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ABD2A" w14:textId="77777777" w:rsidR="00F503B4" w:rsidRPr="00166D7E" w:rsidRDefault="00F503B4" w:rsidP="00F503B4">
      <w:pPr>
        <w:jc w:val="center"/>
        <w:rPr>
          <w:rFonts w:ascii="Arial Narrow" w:hAnsi="Arial Narrow"/>
          <w:b/>
          <w:i/>
          <w:sz w:val="32"/>
        </w:rPr>
      </w:pPr>
    </w:p>
    <w:p w14:paraId="6B57C388" w14:textId="77777777" w:rsidR="00F503B4" w:rsidRPr="00166D7E" w:rsidRDefault="00F503B4" w:rsidP="00F503B4">
      <w:pPr>
        <w:jc w:val="center"/>
        <w:rPr>
          <w:rFonts w:ascii="Arial Narrow" w:hAnsi="Arial Narrow"/>
          <w:b/>
          <w:i/>
          <w:sz w:val="32"/>
        </w:rPr>
      </w:pPr>
    </w:p>
    <w:p w14:paraId="2DEFE668" w14:textId="77777777" w:rsidR="00DD1779" w:rsidRPr="00166D7E" w:rsidRDefault="00DD1779" w:rsidP="00F503B4">
      <w:pPr>
        <w:jc w:val="center"/>
        <w:rPr>
          <w:rFonts w:ascii="Arial Narrow" w:hAnsi="Arial Narrow"/>
          <w:b/>
          <w:i/>
          <w:sz w:val="32"/>
        </w:rPr>
      </w:pPr>
    </w:p>
    <w:p w14:paraId="6766FE38" w14:textId="77777777" w:rsidR="00DD1779" w:rsidRPr="00166D7E" w:rsidRDefault="00DD1779" w:rsidP="00F503B4">
      <w:pPr>
        <w:jc w:val="center"/>
        <w:rPr>
          <w:rFonts w:ascii="Arial Narrow" w:hAnsi="Arial Narrow"/>
          <w:b/>
          <w:i/>
          <w:sz w:val="32"/>
        </w:rPr>
      </w:pPr>
    </w:p>
    <w:p w14:paraId="20F518FE" w14:textId="119484F9" w:rsidR="00F503B4" w:rsidRPr="00166D7E" w:rsidRDefault="00DD1779" w:rsidP="00F503B4">
      <w:pPr>
        <w:jc w:val="center"/>
        <w:rPr>
          <w:rFonts w:ascii="Arial Narrow" w:hAnsi="Arial Narrow"/>
          <w:b/>
          <w:i/>
          <w:sz w:val="32"/>
        </w:rPr>
      </w:pPr>
      <w:r w:rsidRPr="00166D7E">
        <w:rPr>
          <w:rFonts w:ascii="Arial Narrow" w:hAnsi="Arial Narrow"/>
          <w:b/>
          <w:i/>
          <w:sz w:val="32"/>
        </w:rPr>
        <w:t xml:space="preserve">Prijavni obrazac </w:t>
      </w:r>
    </w:p>
    <w:p w14:paraId="75CC80FE" w14:textId="77777777" w:rsidR="00F503B4" w:rsidRPr="00166D7E" w:rsidRDefault="00F503B4" w:rsidP="00F503B4">
      <w:pPr>
        <w:jc w:val="center"/>
        <w:rPr>
          <w:rFonts w:ascii="Arial Narrow" w:hAnsi="Arial Narrow"/>
          <w:b/>
          <w:i/>
          <w:sz w:val="32"/>
        </w:rPr>
      </w:pPr>
    </w:p>
    <w:p w14:paraId="417D7D5F" w14:textId="77777777" w:rsidR="00F503B4" w:rsidRPr="00166D7E" w:rsidRDefault="00F503B4" w:rsidP="00F503B4">
      <w:pPr>
        <w:jc w:val="center"/>
        <w:rPr>
          <w:rFonts w:ascii="Arial Narrow" w:hAnsi="Arial Narrow"/>
          <w:b/>
          <w:i/>
          <w:sz w:val="32"/>
        </w:rPr>
      </w:pPr>
    </w:p>
    <w:p w14:paraId="1302AC84" w14:textId="77777777" w:rsidR="008F0520" w:rsidRPr="00166D7E" w:rsidRDefault="008F0520" w:rsidP="008F0520">
      <w:pPr>
        <w:shd w:val="clear" w:color="auto" w:fill="FFFFFF" w:themeFill="background1"/>
        <w:tabs>
          <w:tab w:val="left" w:pos="426"/>
          <w:tab w:val="left" w:pos="8647"/>
        </w:tabs>
        <w:spacing w:line="276" w:lineRule="auto"/>
        <w:ind w:right="-563"/>
        <w:jc w:val="center"/>
        <w:rPr>
          <w:rFonts w:ascii="Arial Narrow" w:hAnsi="Arial Narrow"/>
          <w:b/>
          <w:sz w:val="32"/>
        </w:rPr>
      </w:pPr>
      <w:r w:rsidRPr="00166D7E">
        <w:rPr>
          <w:rFonts w:ascii="Arial Narrow" w:hAnsi="Arial Narrow"/>
          <w:b/>
          <w:sz w:val="32"/>
        </w:rPr>
        <w:t xml:space="preserve">TIP OPERACIJE  </w:t>
      </w:r>
      <w:r w:rsidRPr="00CE3E59">
        <w:rPr>
          <w:rFonts w:ascii="Arial Narrow" w:hAnsi="Arial Narrow"/>
          <w:b/>
          <w:sz w:val="32"/>
          <w:highlight w:val="lightGray"/>
        </w:rPr>
        <w:t xml:space="preserve">[UPISATI </w:t>
      </w:r>
      <w:r>
        <w:rPr>
          <w:rFonts w:ascii="Arial Narrow" w:hAnsi="Arial Narrow"/>
          <w:b/>
          <w:sz w:val="32"/>
          <w:highlight w:val="lightGray"/>
        </w:rPr>
        <w:t>NAZIV TIPA OPERACIJE IZ LRS</w:t>
      </w:r>
      <w:r w:rsidRPr="00CE3E59">
        <w:rPr>
          <w:rFonts w:ascii="Arial Narrow" w:hAnsi="Arial Narrow"/>
          <w:b/>
          <w:sz w:val="32"/>
          <w:highlight w:val="lightGray"/>
        </w:rPr>
        <w:t>]</w:t>
      </w:r>
      <w:r w:rsidRPr="000F76B9">
        <w:rPr>
          <w:rFonts w:ascii="Arial Narrow" w:hAnsi="Arial Narrow"/>
          <w:b/>
          <w:sz w:val="32"/>
        </w:rPr>
        <w:t xml:space="preserve"> </w:t>
      </w:r>
    </w:p>
    <w:p w14:paraId="68A0EF56" w14:textId="77777777" w:rsidR="008F0520" w:rsidRPr="00166D7E" w:rsidRDefault="008F0520" w:rsidP="008F0520">
      <w:pPr>
        <w:jc w:val="center"/>
        <w:rPr>
          <w:rFonts w:ascii="Arial Narrow" w:hAnsi="Arial Narrow"/>
          <w:b/>
          <w:i/>
          <w:sz w:val="32"/>
        </w:rPr>
      </w:pPr>
    </w:p>
    <w:p w14:paraId="010A969B" w14:textId="77777777" w:rsidR="008F0520" w:rsidRPr="00166D7E" w:rsidRDefault="008F0520" w:rsidP="008F0520">
      <w:pPr>
        <w:jc w:val="center"/>
        <w:rPr>
          <w:rFonts w:ascii="Arial Narrow" w:hAnsi="Arial Narrow"/>
          <w:b/>
          <w:i/>
          <w:sz w:val="32"/>
        </w:rPr>
      </w:pPr>
    </w:p>
    <w:p w14:paraId="0E405C0E" w14:textId="77777777" w:rsidR="008F0520" w:rsidRPr="00166D7E" w:rsidRDefault="008F0520" w:rsidP="008F0520">
      <w:pPr>
        <w:jc w:val="center"/>
        <w:rPr>
          <w:rFonts w:ascii="Arial Narrow" w:hAnsi="Arial Narrow"/>
          <w:b/>
          <w:i/>
          <w:sz w:val="32"/>
        </w:rPr>
      </w:pPr>
    </w:p>
    <w:p w14:paraId="56182ADA" w14:textId="77777777" w:rsidR="008F0520" w:rsidRPr="001E442C" w:rsidRDefault="008F0520" w:rsidP="008F0520">
      <w:pPr>
        <w:jc w:val="center"/>
        <w:rPr>
          <w:rFonts w:ascii="Arial Narrow" w:hAnsi="Arial Narrow"/>
          <w:b/>
          <w:i/>
          <w:sz w:val="32"/>
        </w:rPr>
      </w:pPr>
      <w:r w:rsidRPr="001E442C">
        <w:rPr>
          <w:rFonts w:ascii="Arial Narrow" w:hAnsi="Arial Narrow"/>
          <w:b/>
          <w:i/>
          <w:sz w:val="32"/>
        </w:rPr>
        <w:t xml:space="preserve">LAG </w:t>
      </w:r>
      <w:r w:rsidRPr="00CE3E59">
        <w:rPr>
          <w:rFonts w:ascii="Arial Narrow" w:hAnsi="Arial Narrow"/>
          <w:b/>
          <w:sz w:val="32"/>
          <w:highlight w:val="lightGray"/>
        </w:rPr>
        <w:t>[</w:t>
      </w:r>
      <w:r w:rsidRPr="00AC2B26">
        <w:rPr>
          <w:rFonts w:ascii="Arial Narrow" w:hAnsi="Arial Narrow"/>
          <w:b/>
          <w:i/>
          <w:sz w:val="32"/>
          <w:highlight w:val="lightGray"/>
        </w:rPr>
        <w:t xml:space="preserve">Upisati </w:t>
      </w:r>
      <w:r w:rsidRPr="00CC5369">
        <w:rPr>
          <w:rFonts w:ascii="Arial Narrow" w:hAnsi="Arial Narrow"/>
          <w:b/>
          <w:i/>
          <w:sz w:val="32"/>
          <w:highlight w:val="lightGray"/>
        </w:rPr>
        <w:t>naziv LAG-a</w:t>
      </w:r>
      <w:r w:rsidRPr="00CE3E59">
        <w:rPr>
          <w:rFonts w:ascii="Arial Narrow" w:hAnsi="Arial Narrow"/>
          <w:b/>
          <w:sz w:val="32"/>
          <w:highlight w:val="lightGray"/>
        </w:rPr>
        <w:t>]</w:t>
      </w:r>
    </w:p>
    <w:p w14:paraId="063F6AF9" w14:textId="59057E3F" w:rsidR="00F503B4" w:rsidRPr="00166D7E" w:rsidRDefault="00F503B4" w:rsidP="00F503B4">
      <w:pPr>
        <w:jc w:val="center"/>
        <w:rPr>
          <w:rFonts w:ascii="Arial Narrow" w:hAnsi="Arial Narrow"/>
          <w:b/>
          <w:i/>
          <w:sz w:val="32"/>
        </w:rPr>
      </w:pPr>
    </w:p>
    <w:p w14:paraId="43C3A8CF" w14:textId="1C11E7B0" w:rsidR="00F503B4" w:rsidRPr="00166D7E" w:rsidRDefault="00F503B4" w:rsidP="008F0520">
      <w:pPr>
        <w:rPr>
          <w:rFonts w:ascii="Arial Narrow" w:hAnsi="Arial Narrow"/>
          <w:b/>
          <w:i/>
          <w:sz w:val="32"/>
        </w:rPr>
      </w:pPr>
    </w:p>
    <w:tbl>
      <w:tblPr>
        <w:tblW w:w="922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5"/>
      </w:tblGrid>
      <w:tr w:rsidR="003775D8" w14:paraId="3209EF5E" w14:textId="77777777" w:rsidTr="0068684C">
        <w:trPr>
          <w:trHeight w:val="1050"/>
        </w:trPr>
        <w:tc>
          <w:tcPr>
            <w:tcW w:w="9225" w:type="dxa"/>
            <w:shd w:val="clear" w:color="auto" w:fill="FFF2CC" w:themeFill="accent4" w:themeFillTint="33"/>
          </w:tcPr>
          <w:p w14:paraId="5DF7FF5E" w14:textId="77777777" w:rsidR="003775D8" w:rsidRPr="003775D8" w:rsidRDefault="003775D8" w:rsidP="0068684C">
            <w:pPr>
              <w:jc w:val="both"/>
              <w:rPr>
                <w:rFonts w:ascii="Arial Narrow" w:hAnsi="Arial Narrow"/>
                <w:b/>
              </w:rPr>
            </w:pPr>
            <w:r w:rsidRPr="003775D8">
              <w:rPr>
                <w:rFonts w:ascii="Arial Narrow" w:hAnsi="Arial Narrow"/>
                <w:b/>
              </w:rPr>
              <w:t xml:space="preserve">Napomena za EUR: </w:t>
            </w:r>
          </w:p>
          <w:p w14:paraId="0E0C9AA2" w14:textId="77777777" w:rsidR="003775D8" w:rsidRPr="003775D8" w:rsidRDefault="003775D8" w:rsidP="0068684C">
            <w:pPr>
              <w:jc w:val="both"/>
              <w:rPr>
                <w:rFonts w:ascii="Arial Narrow" w:hAnsi="Arial Narrow"/>
                <w:b/>
              </w:rPr>
            </w:pPr>
          </w:p>
          <w:p w14:paraId="1494F865" w14:textId="77777777" w:rsidR="003775D8" w:rsidRPr="00D92BD9" w:rsidRDefault="003775D8" w:rsidP="0068684C">
            <w:pPr>
              <w:jc w:val="both"/>
              <w:rPr>
                <w:rFonts w:ascii="Arial Narrow" w:hAnsi="Arial Narrow"/>
              </w:rPr>
            </w:pPr>
            <w:r w:rsidRPr="003775D8">
              <w:rPr>
                <w:rFonts w:ascii="Arial Narrow" w:hAnsi="Arial Narrow"/>
              </w:rPr>
              <w:t xml:space="preserve">Iznose i ostale vrijednosti koje se izražavaju kroz novčane jedinice potrebno je unijeti u </w:t>
            </w:r>
            <w:r w:rsidRPr="003775D8">
              <w:rPr>
                <w:rFonts w:ascii="Arial Narrow" w:hAnsi="Arial Narrow"/>
                <w:b/>
              </w:rPr>
              <w:t>euru (EUR)</w:t>
            </w:r>
            <w:r w:rsidRPr="003775D8">
              <w:rPr>
                <w:rFonts w:ascii="Arial Narrow" w:hAnsi="Arial Narrow"/>
              </w:rPr>
              <w:t xml:space="preserve">. U slučaju da su ti iznosi prethodno bili izraženi u kuni (kn) potrebno je te iznose odnosno ostale vrijednosti koje se izražavaju kroz novčane jedinice preračunati iz kn u EUR po fiksnom tečaju konverzije </w:t>
            </w:r>
            <w:r w:rsidRPr="003775D8">
              <w:rPr>
                <w:rFonts w:ascii="Arial Narrow" w:hAnsi="Arial Narrow"/>
                <w:b/>
                <w:u w:val="single"/>
              </w:rPr>
              <w:t>7,53450</w:t>
            </w:r>
            <w:r w:rsidRPr="003775D8">
              <w:rPr>
                <w:rFonts w:ascii="Arial Narrow" w:hAnsi="Arial Narrow"/>
              </w:rPr>
              <w:t xml:space="preserve"> te ih unijeti u EUR. Preračunavanje se izvršava primjenom punoga brojčanog iznosa fiksnog tečaja konverzije (7,53450) te zaokruživanjem pri čemu se dobiveni rezultat zaokružuje na dvije decimale, a na temelju treće decimale.</w:t>
            </w:r>
          </w:p>
        </w:tc>
      </w:tr>
    </w:tbl>
    <w:p w14:paraId="442FDCC6" w14:textId="77777777" w:rsidR="00F503B4" w:rsidRPr="00166D7E" w:rsidRDefault="00F503B4" w:rsidP="00F503B4">
      <w:pPr>
        <w:jc w:val="center"/>
        <w:rPr>
          <w:rFonts w:ascii="Arial Narrow" w:hAnsi="Arial Narrow"/>
          <w:b/>
          <w:i/>
          <w:sz w:val="32"/>
        </w:rPr>
      </w:pPr>
    </w:p>
    <w:p w14:paraId="6BF0F5AB" w14:textId="77777777" w:rsidR="008E675F" w:rsidRPr="00166D7E" w:rsidRDefault="008E675F" w:rsidP="00F503B4">
      <w:pPr>
        <w:jc w:val="center"/>
        <w:rPr>
          <w:rFonts w:ascii="Arial Narrow" w:hAnsi="Arial Narrow"/>
          <w:b/>
          <w:i/>
          <w:sz w:val="32"/>
        </w:rPr>
      </w:pPr>
    </w:p>
    <w:p w14:paraId="160D8860" w14:textId="77777777" w:rsidR="008E675F" w:rsidRPr="00166D7E" w:rsidRDefault="008E675F" w:rsidP="00F503B4">
      <w:pPr>
        <w:jc w:val="center"/>
        <w:rPr>
          <w:rFonts w:ascii="Arial Narrow" w:hAnsi="Arial Narrow"/>
          <w:b/>
          <w:i/>
          <w:sz w:val="32"/>
        </w:rPr>
      </w:pPr>
    </w:p>
    <w:p w14:paraId="585D623D" w14:textId="77777777" w:rsidR="008E675F" w:rsidRPr="00166D7E" w:rsidRDefault="008E675F" w:rsidP="00DD1779">
      <w:pPr>
        <w:rPr>
          <w:rFonts w:ascii="Arial Narrow" w:hAnsi="Arial Narrow"/>
          <w:b/>
        </w:rPr>
      </w:pPr>
    </w:p>
    <w:p w14:paraId="118EA531" w14:textId="77777777" w:rsidR="008E675F" w:rsidRPr="00166D7E" w:rsidRDefault="008E675F" w:rsidP="00DD1779">
      <w:pPr>
        <w:rPr>
          <w:rFonts w:ascii="Arial Narrow" w:hAnsi="Arial Narrow"/>
          <w:b/>
        </w:rPr>
      </w:pPr>
    </w:p>
    <w:p w14:paraId="7B356E05" w14:textId="491F4210" w:rsidR="00F503B4"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rFonts w:ascii="Arial Narrow" w:hAnsi="Arial Narrow"/>
          <w:i/>
          <w:sz w:val="32"/>
        </w:rPr>
      </w:pPr>
      <w:r w:rsidRPr="00085A18">
        <w:rPr>
          <w:rFonts w:ascii="Arial Narrow" w:hAnsi="Arial Narrow"/>
          <w:b/>
        </w:rPr>
        <w:t>Molimo Vas da prije ispunjavanja Prijav</w:t>
      </w:r>
      <w:r w:rsidR="00D55EB6">
        <w:rPr>
          <w:rFonts w:ascii="Arial Narrow" w:hAnsi="Arial Narrow"/>
          <w:b/>
        </w:rPr>
        <w:t xml:space="preserve">nog obrasca pažljivo pročitate </w:t>
      </w:r>
      <w:r w:rsidR="00715427">
        <w:rPr>
          <w:rFonts w:ascii="Arial Narrow" w:hAnsi="Arial Narrow"/>
          <w:b/>
        </w:rPr>
        <w:t>„</w:t>
      </w:r>
      <w:r w:rsidRPr="00085A18">
        <w:rPr>
          <w:rFonts w:ascii="Arial Narrow" w:hAnsi="Arial Narrow"/>
          <w:b/>
        </w:rPr>
        <w:t xml:space="preserve">Natječaj za provedbu </w:t>
      </w:r>
      <w:r w:rsidR="000C6DB6">
        <w:rPr>
          <w:rFonts w:ascii="Arial Narrow" w:hAnsi="Arial Narrow"/>
          <w:b/>
        </w:rPr>
        <w:t xml:space="preserve">tipa operacije </w:t>
      </w:r>
      <w:r w:rsidR="000C6DB6" w:rsidRPr="00CE3E59">
        <w:rPr>
          <w:rFonts w:ascii="Arial Narrow" w:hAnsi="Arial Narrow"/>
          <w:b/>
          <w:sz w:val="32"/>
          <w:highlight w:val="lightGray"/>
        </w:rPr>
        <w:t>[</w:t>
      </w:r>
      <w:r w:rsidR="000C6DB6" w:rsidRPr="00AC2B26">
        <w:rPr>
          <w:rFonts w:ascii="Arial Narrow" w:hAnsi="Arial Narrow"/>
          <w:b/>
          <w:shd w:val="clear" w:color="auto" w:fill="BFBFBF" w:themeFill="background1" w:themeFillShade="BF"/>
        </w:rPr>
        <w:t xml:space="preserve">upisati naziv </w:t>
      </w:r>
      <w:r w:rsidR="000C6DB6">
        <w:rPr>
          <w:rFonts w:ascii="Arial Narrow" w:hAnsi="Arial Narrow"/>
          <w:b/>
          <w:shd w:val="clear" w:color="auto" w:fill="BFBFBF" w:themeFill="background1" w:themeFillShade="BF"/>
        </w:rPr>
        <w:t xml:space="preserve">tipa </w:t>
      </w:r>
      <w:r w:rsidR="000C6DB6" w:rsidRPr="00AC2B26">
        <w:rPr>
          <w:rFonts w:ascii="Arial Narrow" w:hAnsi="Arial Narrow"/>
          <w:b/>
          <w:shd w:val="clear" w:color="auto" w:fill="BFBFBF" w:themeFill="background1" w:themeFillShade="BF"/>
        </w:rPr>
        <w:t>operacije iz LRS</w:t>
      </w:r>
      <w:r w:rsidR="000C6DB6">
        <w:rPr>
          <w:rFonts w:ascii="Calibri" w:hAnsi="Calibri"/>
          <w:b/>
        </w:rPr>
        <w:t xml:space="preserve">]“ </w:t>
      </w:r>
      <w:r w:rsidR="000C6DB6" w:rsidRPr="00441AAD">
        <w:rPr>
          <w:rFonts w:ascii="Arial Narrow" w:hAnsi="Arial Narrow"/>
          <w:b/>
        </w:rPr>
        <w:t>objavljen na mrežn</w:t>
      </w:r>
      <w:r w:rsidR="000C6DB6">
        <w:rPr>
          <w:rFonts w:ascii="Arial Narrow" w:hAnsi="Arial Narrow"/>
          <w:b/>
        </w:rPr>
        <w:t>oj</w:t>
      </w:r>
      <w:r w:rsidR="000C6DB6" w:rsidRPr="00441AAD">
        <w:rPr>
          <w:rFonts w:ascii="Arial Narrow" w:hAnsi="Arial Narrow"/>
          <w:b/>
        </w:rPr>
        <w:t xml:space="preserve"> stranic</w:t>
      </w:r>
      <w:r w:rsidR="000C6DB6">
        <w:rPr>
          <w:rFonts w:ascii="Arial Narrow" w:hAnsi="Arial Narrow"/>
          <w:b/>
        </w:rPr>
        <w:t xml:space="preserve">i </w:t>
      </w:r>
      <w:r w:rsidR="000C6DB6" w:rsidRPr="006B66ED">
        <w:rPr>
          <w:rFonts w:ascii="Arial Narrow" w:hAnsi="Arial Narrow"/>
          <w:b/>
          <w:highlight w:val="lightGray"/>
        </w:rPr>
        <w:t>[</w:t>
      </w:r>
      <w:r w:rsidR="000C6DB6" w:rsidRPr="006B66ED">
        <w:rPr>
          <w:rFonts w:ascii="Arial Narrow" w:hAnsi="Arial Narrow"/>
          <w:b/>
          <w:highlight w:val="lightGray"/>
          <w:shd w:val="clear" w:color="auto" w:fill="BFBFBF" w:themeFill="background1" w:themeFillShade="BF"/>
        </w:rPr>
        <w:t>upisati mrežnu stranicu</w:t>
      </w:r>
      <w:r w:rsidR="000C6DB6" w:rsidRPr="006B66ED">
        <w:rPr>
          <w:rFonts w:ascii="Arial Narrow" w:hAnsi="Arial Narrow"/>
          <w:b/>
          <w:highlight w:val="lightGray"/>
        </w:rPr>
        <w:t>]</w:t>
      </w:r>
      <w:r w:rsidR="000C6DB6" w:rsidRPr="00AC2B26">
        <w:rPr>
          <w:rFonts w:ascii="Arial Narrow" w:hAnsi="Arial Narrow"/>
          <w:b/>
          <w:highlight w:val="lightGray"/>
        </w:rPr>
        <w:t>.</w:t>
      </w:r>
      <w:r w:rsidR="000C6DB6">
        <w:rPr>
          <w:rFonts w:ascii="Arial Narrow" w:hAnsi="Arial Narrow"/>
          <w:b/>
        </w:rPr>
        <w:t xml:space="preserve">  </w:t>
      </w:r>
      <w:r w:rsidR="000C6DB6" w:rsidRPr="00441AAD">
        <w:rPr>
          <w:rFonts w:ascii="Arial Narrow" w:hAnsi="Arial Narrow"/>
          <w:b/>
        </w:rPr>
        <w:t xml:space="preserve"> </w:t>
      </w:r>
    </w:p>
    <w:p w14:paraId="60D938B6" w14:textId="0CB6FE63" w:rsidR="008E675F"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r w:rsidRPr="00085A18">
        <w:rPr>
          <w:rFonts w:ascii="Arial Narrow" w:hAnsi="Arial Narrow"/>
        </w:rPr>
        <w:t>Prijavni obrazac popunite pažljivo i što je moguće jas</w:t>
      </w:r>
      <w:r w:rsidR="00DD1779" w:rsidRPr="00085A18">
        <w:rPr>
          <w:rFonts w:ascii="Arial Narrow" w:hAnsi="Arial Narrow"/>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5A1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p>
    <w:p w14:paraId="4F130489" w14:textId="2E291C16" w:rsidR="00DD1779" w:rsidRPr="00166D7E"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b/>
        </w:rPr>
      </w:pPr>
      <w:r w:rsidRPr="00085A18">
        <w:rPr>
          <w:rFonts w:ascii="Arial Narrow" w:hAnsi="Arial Narrow"/>
        </w:rPr>
        <w:t>Obratite pozornost da prijavni obrazac nakon popunjavanja mora biti potpisan od strane odgovorne osobe i ovj</w:t>
      </w:r>
      <w:r w:rsidR="003752F2">
        <w:rPr>
          <w:rFonts w:ascii="Arial Narrow" w:hAnsi="Arial Narrow"/>
        </w:rPr>
        <w:t xml:space="preserve">eren </w:t>
      </w:r>
      <w:r w:rsidR="00AD13E4">
        <w:rPr>
          <w:rFonts w:ascii="Arial Narrow" w:hAnsi="Arial Narrow"/>
        </w:rPr>
        <w:t>pečatom</w:t>
      </w:r>
      <w:r w:rsidR="003752F2">
        <w:rPr>
          <w:rFonts w:ascii="Arial Narrow" w:hAnsi="Arial Narrow"/>
        </w:rPr>
        <w:t>.</w:t>
      </w:r>
      <w:r w:rsidRPr="00166D7E">
        <w:rPr>
          <w:rFonts w:ascii="Arial Narrow" w:hAnsi="Arial Narrow"/>
        </w:rPr>
        <w:t xml:space="preserve"> </w:t>
      </w:r>
    </w:p>
    <w:p w14:paraId="2101241F" w14:textId="77777777" w:rsidR="008E675F" w:rsidRPr="00166D7E" w:rsidRDefault="008E675F" w:rsidP="00DD1779">
      <w:pPr>
        <w:rPr>
          <w:rFonts w:ascii="Arial Narrow" w:hAnsi="Arial Narrow"/>
          <w:b/>
          <w:sz w:val="32"/>
        </w:rPr>
      </w:pPr>
    </w:p>
    <w:p w14:paraId="3903A304" w14:textId="77777777" w:rsidR="00F503B4" w:rsidRPr="00166D7E" w:rsidRDefault="00F503B4" w:rsidP="00DD1779">
      <w:pPr>
        <w:rPr>
          <w:rFonts w:ascii="Arial Narrow" w:hAnsi="Arial Narrow"/>
          <w:b/>
        </w:rPr>
      </w:pPr>
    </w:p>
    <w:p w14:paraId="472ABED5" w14:textId="77777777" w:rsidR="00DD1779" w:rsidRPr="00166D7E" w:rsidRDefault="00DD1779" w:rsidP="00DD1779">
      <w:pPr>
        <w:ind w:hanging="13"/>
        <w:jc w:val="center"/>
        <w:rPr>
          <w:rFonts w:ascii="Arial Narrow" w:eastAsia="Arial Unicode MS" w:hAnsi="Arial Narrow" w:cs="Arial"/>
          <w:b/>
          <w:bCs/>
        </w:rPr>
      </w:pPr>
      <w:r w:rsidRPr="00166D7E">
        <w:rPr>
          <w:rFonts w:ascii="Arial Narrow" w:eastAsia="Arial Unicode MS" w:hAnsi="Arial Narrow" w:cs="Arial"/>
          <w:b/>
          <w:bCs/>
        </w:rPr>
        <w:t>Molimo da obrazac popunite korištenjem računala</w:t>
      </w:r>
    </w:p>
    <w:p w14:paraId="5B91B24F" w14:textId="77777777" w:rsidR="00F503B4" w:rsidRPr="00166D7E" w:rsidRDefault="00F503B4" w:rsidP="00F503B4">
      <w:pPr>
        <w:jc w:val="center"/>
        <w:rPr>
          <w:rFonts w:ascii="Arial Narrow" w:hAnsi="Arial Narrow"/>
          <w:b/>
          <w:sz w:val="32"/>
        </w:rPr>
      </w:pPr>
    </w:p>
    <w:p w14:paraId="7F726314" w14:textId="77777777" w:rsidR="00F503B4" w:rsidRPr="00166D7E" w:rsidRDefault="00F503B4" w:rsidP="00F503B4">
      <w:pPr>
        <w:jc w:val="center"/>
        <w:rPr>
          <w:rFonts w:ascii="Arial Narrow" w:hAnsi="Arial Narrow"/>
          <w:b/>
          <w:sz w:val="32"/>
        </w:rPr>
      </w:pPr>
    </w:p>
    <w:p w14:paraId="28FDA76E" w14:textId="77777777" w:rsidR="00F503B4" w:rsidRPr="00166D7E" w:rsidRDefault="00F503B4" w:rsidP="00F503B4">
      <w:pPr>
        <w:ind w:hanging="13"/>
        <w:jc w:val="center"/>
        <w:rPr>
          <w:rFonts w:ascii="Arial Narrow" w:eastAsia="Arial Unicode MS" w:hAnsi="Arial Narrow" w:cs="Arial"/>
          <w:b/>
          <w:bCs/>
        </w:rPr>
      </w:pPr>
    </w:p>
    <w:p w14:paraId="260CEA19" w14:textId="77777777" w:rsidR="00F503B4" w:rsidRPr="00166D7E" w:rsidRDefault="00F503B4" w:rsidP="00A04F20">
      <w:pPr>
        <w:rPr>
          <w:rFonts w:ascii="Arial Narrow" w:hAnsi="Arial Narrow"/>
          <w:b/>
          <w:sz w:val="32"/>
        </w:rPr>
      </w:pPr>
    </w:p>
    <w:p w14:paraId="6032D585" w14:textId="77777777" w:rsidR="00A6487A" w:rsidRPr="00166D7E" w:rsidRDefault="00A6487A" w:rsidP="00A04F20">
      <w:pPr>
        <w:rPr>
          <w:rFonts w:ascii="Arial Narrow" w:hAnsi="Arial Narrow"/>
          <w:b/>
          <w:sz w:val="32"/>
        </w:rPr>
      </w:pPr>
    </w:p>
    <w:p w14:paraId="20F41CB3" w14:textId="77777777" w:rsidR="00A6487A" w:rsidRPr="00166D7E" w:rsidRDefault="00A6487A" w:rsidP="00A04F20">
      <w:pPr>
        <w:rPr>
          <w:rFonts w:ascii="Arial Narrow" w:hAnsi="Arial Narrow"/>
          <w:b/>
          <w:sz w:val="32"/>
        </w:rPr>
      </w:pPr>
    </w:p>
    <w:tbl>
      <w:tblPr>
        <w:tblStyle w:val="TableGrid"/>
        <w:tblW w:w="9351" w:type="dxa"/>
        <w:tblLayout w:type="fixed"/>
        <w:tblLook w:val="04A0" w:firstRow="1" w:lastRow="0" w:firstColumn="1" w:lastColumn="0" w:noHBand="0" w:noVBand="1"/>
      </w:tblPr>
      <w:tblGrid>
        <w:gridCol w:w="846"/>
        <w:gridCol w:w="2954"/>
        <w:gridCol w:w="504"/>
        <w:gridCol w:w="504"/>
        <w:gridCol w:w="504"/>
        <w:gridCol w:w="504"/>
        <w:gridCol w:w="504"/>
        <w:gridCol w:w="504"/>
        <w:gridCol w:w="94"/>
        <w:gridCol w:w="410"/>
        <w:gridCol w:w="75"/>
        <w:gridCol w:w="429"/>
        <w:gridCol w:w="56"/>
        <w:gridCol w:w="448"/>
        <w:gridCol w:w="38"/>
        <w:gridCol w:w="466"/>
        <w:gridCol w:w="19"/>
        <w:gridCol w:w="492"/>
      </w:tblGrid>
      <w:tr w:rsidR="00DF520B" w:rsidRPr="00166D7E" w14:paraId="55D20CB6" w14:textId="77777777" w:rsidTr="00D67FA7">
        <w:trPr>
          <w:trHeight w:val="274"/>
        </w:trPr>
        <w:tc>
          <w:tcPr>
            <w:tcW w:w="9351" w:type="dxa"/>
            <w:gridSpan w:val="18"/>
            <w:shd w:val="clear" w:color="auto" w:fill="FFF2CC" w:themeFill="accent4" w:themeFillTint="33"/>
          </w:tcPr>
          <w:p w14:paraId="4FFDC742" w14:textId="58416668" w:rsidR="00D97834" w:rsidRPr="00166D7E" w:rsidRDefault="00166D7E" w:rsidP="005A0A4B">
            <w:pPr>
              <w:jc w:val="center"/>
              <w:rPr>
                <w:rFonts w:ascii="Arial Narrow" w:hAnsi="Arial Narrow" w:cs="Arial"/>
                <w:b/>
                <w:sz w:val="22"/>
              </w:rPr>
            </w:pPr>
            <w:r>
              <w:rPr>
                <w:rFonts w:ascii="Arial Narrow" w:hAnsi="Arial Narrow" w:cs="Arial"/>
                <w:b/>
                <w:sz w:val="28"/>
              </w:rPr>
              <w:t>I</w:t>
            </w:r>
            <w:r w:rsidR="00DF520B" w:rsidRPr="00166D7E">
              <w:rPr>
                <w:rFonts w:ascii="Arial Narrow" w:hAnsi="Arial Narrow" w:cs="Arial"/>
                <w:b/>
                <w:sz w:val="28"/>
              </w:rPr>
              <w:t xml:space="preserve">. </w:t>
            </w:r>
            <w:r w:rsidR="008A60F5" w:rsidRPr="00166D7E">
              <w:rPr>
                <w:rFonts w:ascii="Arial Narrow" w:hAnsi="Arial Narrow" w:cs="Arial"/>
                <w:b/>
                <w:sz w:val="28"/>
              </w:rPr>
              <w:t>PODATCI</w:t>
            </w:r>
            <w:r w:rsidR="00B74401">
              <w:rPr>
                <w:rFonts w:ascii="Arial Narrow" w:hAnsi="Arial Narrow" w:cs="Arial"/>
                <w:b/>
                <w:sz w:val="28"/>
              </w:rPr>
              <w:t xml:space="preserve"> O NOSITELJU PROJEKTA</w:t>
            </w:r>
          </w:p>
        </w:tc>
      </w:tr>
      <w:tr w:rsidR="00D97834" w:rsidRPr="00166D7E" w14:paraId="577C4849" w14:textId="77777777" w:rsidTr="00D67FA7">
        <w:trPr>
          <w:trHeight w:val="340"/>
        </w:trPr>
        <w:tc>
          <w:tcPr>
            <w:tcW w:w="9351" w:type="dxa"/>
            <w:gridSpan w:val="18"/>
            <w:shd w:val="clear" w:color="auto" w:fill="DEEAF6" w:themeFill="accent1" w:themeFillTint="33"/>
            <w:vAlign w:val="center"/>
          </w:tcPr>
          <w:p w14:paraId="763E84DF" w14:textId="6B073368" w:rsidR="00D97834" w:rsidRPr="00166D7E" w:rsidRDefault="00166D7E" w:rsidP="001F593A">
            <w:pPr>
              <w:jc w:val="both"/>
              <w:rPr>
                <w:rFonts w:ascii="Arial Narrow" w:hAnsi="Arial Narrow" w:cs="Arial"/>
                <w:b/>
                <w:sz w:val="22"/>
              </w:rPr>
            </w:pPr>
            <w:r>
              <w:rPr>
                <w:rFonts w:ascii="Arial Narrow" w:hAnsi="Arial Narrow" w:cs="Arial"/>
                <w:b/>
                <w:sz w:val="22"/>
              </w:rPr>
              <w:t>I.1</w:t>
            </w:r>
            <w:r w:rsidR="00C90968">
              <w:rPr>
                <w:rFonts w:ascii="Arial Narrow" w:hAnsi="Arial Narrow" w:cs="Arial"/>
                <w:b/>
                <w:sz w:val="22"/>
              </w:rPr>
              <w:t xml:space="preserve">. </w:t>
            </w:r>
            <w:r>
              <w:rPr>
                <w:rFonts w:ascii="Arial Narrow" w:hAnsi="Arial Narrow" w:cs="Arial"/>
                <w:b/>
                <w:sz w:val="22"/>
              </w:rPr>
              <w:t>OSNOVNI PODATCI O NOSITELJU PROJEKTA</w:t>
            </w:r>
            <w:r w:rsidR="00D67FA7">
              <w:rPr>
                <w:rFonts w:ascii="Arial Narrow" w:hAnsi="Arial Narrow" w:cs="Arial"/>
                <w:b/>
                <w:sz w:val="22"/>
              </w:rPr>
              <w:t xml:space="preserve"> </w:t>
            </w:r>
            <w:r w:rsidR="00572DA3">
              <w:rPr>
                <w:rFonts w:ascii="Arial Narrow" w:hAnsi="Arial Narrow" w:cs="Arial"/>
                <w:i/>
                <w:sz w:val="16"/>
                <w:szCs w:val="16"/>
              </w:rPr>
              <w:t xml:space="preserve">  </w:t>
            </w:r>
            <w:r w:rsidR="00572DA3" w:rsidRPr="00572DA3">
              <w:rPr>
                <w:rFonts w:ascii="Arial Narrow" w:hAnsi="Arial Narrow" w:cs="Arial"/>
                <w:b/>
                <w:i/>
                <w:sz w:val="16"/>
                <w:szCs w:val="16"/>
              </w:rPr>
              <w:t xml:space="preserve">(od reda  </w:t>
            </w:r>
            <w:r w:rsidR="007A6B55">
              <w:rPr>
                <w:rFonts w:ascii="Arial Narrow" w:hAnsi="Arial Narrow" w:cs="Arial"/>
                <w:b/>
                <w:i/>
                <w:sz w:val="16"/>
                <w:szCs w:val="16"/>
              </w:rPr>
              <w:t>I</w:t>
            </w:r>
            <w:r w:rsidR="00AD13E4">
              <w:rPr>
                <w:rFonts w:ascii="Arial Narrow" w:hAnsi="Arial Narrow" w:cs="Arial"/>
                <w:b/>
                <w:i/>
                <w:sz w:val="16"/>
                <w:szCs w:val="16"/>
              </w:rPr>
              <w:t xml:space="preserve"> </w:t>
            </w:r>
            <w:r w:rsidR="00572DA3" w:rsidRPr="00572DA3">
              <w:rPr>
                <w:rFonts w:ascii="Arial Narrow" w:hAnsi="Arial Narrow" w:cs="Arial"/>
                <w:b/>
                <w:i/>
                <w:sz w:val="16"/>
                <w:szCs w:val="16"/>
              </w:rPr>
              <w:t>1.1. reda I</w:t>
            </w:r>
            <w:r w:rsidR="00AD13E4">
              <w:rPr>
                <w:rFonts w:ascii="Arial Narrow" w:hAnsi="Arial Narrow" w:cs="Arial"/>
                <w:b/>
                <w:i/>
                <w:sz w:val="16"/>
                <w:szCs w:val="16"/>
              </w:rPr>
              <w:t xml:space="preserve"> </w:t>
            </w:r>
            <w:r w:rsidR="00572DA3" w:rsidRPr="00572DA3">
              <w:rPr>
                <w:rFonts w:ascii="Arial Narrow" w:hAnsi="Arial Narrow" w:cs="Arial"/>
                <w:b/>
                <w:i/>
                <w:sz w:val="16"/>
                <w:szCs w:val="16"/>
              </w:rPr>
              <w:t>1.</w:t>
            </w:r>
            <w:r w:rsidR="006807F5">
              <w:rPr>
                <w:rFonts w:ascii="Arial Narrow" w:hAnsi="Arial Narrow" w:cs="Arial"/>
                <w:b/>
                <w:i/>
                <w:sz w:val="16"/>
                <w:szCs w:val="16"/>
              </w:rPr>
              <w:t>22</w:t>
            </w:r>
            <w:r w:rsidR="00572DA3" w:rsidRPr="00572DA3">
              <w:rPr>
                <w:rFonts w:ascii="Arial Narrow" w:hAnsi="Arial Narrow" w:cs="Arial"/>
                <w:b/>
                <w:i/>
                <w:sz w:val="16"/>
                <w:szCs w:val="16"/>
              </w:rPr>
              <w:t>. upisivati tražene podatke)</w:t>
            </w:r>
          </w:p>
        </w:tc>
      </w:tr>
      <w:tr w:rsidR="001B065D" w:rsidRPr="00166D7E" w14:paraId="6B9AE640" w14:textId="74531749" w:rsidTr="001B0672">
        <w:trPr>
          <w:trHeight w:val="340"/>
        </w:trPr>
        <w:tc>
          <w:tcPr>
            <w:tcW w:w="846" w:type="dxa"/>
            <w:shd w:val="clear" w:color="auto" w:fill="DEEAF6" w:themeFill="accent1" w:themeFillTint="33"/>
            <w:vAlign w:val="center"/>
          </w:tcPr>
          <w:p w14:paraId="2FBC732A" w14:textId="7A2741DE" w:rsidR="001B065D" w:rsidRPr="005E6C53" w:rsidRDefault="005E6C53" w:rsidP="00AC7FC1">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w:t>
            </w:r>
            <w:r w:rsidR="001B065D" w:rsidRPr="005E6C53">
              <w:rPr>
                <w:rFonts w:ascii="Arial Narrow" w:eastAsia="Calibri" w:hAnsi="Arial Narrow" w:cs="Arial"/>
                <w:b/>
                <w:sz w:val="20"/>
                <w:szCs w:val="20"/>
                <w:lang w:eastAsia="en-US"/>
              </w:rPr>
              <w:t>1.</w:t>
            </w:r>
          </w:p>
        </w:tc>
        <w:tc>
          <w:tcPr>
            <w:tcW w:w="2954" w:type="dxa"/>
            <w:shd w:val="clear" w:color="auto" w:fill="DEEAF6" w:themeFill="accent1" w:themeFillTint="33"/>
            <w:vAlign w:val="center"/>
          </w:tcPr>
          <w:p w14:paraId="2272DAA4" w14:textId="4DEF5B0F" w:rsidR="001B065D" w:rsidRDefault="00AC7FC1" w:rsidP="000C0A55">
            <w:pPr>
              <w:jc w:val="both"/>
              <w:rPr>
                <w:rFonts w:ascii="Arial Narrow" w:hAnsi="Arial Narrow" w:cs="Arial"/>
                <w:b/>
                <w:sz w:val="22"/>
              </w:rPr>
            </w:pPr>
            <w:r w:rsidRPr="00166D7E">
              <w:rPr>
                <w:rFonts w:ascii="Arial Narrow" w:eastAsia="Calibri" w:hAnsi="Arial Narrow" w:cs="Arial"/>
                <w:b/>
                <w:sz w:val="20"/>
                <w:szCs w:val="20"/>
                <w:lang w:eastAsia="en-US"/>
              </w:rPr>
              <w:t>Naziv nositelja projekta</w:t>
            </w:r>
            <w:r w:rsidR="00D67FA7">
              <w:rPr>
                <w:rFonts w:ascii="Arial Narrow" w:eastAsia="Calibri" w:hAnsi="Arial Narrow" w:cs="Arial"/>
                <w:b/>
                <w:sz w:val="20"/>
                <w:szCs w:val="20"/>
                <w:lang w:eastAsia="en-US"/>
              </w:rPr>
              <w:t xml:space="preserve"> </w:t>
            </w:r>
            <w:r w:rsidR="00D67FA7" w:rsidRPr="00D67FA7">
              <w:rPr>
                <w:rFonts w:ascii="Arial Narrow" w:eastAsia="Calibri" w:hAnsi="Arial Narrow" w:cs="Arial"/>
                <w:i/>
                <w:sz w:val="20"/>
                <w:szCs w:val="20"/>
                <w:lang w:eastAsia="en-US"/>
              </w:rPr>
              <w:t>(</w:t>
            </w:r>
            <w:r w:rsidR="00D67FA7" w:rsidRPr="001F593A">
              <w:rPr>
                <w:rFonts w:ascii="Arial Narrow" w:eastAsia="Calibri" w:hAnsi="Arial Narrow" w:cs="Arial"/>
                <w:i/>
                <w:sz w:val="18"/>
                <w:szCs w:val="18"/>
                <w:lang w:eastAsia="en-US"/>
              </w:rPr>
              <w:t>službeni naziv iz registra</w:t>
            </w:r>
            <w:r w:rsidR="001F593A">
              <w:rPr>
                <w:rFonts w:ascii="Arial Narrow" w:eastAsia="Calibri" w:hAnsi="Arial Narrow" w:cs="Arial"/>
                <w:i/>
                <w:sz w:val="18"/>
                <w:szCs w:val="18"/>
                <w:lang w:eastAsia="en-US"/>
              </w:rPr>
              <w:t>, u slučaju trgovačkog društva</w:t>
            </w:r>
            <w:r w:rsidR="00DE49C3">
              <w:rPr>
                <w:rFonts w:ascii="Arial Narrow" w:eastAsia="Calibri" w:hAnsi="Arial Narrow" w:cs="Arial"/>
                <w:i/>
                <w:sz w:val="18"/>
                <w:szCs w:val="18"/>
                <w:lang w:eastAsia="en-US"/>
              </w:rPr>
              <w:t xml:space="preserve"> upisati o</w:t>
            </w:r>
            <w:r w:rsidR="00C41A04">
              <w:rPr>
                <w:rFonts w:ascii="Arial Narrow" w:eastAsia="Calibri" w:hAnsi="Arial Narrow" w:cs="Arial"/>
                <w:i/>
                <w:sz w:val="18"/>
                <w:szCs w:val="18"/>
                <w:lang w:eastAsia="en-US"/>
              </w:rPr>
              <w:t xml:space="preserve"> kojem je obliku riječ, npr. – </w:t>
            </w:r>
            <w:r w:rsidR="00DE49C3">
              <w:rPr>
                <w:rFonts w:ascii="Arial Narrow" w:eastAsia="Calibri" w:hAnsi="Arial Narrow" w:cs="Arial"/>
                <w:i/>
                <w:sz w:val="18"/>
                <w:szCs w:val="18"/>
                <w:lang w:eastAsia="en-US"/>
              </w:rPr>
              <w:t>d.o.o.</w:t>
            </w:r>
            <w:r w:rsidR="00D67FA7" w:rsidRPr="00D67FA7">
              <w:rPr>
                <w:rFonts w:ascii="Arial Narrow" w:eastAsia="Calibri" w:hAnsi="Arial Narrow" w:cs="Arial"/>
                <w:i/>
                <w:sz w:val="20"/>
                <w:szCs w:val="20"/>
                <w:lang w:eastAsia="en-US"/>
              </w:rPr>
              <w:t>)</w:t>
            </w:r>
            <w:r w:rsidRPr="00166D7E">
              <w:rPr>
                <w:rFonts w:ascii="Arial Narrow" w:eastAsia="Calibri" w:hAnsi="Arial Narrow" w:cs="Arial"/>
                <w:b/>
                <w:sz w:val="20"/>
                <w:szCs w:val="20"/>
                <w:lang w:eastAsia="en-US"/>
              </w:rPr>
              <w:t>:</w:t>
            </w:r>
          </w:p>
        </w:tc>
        <w:tc>
          <w:tcPr>
            <w:tcW w:w="5551" w:type="dxa"/>
            <w:gridSpan w:val="16"/>
            <w:shd w:val="clear" w:color="auto" w:fill="auto"/>
            <w:vAlign w:val="center"/>
          </w:tcPr>
          <w:p w14:paraId="32B1383E" w14:textId="5D579DFB" w:rsidR="001B065D" w:rsidRPr="001B0672" w:rsidRDefault="001B065D" w:rsidP="00AC7FC1">
            <w:pPr>
              <w:rPr>
                <w:rFonts w:ascii="Arial Narrow" w:hAnsi="Arial Narrow" w:cs="Arial"/>
                <w:b/>
                <w:sz w:val="22"/>
              </w:rPr>
            </w:pPr>
          </w:p>
        </w:tc>
      </w:tr>
      <w:tr w:rsidR="0020590B" w14:paraId="485E378A" w14:textId="77777777" w:rsidTr="001B0672">
        <w:trPr>
          <w:trHeight w:val="340"/>
        </w:trPr>
        <w:tc>
          <w:tcPr>
            <w:tcW w:w="846" w:type="dxa"/>
            <w:shd w:val="clear" w:color="auto" w:fill="DEEAF6" w:themeFill="accent1" w:themeFillTint="33"/>
            <w:vAlign w:val="center"/>
          </w:tcPr>
          <w:p w14:paraId="68FEAF85" w14:textId="4F16E5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1.2.</w:t>
            </w:r>
          </w:p>
        </w:tc>
        <w:tc>
          <w:tcPr>
            <w:tcW w:w="2954" w:type="dxa"/>
            <w:shd w:val="clear" w:color="auto" w:fill="DEEAF6" w:themeFill="accent1" w:themeFillTint="33"/>
            <w:vAlign w:val="center"/>
          </w:tcPr>
          <w:p w14:paraId="0DA082CC" w14:textId="77777777" w:rsidR="0020590B" w:rsidRPr="00166D7E"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OIB </w:t>
            </w:r>
            <w:r w:rsidRPr="001F593A">
              <w:rPr>
                <w:rFonts w:ascii="Arial Narrow" w:eastAsia="Calibri" w:hAnsi="Arial Narrow" w:cs="Arial"/>
                <w:i/>
                <w:sz w:val="18"/>
                <w:szCs w:val="18"/>
                <w:lang w:eastAsia="en-US"/>
              </w:rPr>
              <w:t>(osobni identifikacijski broj):</w:t>
            </w:r>
          </w:p>
        </w:tc>
        <w:tc>
          <w:tcPr>
            <w:tcW w:w="504" w:type="dxa"/>
            <w:shd w:val="clear" w:color="auto" w:fill="auto"/>
          </w:tcPr>
          <w:p w14:paraId="61C67ACA" w14:textId="758C147B" w:rsidR="0020590B" w:rsidRDefault="0020590B" w:rsidP="00DC7B0E">
            <w:pPr>
              <w:rPr>
                <w:rFonts w:ascii="Arial Narrow" w:hAnsi="Arial Narrow" w:cs="Arial"/>
                <w:b/>
                <w:sz w:val="22"/>
              </w:rPr>
            </w:pPr>
          </w:p>
        </w:tc>
        <w:tc>
          <w:tcPr>
            <w:tcW w:w="504" w:type="dxa"/>
            <w:shd w:val="clear" w:color="auto" w:fill="auto"/>
          </w:tcPr>
          <w:p w14:paraId="16617772" w14:textId="732F3834" w:rsidR="0020590B" w:rsidRDefault="0020590B" w:rsidP="00DC7B0E">
            <w:pPr>
              <w:rPr>
                <w:rFonts w:ascii="Arial Narrow" w:hAnsi="Arial Narrow" w:cs="Arial"/>
                <w:b/>
                <w:sz w:val="22"/>
              </w:rPr>
            </w:pPr>
          </w:p>
        </w:tc>
        <w:tc>
          <w:tcPr>
            <w:tcW w:w="504" w:type="dxa"/>
            <w:shd w:val="clear" w:color="auto" w:fill="auto"/>
          </w:tcPr>
          <w:p w14:paraId="342FFEA5" w14:textId="1EE285AE" w:rsidR="0020590B" w:rsidRPr="001B0672" w:rsidRDefault="0020590B" w:rsidP="00DC7B0E">
            <w:pPr>
              <w:rPr>
                <w:rFonts w:ascii="Arial Narrow" w:hAnsi="Arial Narrow" w:cs="Arial"/>
                <w:b/>
                <w:sz w:val="22"/>
              </w:rPr>
            </w:pPr>
          </w:p>
        </w:tc>
        <w:tc>
          <w:tcPr>
            <w:tcW w:w="504" w:type="dxa"/>
            <w:shd w:val="clear" w:color="auto" w:fill="auto"/>
          </w:tcPr>
          <w:p w14:paraId="3048DC8E" w14:textId="1FE13CB4" w:rsidR="0020590B" w:rsidRDefault="0020590B" w:rsidP="00DC7B0E">
            <w:pPr>
              <w:rPr>
                <w:rFonts w:ascii="Arial Narrow" w:hAnsi="Arial Narrow" w:cs="Arial"/>
                <w:b/>
                <w:sz w:val="22"/>
              </w:rPr>
            </w:pPr>
          </w:p>
        </w:tc>
        <w:tc>
          <w:tcPr>
            <w:tcW w:w="504" w:type="dxa"/>
            <w:shd w:val="clear" w:color="auto" w:fill="auto"/>
          </w:tcPr>
          <w:p w14:paraId="7641FA8A" w14:textId="25D60DEE" w:rsidR="0020590B" w:rsidRDefault="0020590B" w:rsidP="00DC7B0E">
            <w:pPr>
              <w:rPr>
                <w:rFonts w:ascii="Arial Narrow" w:hAnsi="Arial Narrow" w:cs="Arial"/>
                <w:b/>
                <w:sz w:val="22"/>
              </w:rPr>
            </w:pPr>
          </w:p>
        </w:tc>
        <w:tc>
          <w:tcPr>
            <w:tcW w:w="504" w:type="dxa"/>
            <w:shd w:val="clear" w:color="auto" w:fill="auto"/>
          </w:tcPr>
          <w:p w14:paraId="5C3580DC" w14:textId="7E1FD25C" w:rsidR="0020590B" w:rsidRDefault="0020590B" w:rsidP="00DC7B0E">
            <w:pPr>
              <w:rPr>
                <w:rFonts w:ascii="Arial Narrow" w:hAnsi="Arial Narrow" w:cs="Arial"/>
                <w:b/>
                <w:sz w:val="22"/>
              </w:rPr>
            </w:pPr>
          </w:p>
        </w:tc>
        <w:tc>
          <w:tcPr>
            <w:tcW w:w="504" w:type="dxa"/>
            <w:gridSpan w:val="2"/>
            <w:shd w:val="clear" w:color="auto" w:fill="auto"/>
          </w:tcPr>
          <w:p w14:paraId="0B9D542A" w14:textId="19E1950D" w:rsidR="0020590B" w:rsidRDefault="0020590B" w:rsidP="00DC7B0E">
            <w:pPr>
              <w:rPr>
                <w:rFonts w:ascii="Arial Narrow" w:hAnsi="Arial Narrow" w:cs="Arial"/>
                <w:b/>
                <w:sz w:val="22"/>
              </w:rPr>
            </w:pPr>
          </w:p>
        </w:tc>
        <w:tc>
          <w:tcPr>
            <w:tcW w:w="504" w:type="dxa"/>
            <w:gridSpan w:val="2"/>
            <w:shd w:val="clear" w:color="auto" w:fill="auto"/>
          </w:tcPr>
          <w:p w14:paraId="2DB27360" w14:textId="300DBB92" w:rsidR="0020590B" w:rsidRDefault="0020590B" w:rsidP="00DC7B0E">
            <w:pPr>
              <w:rPr>
                <w:rFonts w:ascii="Arial Narrow" w:hAnsi="Arial Narrow" w:cs="Arial"/>
                <w:b/>
                <w:sz w:val="22"/>
              </w:rPr>
            </w:pPr>
          </w:p>
        </w:tc>
        <w:tc>
          <w:tcPr>
            <w:tcW w:w="504" w:type="dxa"/>
            <w:gridSpan w:val="2"/>
            <w:shd w:val="clear" w:color="auto" w:fill="auto"/>
          </w:tcPr>
          <w:p w14:paraId="3200F27B" w14:textId="2C616934" w:rsidR="0020590B" w:rsidRDefault="0020590B" w:rsidP="00DC7B0E">
            <w:pPr>
              <w:rPr>
                <w:rFonts w:ascii="Arial Narrow" w:hAnsi="Arial Narrow" w:cs="Arial"/>
                <w:b/>
                <w:sz w:val="22"/>
              </w:rPr>
            </w:pPr>
          </w:p>
        </w:tc>
        <w:tc>
          <w:tcPr>
            <w:tcW w:w="504" w:type="dxa"/>
            <w:gridSpan w:val="2"/>
            <w:shd w:val="clear" w:color="auto" w:fill="auto"/>
          </w:tcPr>
          <w:p w14:paraId="696332E5" w14:textId="40523253" w:rsidR="0020590B" w:rsidRDefault="0020590B" w:rsidP="00DC7B0E">
            <w:pPr>
              <w:rPr>
                <w:rFonts w:ascii="Arial Narrow" w:hAnsi="Arial Narrow" w:cs="Arial"/>
                <w:b/>
                <w:sz w:val="22"/>
              </w:rPr>
            </w:pPr>
          </w:p>
        </w:tc>
        <w:tc>
          <w:tcPr>
            <w:tcW w:w="511" w:type="dxa"/>
            <w:gridSpan w:val="2"/>
            <w:shd w:val="clear" w:color="auto" w:fill="auto"/>
          </w:tcPr>
          <w:p w14:paraId="1DA46FB5" w14:textId="6CACE821" w:rsidR="0020590B" w:rsidRDefault="0020590B" w:rsidP="00DC7B0E">
            <w:pPr>
              <w:rPr>
                <w:rFonts w:ascii="Arial Narrow" w:hAnsi="Arial Narrow" w:cs="Arial"/>
                <w:b/>
                <w:sz w:val="22"/>
              </w:rPr>
            </w:pPr>
          </w:p>
        </w:tc>
      </w:tr>
      <w:tr w:rsidR="0020590B" w14:paraId="7E95981A" w14:textId="77777777" w:rsidTr="001B0672">
        <w:trPr>
          <w:trHeight w:val="340"/>
        </w:trPr>
        <w:tc>
          <w:tcPr>
            <w:tcW w:w="846" w:type="dxa"/>
            <w:shd w:val="clear" w:color="auto" w:fill="DEEAF6" w:themeFill="accent1" w:themeFillTint="33"/>
            <w:vAlign w:val="center"/>
          </w:tcPr>
          <w:p w14:paraId="6185793B" w14:textId="3C72F37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1.3.</w:t>
            </w:r>
          </w:p>
        </w:tc>
        <w:tc>
          <w:tcPr>
            <w:tcW w:w="2954" w:type="dxa"/>
            <w:shd w:val="clear" w:color="auto" w:fill="DEEAF6" w:themeFill="accent1" w:themeFillTint="33"/>
            <w:vAlign w:val="center"/>
          </w:tcPr>
          <w:p w14:paraId="5888ACF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w:t>
            </w:r>
            <w:r w:rsidRPr="001F593A">
              <w:rPr>
                <w:rFonts w:ascii="Arial Narrow" w:eastAsia="Calibri" w:hAnsi="Arial Narrow" w:cs="Arial"/>
                <w:i/>
                <w:sz w:val="18"/>
                <w:szCs w:val="18"/>
                <w:lang w:eastAsia="en-US"/>
              </w:rPr>
              <w:t>(ulica i broj)</w:t>
            </w:r>
            <w:r>
              <w:rPr>
                <w:rFonts w:ascii="Arial Narrow" w:eastAsia="Calibri" w:hAnsi="Arial Narrow" w:cs="Arial"/>
                <w:b/>
                <w:sz w:val="20"/>
                <w:szCs w:val="20"/>
                <w:lang w:eastAsia="en-US"/>
              </w:rPr>
              <w:t xml:space="preserve">: </w:t>
            </w:r>
          </w:p>
        </w:tc>
        <w:tc>
          <w:tcPr>
            <w:tcW w:w="5551" w:type="dxa"/>
            <w:gridSpan w:val="16"/>
            <w:shd w:val="clear" w:color="auto" w:fill="auto"/>
          </w:tcPr>
          <w:p w14:paraId="0E5F7198" w14:textId="19FA9A9D" w:rsidR="0020590B" w:rsidRPr="001B0672" w:rsidRDefault="0020590B" w:rsidP="00DC7B0E">
            <w:pPr>
              <w:jc w:val="right"/>
              <w:rPr>
                <w:rFonts w:ascii="Arial Narrow" w:hAnsi="Arial Narrow" w:cs="Arial"/>
                <w:b/>
                <w:sz w:val="22"/>
              </w:rPr>
            </w:pPr>
          </w:p>
        </w:tc>
      </w:tr>
      <w:tr w:rsidR="0020590B" w14:paraId="79F0DFA0" w14:textId="77777777" w:rsidTr="001B0672">
        <w:trPr>
          <w:trHeight w:val="340"/>
        </w:trPr>
        <w:tc>
          <w:tcPr>
            <w:tcW w:w="846" w:type="dxa"/>
            <w:shd w:val="clear" w:color="auto" w:fill="DEEAF6" w:themeFill="accent1" w:themeFillTint="33"/>
            <w:vAlign w:val="center"/>
          </w:tcPr>
          <w:p w14:paraId="4BF90D03" w14:textId="20F36172"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1.4.</w:t>
            </w:r>
          </w:p>
        </w:tc>
        <w:tc>
          <w:tcPr>
            <w:tcW w:w="2954" w:type="dxa"/>
            <w:shd w:val="clear" w:color="auto" w:fill="DEEAF6" w:themeFill="accent1" w:themeFillTint="33"/>
            <w:vAlign w:val="center"/>
          </w:tcPr>
          <w:p w14:paraId="2C7517C3"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Naselje i poštanski broj:</w:t>
            </w:r>
          </w:p>
        </w:tc>
        <w:tc>
          <w:tcPr>
            <w:tcW w:w="3118" w:type="dxa"/>
            <w:gridSpan w:val="7"/>
            <w:shd w:val="clear" w:color="auto" w:fill="auto"/>
          </w:tcPr>
          <w:p w14:paraId="231D6E5B" w14:textId="3CB90147" w:rsidR="0020590B" w:rsidRPr="001B0672" w:rsidRDefault="0020590B" w:rsidP="00DC7B0E">
            <w:pPr>
              <w:jc w:val="right"/>
              <w:rPr>
                <w:rFonts w:ascii="Arial Narrow" w:hAnsi="Arial Narrow" w:cs="Arial"/>
                <w:b/>
                <w:sz w:val="22"/>
              </w:rPr>
            </w:pPr>
          </w:p>
        </w:tc>
        <w:tc>
          <w:tcPr>
            <w:tcW w:w="485" w:type="dxa"/>
            <w:gridSpan w:val="2"/>
            <w:shd w:val="clear" w:color="auto" w:fill="auto"/>
          </w:tcPr>
          <w:p w14:paraId="3B1F5CB8" w14:textId="24506ED7" w:rsidR="0020590B" w:rsidRDefault="0020590B" w:rsidP="00DC7B0E">
            <w:pPr>
              <w:rPr>
                <w:rFonts w:ascii="Arial Narrow" w:hAnsi="Arial Narrow" w:cs="Arial"/>
                <w:b/>
                <w:sz w:val="22"/>
              </w:rPr>
            </w:pPr>
          </w:p>
        </w:tc>
        <w:tc>
          <w:tcPr>
            <w:tcW w:w="485" w:type="dxa"/>
            <w:gridSpan w:val="2"/>
            <w:shd w:val="clear" w:color="auto" w:fill="auto"/>
          </w:tcPr>
          <w:p w14:paraId="3D34D982" w14:textId="69956BAB" w:rsidR="0020590B" w:rsidRDefault="0020590B" w:rsidP="00DC7B0E">
            <w:pPr>
              <w:rPr>
                <w:rFonts w:ascii="Arial Narrow" w:hAnsi="Arial Narrow" w:cs="Arial"/>
                <w:b/>
                <w:sz w:val="22"/>
              </w:rPr>
            </w:pPr>
          </w:p>
        </w:tc>
        <w:tc>
          <w:tcPr>
            <w:tcW w:w="486" w:type="dxa"/>
            <w:gridSpan w:val="2"/>
            <w:shd w:val="clear" w:color="auto" w:fill="auto"/>
          </w:tcPr>
          <w:p w14:paraId="2F8921D3" w14:textId="0A9DFA3B" w:rsidR="0020590B" w:rsidRDefault="0020590B" w:rsidP="00DC7B0E">
            <w:pPr>
              <w:rPr>
                <w:rFonts w:ascii="Arial Narrow" w:hAnsi="Arial Narrow" w:cs="Arial"/>
                <w:b/>
                <w:sz w:val="22"/>
              </w:rPr>
            </w:pPr>
          </w:p>
        </w:tc>
        <w:tc>
          <w:tcPr>
            <w:tcW w:w="485" w:type="dxa"/>
            <w:gridSpan w:val="2"/>
            <w:shd w:val="clear" w:color="auto" w:fill="auto"/>
          </w:tcPr>
          <w:p w14:paraId="3AE36E13" w14:textId="26FE7367" w:rsidR="0020590B" w:rsidRDefault="0020590B" w:rsidP="00DC7B0E">
            <w:pPr>
              <w:rPr>
                <w:rFonts w:ascii="Arial Narrow" w:hAnsi="Arial Narrow" w:cs="Arial"/>
                <w:b/>
                <w:sz w:val="22"/>
              </w:rPr>
            </w:pPr>
          </w:p>
        </w:tc>
        <w:tc>
          <w:tcPr>
            <w:tcW w:w="492" w:type="dxa"/>
            <w:shd w:val="clear" w:color="auto" w:fill="auto"/>
          </w:tcPr>
          <w:p w14:paraId="4202A140" w14:textId="3E0A2A1D" w:rsidR="0020590B" w:rsidRDefault="0020590B" w:rsidP="00DC7B0E">
            <w:pPr>
              <w:rPr>
                <w:rFonts w:ascii="Arial Narrow" w:hAnsi="Arial Narrow" w:cs="Arial"/>
                <w:b/>
                <w:sz w:val="22"/>
              </w:rPr>
            </w:pPr>
          </w:p>
        </w:tc>
      </w:tr>
      <w:tr w:rsidR="0020590B" w14:paraId="0335FC27" w14:textId="77777777" w:rsidTr="001B0672">
        <w:trPr>
          <w:trHeight w:val="340"/>
        </w:trPr>
        <w:tc>
          <w:tcPr>
            <w:tcW w:w="846" w:type="dxa"/>
            <w:shd w:val="clear" w:color="auto" w:fill="DEEAF6" w:themeFill="accent1" w:themeFillTint="33"/>
            <w:vAlign w:val="center"/>
          </w:tcPr>
          <w:p w14:paraId="28BFF2FD" w14:textId="33EE08E3"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1.5.</w:t>
            </w:r>
          </w:p>
        </w:tc>
        <w:tc>
          <w:tcPr>
            <w:tcW w:w="2954" w:type="dxa"/>
            <w:shd w:val="clear" w:color="auto" w:fill="DEEAF6" w:themeFill="accent1" w:themeFillTint="33"/>
            <w:vAlign w:val="center"/>
          </w:tcPr>
          <w:p w14:paraId="66D9A3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Grad/Općina:</w:t>
            </w:r>
          </w:p>
        </w:tc>
        <w:tc>
          <w:tcPr>
            <w:tcW w:w="5551" w:type="dxa"/>
            <w:gridSpan w:val="16"/>
            <w:shd w:val="clear" w:color="auto" w:fill="auto"/>
          </w:tcPr>
          <w:p w14:paraId="465342C9" w14:textId="2072CC19" w:rsidR="0020590B" w:rsidRPr="001B0672" w:rsidRDefault="0020590B" w:rsidP="00DC7B0E">
            <w:pPr>
              <w:jc w:val="right"/>
              <w:rPr>
                <w:rFonts w:ascii="Arial Narrow" w:hAnsi="Arial Narrow" w:cs="Arial"/>
                <w:b/>
                <w:sz w:val="22"/>
              </w:rPr>
            </w:pPr>
          </w:p>
        </w:tc>
      </w:tr>
      <w:tr w:rsidR="0020590B" w14:paraId="16F0E25D" w14:textId="77777777" w:rsidTr="001B0672">
        <w:trPr>
          <w:trHeight w:val="340"/>
        </w:trPr>
        <w:tc>
          <w:tcPr>
            <w:tcW w:w="846" w:type="dxa"/>
            <w:shd w:val="clear" w:color="auto" w:fill="DEEAF6" w:themeFill="accent1" w:themeFillTint="33"/>
            <w:vAlign w:val="center"/>
          </w:tcPr>
          <w:p w14:paraId="4917238F" w14:textId="4DD7C85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1.6.</w:t>
            </w:r>
          </w:p>
        </w:tc>
        <w:tc>
          <w:tcPr>
            <w:tcW w:w="2954" w:type="dxa"/>
            <w:shd w:val="clear" w:color="auto" w:fill="DEEAF6" w:themeFill="accent1" w:themeFillTint="33"/>
            <w:vAlign w:val="center"/>
          </w:tcPr>
          <w:p w14:paraId="17BBF20E"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Županija:</w:t>
            </w:r>
          </w:p>
        </w:tc>
        <w:tc>
          <w:tcPr>
            <w:tcW w:w="5551" w:type="dxa"/>
            <w:gridSpan w:val="16"/>
            <w:shd w:val="clear" w:color="auto" w:fill="auto"/>
          </w:tcPr>
          <w:p w14:paraId="2041CA0C" w14:textId="6F0CA39C" w:rsidR="0020590B" w:rsidRPr="001B0672" w:rsidRDefault="0020590B" w:rsidP="00DC7B0E">
            <w:pPr>
              <w:jc w:val="right"/>
              <w:rPr>
                <w:rFonts w:ascii="Arial Narrow" w:hAnsi="Arial Narrow" w:cs="Arial"/>
                <w:b/>
                <w:sz w:val="22"/>
              </w:rPr>
            </w:pPr>
          </w:p>
        </w:tc>
      </w:tr>
      <w:tr w:rsidR="0020590B" w14:paraId="29FFABFE" w14:textId="77777777" w:rsidTr="001B0672">
        <w:trPr>
          <w:trHeight w:val="340"/>
        </w:trPr>
        <w:tc>
          <w:tcPr>
            <w:tcW w:w="846" w:type="dxa"/>
            <w:shd w:val="clear" w:color="auto" w:fill="DEEAF6" w:themeFill="accent1" w:themeFillTint="33"/>
            <w:vAlign w:val="center"/>
          </w:tcPr>
          <w:p w14:paraId="3228BF83" w14:textId="6A2D0C8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1.7.</w:t>
            </w:r>
          </w:p>
        </w:tc>
        <w:tc>
          <w:tcPr>
            <w:tcW w:w="2954" w:type="dxa"/>
            <w:shd w:val="clear" w:color="auto" w:fill="DEEAF6" w:themeFill="accent1" w:themeFillTint="33"/>
            <w:vAlign w:val="center"/>
          </w:tcPr>
          <w:p w14:paraId="6047C12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Telefon</w:t>
            </w:r>
            <w:r w:rsidRPr="001F593A">
              <w:rPr>
                <w:rFonts w:ascii="Arial Narrow" w:eastAsia="Calibri" w:hAnsi="Arial Narrow" w:cs="Arial"/>
                <w:sz w:val="18"/>
                <w:szCs w:val="18"/>
                <w:lang w:eastAsia="en-US"/>
              </w:rPr>
              <w:t>:</w:t>
            </w:r>
          </w:p>
        </w:tc>
        <w:tc>
          <w:tcPr>
            <w:tcW w:w="5551" w:type="dxa"/>
            <w:gridSpan w:val="16"/>
            <w:shd w:val="clear" w:color="auto" w:fill="auto"/>
          </w:tcPr>
          <w:p w14:paraId="3BC90633" w14:textId="52ED9148" w:rsidR="0020590B" w:rsidRPr="001B0672" w:rsidRDefault="0020590B" w:rsidP="00DC7B0E">
            <w:pPr>
              <w:jc w:val="right"/>
              <w:rPr>
                <w:rFonts w:ascii="Arial Narrow" w:hAnsi="Arial Narrow" w:cs="Arial"/>
                <w:b/>
                <w:sz w:val="22"/>
              </w:rPr>
            </w:pPr>
          </w:p>
        </w:tc>
      </w:tr>
      <w:tr w:rsidR="0020590B" w14:paraId="3205A499" w14:textId="77777777" w:rsidTr="001B0672">
        <w:trPr>
          <w:trHeight w:val="340"/>
        </w:trPr>
        <w:tc>
          <w:tcPr>
            <w:tcW w:w="846" w:type="dxa"/>
            <w:shd w:val="clear" w:color="auto" w:fill="DEEAF6" w:themeFill="accent1" w:themeFillTint="33"/>
            <w:vAlign w:val="center"/>
          </w:tcPr>
          <w:p w14:paraId="50760477" w14:textId="5D46012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1.8.</w:t>
            </w:r>
          </w:p>
        </w:tc>
        <w:tc>
          <w:tcPr>
            <w:tcW w:w="2954" w:type="dxa"/>
            <w:shd w:val="clear" w:color="auto" w:fill="DEEAF6" w:themeFill="accent1" w:themeFillTint="33"/>
            <w:vAlign w:val="center"/>
          </w:tcPr>
          <w:p w14:paraId="5A963739"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Telefaks </w:t>
            </w:r>
            <w:r w:rsidRPr="001F593A">
              <w:rPr>
                <w:rFonts w:ascii="Arial Narrow" w:eastAsia="Calibri" w:hAnsi="Arial Narrow" w:cs="Arial"/>
                <w:i/>
                <w:sz w:val="18"/>
                <w:szCs w:val="18"/>
                <w:lang w:eastAsia="en-US"/>
              </w:rPr>
              <w:t>(ako je primjenjivo</w:t>
            </w:r>
            <w:r w:rsidRPr="001F593A">
              <w:rPr>
                <w:rFonts w:ascii="Arial Narrow" w:eastAsia="Calibri" w:hAnsi="Arial Narrow" w:cs="Arial"/>
                <w:b/>
                <w:i/>
                <w:sz w:val="18"/>
                <w:szCs w:val="18"/>
                <w:lang w:eastAsia="en-US"/>
              </w:rPr>
              <w:t>):</w:t>
            </w:r>
          </w:p>
        </w:tc>
        <w:tc>
          <w:tcPr>
            <w:tcW w:w="5551" w:type="dxa"/>
            <w:gridSpan w:val="16"/>
            <w:shd w:val="clear" w:color="auto" w:fill="auto"/>
          </w:tcPr>
          <w:p w14:paraId="4FD1786C" w14:textId="7EEB4980" w:rsidR="0020590B" w:rsidRPr="001B0672" w:rsidRDefault="0020590B" w:rsidP="00DC7B0E">
            <w:pPr>
              <w:jc w:val="right"/>
              <w:rPr>
                <w:rFonts w:ascii="Arial Narrow" w:hAnsi="Arial Narrow" w:cs="Arial"/>
                <w:b/>
                <w:sz w:val="22"/>
              </w:rPr>
            </w:pPr>
          </w:p>
        </w:tc>
      </w:tr>
      <w:tr w:rsidR="0020590B" w14:paraId="6622FE8D" w14:textId="77777777" w:rsidTr="001B0672">
        <w:trPr>
          <w:trHeight w:val="340"/>
        </w:trPr>
        <w:tc>
          <w:tcPr>
            <w:tcW w:w="846" w:type="dxa"/>
            <w:shd w:val="clear" w:color="auto" w:fill="DEEAF6" w:themeFill="accent1" w:themeFillTint="33"/>
            <w:vAlign w:val="center"/>
          </w:tcPr>
          <w:p w14:paraId="1D884180" w14:textId="61A780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1.9.</w:t>
            </w:r>
          </w:p>
        </w:tc>
        <w:tc>
          <w:tcPr>
            <w:tcW w:w="2954" w:type="dxa"/>
            <w:shd w:val="clear" w:color="auto" w:fill="DEEAF6" w:themeFill="accent1" w:themeFillTint="33"/>
            <w:vAlign w:val="center"/>
          </w:tcPr>
          <w:p w14:paraId="0F457CA8"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Mobitel:</w:t>
            </w:r>
          </w:p>
        </w:tc>
        <w:tc>
          <w:tcPr>
            <w:tcW w:w="5551" w:type="dxa"/>
            <w:gridSpan w:val="16"/>
            <w:shd w:val="clear" w:color="auto" w:fill="auto"/>
          </w:tcPr>
          <w:p w14:paraId="77CBF280" w14:textId="236FA53E" w:rsidR="0020590B" w:rsidRPr="001B0672" w:rsidRDefault="0020590B" w:rsidP="00DC7B0E">
            <w:pPr>
              <w:jc w:val="right"/>
              <w:rPr>
                <w:rFonts w:ascii="Arial Narrow" w:hAnsi="Arial Narrow" w:cs="Arial"/>
                <w:b/>
                <w:sz w:val="22"/>
              </w:rPr>
            </w:pPr>
          </w:p>
        </w:tc>
      </w:tr>
      <w:tr w:rsidR="0020590B" w14:paraId="6FBEEA46" w14:textId="77777777" w:rsidTr="001B0672">
        <w:trPr>
          <w:trHeight w:val="340"/>
        </w:trPr>
        <w:tc>
          <w:tcPr>
            <w:tcW w:w="846" w:type="dxa"/>
            <w:shd w:val="clear" w:color="auto" w:fill="DEEAF6" w:themeFill="accent1" w:themeFillTint="33"/>
            <w:vAlign w:val="center"/>
          </w:tcPr>
          <w:p w14:paraId="678C5058" w14:textId="71FD4D56"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1.10.</w:t>
            </w:r>
          </w:p>
        </w:tc>
        <w:tc>
          <w:tcPr>
            <w:tcW w:w="2954" w:type="dxa"/>
            <w:shd w:val="clear" w:color="auto" w:fill="DEEAF6" w:themeFill="accent1" w:themeFillTint="33"/>
            <w:vAlign w:val="center"/>
          </w:tcPr>
          <w:p w14:paraId="0CF33A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e-pošte </w:t>
            </w:r>
            <w:r w:rsidRPr="001F593A">
              <w:rPr>
                <w:rFonts w:ascii="Arial Narrow" w:eastAsia="Calibri" w:hAnsi="Arial Narrow" w:cs="Arial"/>
                <w:i/>
                <w:sz w:val="18"/>
                <w:szCs w:val="18"/>
                <w:lang w:eastAsia="en-US"/>
              </w:rPr>
              <w:t>(ako je primjenjivo</w:t>
            </w:r>
            <w:r>
              <w:rPr>
                <w:rFonts w:ascii="Arial Narrow" w:eastAsia="Calibri" w:hAnsi="Arial Narrow" w:cs="Arial"/>
                <w:i/>
                <w:sz w:val="18"/>
                <w:szCs w:val="18"/>
                <w:lang w:eastAsia="en-US"/>
              </w:rPr>
              <w:t>)</w:t>
            </w:r>
            <w:r>
              <w:rPr>
                <w:rFonts w:ascii="Arial Narrow" w:eastAsia="Calibri" w:hAnsi="Arial Narrow" w:cs="Arial"/>
                <w:b/>
                <w:sz w:val="20"/>
                <w:szCs w:val="20"/>
                <w:lang w:eastAsia="en-US"/>
              </w:rPr>
              <w:t>:</w:t>
            </w:r>
          </w:p>
        </w:tc>
        <w:tc>
          <w:tcPr>
            <w:tcW w:w="5551" w:type="dxa"/>
            <w:gridSpan w:val="16"/>
            <w:shd w:val="clear" w:color="auto" w:fill="auto"/>
          </w:tcPr>
          <w:p w14:paraId="6A08D421" w14:textId="0D230B2D" w:rsidR="0020590B" w:rsidRPr="001B0672" w:rsidRDefault="0020590B" w:rsidP="00DC7B0E">
            <w:pPr>
              <w:jc w:val="right"/>
              <w:rPr>
                <w:rFonts w:ascii="Arial Narrow" w:hAnsi="Arial Narrow" w:cs="Arial"/>
                <w:b/>
                <w:sz w:val="22"/>
              </w:rPr>
            </w:pPr>
          </w:p>
        </w:tc>
      </w:tr>
      <w:tr w:rsidR="00C77A92" w:rsidRPr="00166D7E" w14:paraId="39630BB8" w14:textId="77777777" w:rsidTr="001B0672">
        <w:trPr>
          <w:trHeight w:val="340"/>
        </w:trPr>
        <w:tc>
          <w:tcPr>
            <w:tcW w:w="846" w:type="dxa"/>
            <w:shd w:val="clear" w:color="auto" w:fill="DEEAF6" w:themeFill="accent1" w:themeFillTint="33"/>
            <w:vAlign w:val="center"/>
          </w:tcPr>
          <w:p w14:paraId="208CAA62" w14:textId="1F34EA47" w:rsidR="00C77A92" w:rsidRPr="005E6C53" w:rsidRDefault="005E6C53" w:rsidP="00AC7FC1">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1</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C48DC95" w14:textId="650FC5A9" w:rsidR="00C77A92" w:rsidRDefault="00AF6F67"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Vrsta </w:t>
            </w:r>
            <w:r w:rsidR="00AD13E4">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ositelja projekta:</w:t>
            </w:r>
          </w:p>
          <w:p w14:paraId="4F71473E" w14:textId="291ED743" w:rsidR="009C56ED" w:rsidRPr="00166D7E" w:rsidRDefault="009C56E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bold </w:t>
            </w:r>
            <w:r>
              <w:rPr>
                <w:rFonts w:ascii="Arial Narrow" w:eastAsia="Calibri" w:hAnsi="Arial Narrow" w:cs="Arial"/>
                <w:i/>
                <w:sz w:val="18"/>
                <w:szCs w:val="18"/>
                <w:lang w:eastAsia="en-US"/>
              </w:rPr>
              <w:t xml:space="preserve">vrstu </w:t>
            </w:r>
            <w:r w:rsidR="00530AC8">
              <w:rPr>
                <w:rFonts w:ascii="Arial Narrow" w:eastAsia="Calibri" w:hAnsi="Arial Narrow" w:cs="Arial"/>
                <w:i/>
                <w:sz w:val="18"/>
                <w:szCs w:val="18"/>
                <w:lang w:eastAsia="en-US"/>
              </w:rPr>
              <w:t>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9E30298" w14:textId="2F8C8C2A" w:rsidR="009C56ED" w:rsidRDefault="009C56ED" w:rsidP="001B0672">
            <w:pPr>
              <w:pStyle w:val="ListParagraph"/>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 xml:space="preserve"> jedinica lokalne samouprave</w:t>
            </w:r>
          </w:p>
          <w:p w14:paraId="64E729E7" w14:textId="3DEA06A4" w:rsidR="009C56ED" w:rsidRDefault="009C56ED" w:rsidP="001B0672">
            <w:pPr>
              <w:pStyle w:val="ListParagraph"/>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trgovačko društvo u većinskom vlasništvu jedinice lokalne samouprave</w:t>
            </w:r>
          </w:p>
          <w:p w14:paraId="133F74F6" w14:textId="560DA42F" w:rsidR="009C56ED" w:rsidRDefault="009C56ED" w:rsidP="001B0672">
            <w:pPr>
              <w:pStyle w:val="ListParagraph"/>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javna ustanova neprofitnog karaktera u kojoj je osnivač jedinica lokalne samouprave osim javnih vatrogasnih postrojbi, lokalnih i regionalnih razvojnih agencija i osnovnih škola</w:t>
            </w:r>
          </w:p>
          <w:p w14:paraId="0476C661" w14:textId="64607A69" w:rsidR="009C56ED" w:rsidRDefault="009C56ED" w:rsidP="001B0672">
            <w:pPr>
              <w:pStyle w:val="ListParagraph"/>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udruga isključujući lokalne akcijske grup</w:t>
            </w:r>
            <w:r w:rsidR="00530AC8" w:rsidRPr="001B0672">
              <w:rPr>
                <w:rFonts w:ascii="Arial Narrow" w:hAnsi="Arial Narrow" w:cs="Calibri"/>
                <w:sz w:val="20"/>
                <w:szCs w:val="20"/>
              </w:rPr>
              <w:t>e, zajednice udruga, zaklade, fo</w:t>
            </w:r>
            <w:r w:rsidRPr="001B0672">
              <w:rPr>
                <w:rFonts w:ascii="Arial Narrow" w:hAnsi="Arial Narrow" w:cs="Calibri"/>
                <w:sz w:val="20"/>
                <w:szCs w:val="20"/>
              </w:rPr>
              <w:t>ndacije</w:t>
            </w:r>
          </w:p>
          <w:p w14:paraId="5BA535E1" w14:textId="6444F817" w:rsidR="009C56ED" w:rsidRDefault="009C56ED" w:rsidP="001B0672">
            <w:pPr>
              <w:pStyle w:val="ListParagraph"/>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vjerska zajednica koja ima organizacijski oblik na lokalnom nivou</w:t>
            </w:r>
          </w:p>
          <w:p w14:paraId="47C706F7" w14:textId="44EE846A" w:rsidR="00C77A92" w:rsidRPr="001B0672" w:rsidRDefault="009C56ED" w:rsidP="001B0672">
            <w:pPr>
              <w:pStyle w:val="ListParagraph"/>
              <w:numPr>
                <w:ilvl w:val="0"/>
                <w:numId w:val="7"/>
              </w:numPr>
              <w:spacing w:after="0"/>
              <w:ind w:left="173" w:hanging="187"/>
              <w:contextualSpacing w:val="0"/>
              <w:rPr>
                <w:rFonts w:ascii="Arial Narrow" w:hAnsi="Arial Narrow" w:cs="Arial"/>
                <w:b/>
              </w:rPr>
            </w:pPr>
            <w:r w:rsidRPr="001B0672">
              <w:rPr>
                <w:rFonts w:ascii="Arial Narrow" w:hAnsi="Arial Narrow" w:cs="Calibri"/>
                <w:sz w:val="20"/>
                <w:szCs w:val="20"/>
              </w:rPr>
              <w:t>lokalna akcijska grupa odabrana unutar Programa ruralnog razvoja temeljem Podmjere 19.2.</w:t>
            </w:r>
          </w:p>
        </w:tc>
      </w:tr>
      <w:tr w:rsidR="00F4253E" w:rsidRPr="00166D7E" w14:paraId="7FA7705F" w14:textId="77777777" w:rsidTr="001B0672">
        <w:trPr>
          <w:trHeight w:val="1574"/>
        </w:trPr>
        <w:tc>
          <w:tcPr>
            <w:tcW w:w="846" w:type="dxa"/>
            <w:shd w:val="clear" w:color="auto" w:fill="DEEAF6" w:themeFill="accent1" w:themeFillTint="33"/>
            <w:vAlign w:val="center"/>
          </w:tcPr>
          <w:p w14:paraId="7B93251B" w14:textId="0D5AAC3B" w:rsidR="00F4253E" w:rsidRPr="005E6C53" w:rsidRDefault="005E6C53" w:rsidP="00AC7FC1">
            <w:pPr>
              <w:rPr>
                <w:rFonts w:ascii="Arial Narrow" w:hAnsi="Arial Narrow" w:cs="Arial"/>
                <w:b/>
                <w:sz w:val="22"/>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2</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6651AE97" w14:textId="2C8CCF56" w:rsidR="00E13FFD" w:rsidRPr="005A0A4B" w:rsidRDefault="001B0672" w:rsidP="000C0A55">
            <w:pPr>
              <w:jc w:val="both"/>
              <w:rPr>
                <w:rFonts w:ascii="Arial Narrow" w:eastAsia="Calibri" w:hAnsi="Arial Narrow" w:cs="Arial"/>
                <w:i/>
                <w:sz w:val="20"/>
                <w:szCs w:val="20"/>
                <w:u w:val="single"/>
                <w:lang w:eastAsia="en-US"/>
              </w:rPr>
            </w:pPr>
            <w:r>
              <w:rPr>
                <w:rFonts w:ascii="Arial Narrow" w:eastAsia="Calibri" w:hAnsi="Arial Narrow" w:cs="Arial"/>
                <w:b/>
                <w:sz w:val="20"/>
                <w:szCs w:val="20"/>
                <w:lang w:eastAsia="en-US"/>
              </w:rPr>
              <w:t>Pravni status</w:t>
            </w:r>
            <w:r w:rsidR="006D4E33">
              <w:rPr>
                <w:rFonts w:ascii="Arial Narrow" w:eastAsia="Calibri" w:hAnsi="Arial Narrow" w:cs="Arial"/>
                <w:b/>
                <w:sz w:val="20"/>
                <w:szCs w:val="20"/>
                <w:lang w:eastAsia="en-US"/>
              </w:rPr>
              <w:t>:</w:t>
            </w:r>
          </w:p>
          <w:p w14:paraId="5703712C" w14:textId="30FAD290" w:rsidR="00F4253E" w:rsidRPr="00166D7E" w:rsidRDefault="00E13FF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sidR="006D4E33">
              <w:rPr>
                <w:rFonts w:ascii="Arial Narrow" w:eastAsia="Calibri" w:hAnsi="Arial Narrow" w:cs="Arial"/>
                <w:b/>
                <w:i/>
                <w:sz w:val="18"/>
                <w:szCs w:val="18"/>
                <w:lang w:eastAsia="en-US"/>
              </w:rPr>
              <w:t xml:space="preserve">zadebljati – bold </w:t>
            </w:r>
            <w:r w:rsidR="006D4E33" w:rsidRPr="006D4E33">
              <w:rPr>
                <w:rFonts w:ascii="Arial Narrow" w:eastAsia="Calibri" w:hAnsi="Arial Narrow" w:cs="Arial"/>
                <w:i/>
                <w:sz w:val="18"/>
                <w:szCs w:val="18"/>
                <w:lang w:eastAsia="en-US"/>
              </w:rPr>
              <w:t>organizacijski oblik</w:t>
            </w:r>
            <w:r w:rsidR="00530AC8">
              <w:rPr>
                <w:rFonts w:ascii="Arial Narrow" w:eastAsia="Calibri" w:hAnsi="Arial Narrow" w:cs="Arial"/>
                <w:i/>
                <w:sz w:val="18"/>
                <w:szCs w:val="18"/>
                <w:lang w:eastAsia="en-US"/>
              </w:rPr>
              <w:t xml:space="preserve"> 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2A998C3" w14:textId="097DA333" w:rsidR="00941A9A" w:rsidRDefault="00530AC8" w:rsidP="00D4368E">
            <w:pPr>
              <w:pStyle w:val="ListParagraph"/>
              <w:numPr>
                <w:ilvl w:val="0"/>
                <w:numId w:val="1"/>
              </w:numPr>
              <w:ind w:left="197" w:hanging="197"/>
              <w:rPr>
                <w:rFonts w:ascii="Arial Narrow" w:hAnsi="Arial Narrow" w:cs="Calibri"/>
                <w:sz w:val="20"/>
                <w:szCs w:val="20"/>
              </w:rPr>
            </w:pPr>
            <w:r>
              <w:rPr>
                <w:rFonts w:ascii="Arial Narrow" w:hAnsi="Arial Narrow" w:cs="Calibri"/>
                <w:sz w:val="20"/>
                <w:szCs w:val="20"/>
              </w:rPr>
              <w:t>jedinica lokalne samouprave</w:t>
            </w:r>
          </w:p>
          <w:p w14:paraId="2754E368" w14:textId="3B0FAC19" w:rsidR="00530AC8" w:rsidRDefault="00530AC8" w:rsidP="00D4368E">
            <w:pPr>
              <w:pStyle w:val="ListParagraph"/>
              <w:numPr>
                <w:ilvl w:val="0"/>
                <w:numId w:val="1"/>
              </w:numPr>
              <w:ind w:left="197" w:hanging="197"/>
              <w:rPr>
                <w:rFonts w:ascii="Arial Narrow" w:hAnsi="Arial Narrow" w:cs="Calibri"/>
                <w:sz w:val="20"/>
                <w:szCs w:val="20"/>
              </w:rPr>
            </w:pPr>
            <w:r>
              <w:rPr>
                <w:rFonts w:ascii="Arial Narrow" w:hAnsi="Arial Narrow" w:cs="Calibri"/>
                <w:sz w:val="20"/>
                <w:szCs w:val="20"/>
              </w:rPr>
              <w:t>dioničko društvo</w:t>
            </w:r>
          </w:p>
          <w:p w14:paraId="66DA7FDF" w14:textId="5BC62A84" w:rsidR="00530AC8" w:rsidRPr="00530AC8" w:rsidRDefault="00530AC8" w:rsidP="00D4368E">
            <w:pPr>
              <w:pStyle w:val="ListParagraph"/>
              <w:numPr>
                <w:ilvl w:val="0"/>
                <w:numId w:val="1"/>
              </w:numPr>
              <w:ind w:left="197" w:hanging="197"/>
              <w:rPr>
                <w:rFonts w:ascii="Arial Narrow" w:hAnsi="Arial Narrow" w:cs="Calibri"/>
                <w:sz w:val="20"/>
                <w:szCs w:val="20"/>
              </w:rPr>
            </w:pPr>
            <w:r>
              <w:rPr>
                <w:rFonts w:ascii="Arial Narrow" w:hAnsi="Arial Narrow" w:cs="Calibri"/>
                <w:sz w:val="20"/>
                <w:szCs w:val="20"/>
              </w:rPr>
              <w:t>d</w:t>
            </w:r>
            <w:r w:rsidRPr="00530AC8">
              <w:rPr>
                <w:rFonts w:ascii="Arial Narrow" w:hAnsi="Arial Narrow" w:cs="Calibri"/>
                <w:sz w:val="20"/>
                <w:szCs w:val="20"/>
              </w:rPr>
              <w:t>ruštvo s ograničenom odgovornošću (d.o.o. ili j.d.o.o.)</w:t>
            </w:r>
          </w:p>
          <w:p w14:paraId="7B9B17E6" w14:textId="20ACEEF1" w:rsidR="00530AC8" w:rsidRPr="00530AC8" w:rsidRDefault="00530AC8" w:rsidP="00D4368E">
            <w:pPr>
              <w:pStyle w:val="ListParagraph"/>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stanova</w:t>
            </w:r>
          </w:p>
          <w:p w14:paraId="6A24BAFA" w14:textId="682E5AFD" w:rsidR="00530AC8" w:rsidRPr="00530AC8" w:rsidRDefault="00530AC8" w:rsidP="00D4368E">
            <w:pPr>
              <w:pStyle w:val="ListParagraph"/>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druga</w:t>
            </w:r>
          </w:p>
          <w:p w14:paraId="3A198245" w14:textId="22FE9FF4" w:rsidR="00530AC8" w:rsidRPr="00530AC8" w:rsidRDefault="00530AC8" w:rsidP="008F0520">
            <w:pPr>
              <w:pStyle w:val="ListParagraph"/>
              <w:numPr>
                <w:ilvl w:val="0"/>
                <w:numId w:val="1"/>
              </w:numPr>
              <w:spacing w:after="0"/>
              <w:ind w:left="202" w:hanging="202"/>
              <w:contextualSpacing w:val="0"/>
              <w:rPr>
                <w:rFonts w:ascii="Arial Narrow" w:hAnsi="Arial Narrow" w:cs="Calibri"/>
                <w:sz w:val="20"/>
                <w:szCs w:val="20"/>
              </w:rPr>
            </w:pPr>
            <w:r>
              <w:rPr>
                <w:rFonts w:ascii="Arial Narrow" w:hAnsi="Arial Narrow" w:cs="Calibri"/>
                <w:sz w:val="20"/>
                <w:szCs w:val="20"/>
              </w:rPr>
              <w:t>v</w:t>
            </w:r>
            <w:r w:rsidRPr="00530AC8">
              <w:rPr>
                <w:rFonts w:ascii="Arial Narrow" w:hAnsi="Arial Narrow" w:cs="Calibri"/>
                <w:sz w:val="20"/>
                <w:szCs w:val="20"/>
              </w:rPr>
              <w:t>jerska zajednica</w:t>
            </w:r>
          </w:p>
        </w:tc>
      </w:tr>
      <w:tr w:rsidR="009B0577" w:rsidRPr="00166D7E" w14:paraId="074E22DC" w14:textId="77777777" w:rsidTr="001B0672">
        <w:trPr>
          <w:trHeight w:val="731"/>
        </w:trPr>
        <w:tc>
          <w:tcPr>
            <w:tcW w:w="846" w:type="dxa"/>
            <w:shd w:val="clear" w:color="auto" w:fill="DEEAF6" w:themeFill="accent1" w:themeFillTint="33"/>
            <w:vAlign w:val="center"/>
          </w:tcPr>
          <w:p w14:paraId="21C9873B" w14:textId="7F7559FB" w:rsidR="009B0577"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3</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BEDF4F0" w14:textId="77777777" w:rsidR="001B0672" w:rsidRDefault="009B0577" w:rsidP="00BD77D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Vrsta jedinice lokalne samouprave:</w:t>
            </w:r>
          </w:p>
          <w:p w14:paraId="3EBA7688" w14:textId="41BE4871" w:rsidR="00BD77DF" w:rsidRDefault="006E1F6F" w:rsidP="00BD77DF">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I</w:t>
            </w:r>
            <w:r w:rsidR="00BD77DF" w:rsidRPr="001B0672">
              <w:rPr>
                <w:rFonts w:ascii="Arial Narrow" w:eastAsia="Calibri" w:hAnsi="Arial Narrow" w:cs="Arial"/>
                <w:i/>
                <w:sz w:val="18"/>
                <w:szCs w:val="18"/>
                <w:lang w:eastAsia="en-US"/>
              </w:rPr>
              <w:t>spunjava se samo ako je nositelj projekta jedinica lokalne samouprave</w:t>
            </w:r>
            <w:r w:rsidRPr="001B0672">
              <w:rPr>
                <w:rFonts w:ascii="Arial Narrow" w:eastAsia="Calibri" w:hAnsi="Arial Narrow" w:cs="Arial"/>
                <w:i/>
                <w:sz w:val="18"/>
                <w:szCs w:val="18"/>
                <w:lang w:eastAsia="en-US"/>
              </w:rPr>
              <w:t>.</w:t>
            </w:r>
            <w:r w:rsidR="00BD77DF">
              <w:rPr>
                <w:rFonts w:ascii="Arial Narrow" w:eastAsia="Calibri" w:hAnsi="Arial Narrow" w:cs="Arial"/>
                <w:b/>
                <w:sz w:val="20"/>
                <w:szCs w:val="20"/>
                <w:lang w:eastAsia="en-US"/>
              </w:rPr>
              <w:t xml:space="preserve"> </w:t>
            </w:r>
          </w:p>
          <w:p w14:paraId="4B55A5A5" w14:textId="320C6F57" w:rsidR="00947860" w:rsidRPr="00173BCA" w:rsidRDefault="00BD77DF" w:rsidP="000C0A55">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00947860" w:rsidRPr="00173BCA">
              <w:rPr>
                <w:rFonts w:ascii="Arial Narrow" w:eastAsia="Calibri" w:hAnsi="Arial Narrow" w:cs="Arial"/>
                <w:b/>
                <w:i/>
                <w:sz w:val="18"/>
                <w:szCs w:val="18"/>
                <w:lang w:eastAsia="en-US"/>
              </w:rPr>
              <w:t>zadebljati – bold</w:t>
            </w:r>
            <w:r w:rsidR="00947860" w:rsidRPr="00173BCA">
              <w:rPr>
                <w:rFonts w:ascii="Arial Narrow" w:eastAsia="Calibri" w:hAnsi="Arial Narrow" w:cs="Arial"/>
                <w:i/>
                <w:sz w:val="18"/>
                <w:szCs w:val="18"/>
                <w:lang w:eastAsia="en-US"/>
              </w:rPr>
              <w:t xml:space="preserve"> vrstu jedinice lokalne samouprave):</w:t>
            </w:r>
          </w:p>
        </w:tc>
        <w:tc>
          <w:tcPr>
            <w:tcW w:w="5551" w:type="dxa"/>
            <w:gridSpan w:val="16"/>
            <w:shd w:val="clear" w:color="auto" w:fill="auto"/>
            <w:vAlign w:val="center"/>
          </w:tcPr>
          <w:p w14:paraId="60772474" w14:textId="77777777" w:rsidR="00947860" w:rsidRPr="00947860" w:rsidRDefault="00947860" w:rsidP="00947860">
            <w:pPr>
              <w:rPr>
                <w:rFonts w:ascii="Arial Narrow" w:hAnsi="Arial Narrow"/>
                <w:sz w:val="20"/>
                <w:szCs w:val="20"/>
              </w:rPr>
            </w:pPr>
            <w:r w:rsidRPr="00947860">
              <w:rPr>
                <w:rFonts w:ascii="Arial Narrow" w:hAnsi="Arial Narrow"/>
                <w:sz w:val="20"/>
                <w:szCs w:val="20"/>
              </w:rPr>
              <w:t>a) općina</w:t>
            </w:r>
          </w:p>
          <w:p w14:paraId="2FC08229" w14:textId="2AFAE881" w:rsidR="00947860" w:rsidRPr="00947860" w:rsidRDefault="00947860" w:rsidP="00947860">
            <w:pPr>
              <w:rPr>
                <w:rFonts w:ascii="Arial Narrow" w:hAnsi="Arial Narrow"/>
                <w:sz w:val="20"/>
                <w:szCs w:val="20"/>
              </w:rPr>
            </w:pPr>
            <w:r w:rsidRPr="00947860">
              <w:rPr>
                <w:rFonts w:ascii="Arial Narrow" w:hAnsi="Arial Narrow"/>
                <w:sz w:val="20"/>
                <w:szCs w:val="20"/>
              </w:rPr>
              <w:t>b) grad</w:t>
            </w:r>
          </w:p>
        </w:tc>
      </w:tr>
      <w:tr w:rsidR="00301239" w:rsidRPr="00166D7E" w14:paraId="5CDBAD52" w14:textId="77777777" w:rsidTr="001B0672">
        <w:trPr>
          <w:trHeight w:val="731"/>
        </w:trPr>
        <w:tc>
          <w:tcPr>
            <w:tcW w:w="846" w:type="dxa"/>
            <w:shd w:val="clear" w:color="auto" w:fill="DEEAF6" w:themeFill="accent1" w:themeFillTint="33"/>
            <w:vAlign w:val="center"/>
          </w:tcPr>
          <w:p w14:paraId="693BAAC8" w14:textId="6E10AB82" w:rsidR="00301239"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 xml:space="preserve"> 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4</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0FB50573" w14:textId="5AD26707" w:rsidR="00C931A1" w:rsidRDefault="0030123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Sukladno Odluci o razvrstavanju jedinica lokalne i područne (regionalne) samouprave prema stupnju razvijenosti (NN br. 132/17)</w:t>
            </w:r>
            <w:r w:rsidR="001B0672">
              <w:rPr>
                <w:rFonts w:ascii="Arial Narrow" w:eastAsia="Calibri" w:hAnsi="Arial Narrow" w:cs="Arial"/>
                <w:b/>
                <w:sz w:val="20"/>
                <w:szCs w:val="20"/>
                <w:lang w:eastAsia="en-US"/>
              </w:rPr>
              <w:t>,</w:t>
            </w:r>
            <w:r w:rsidR="00000834">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jedinica lokalne samouprave </w:t>
            </w:r>
            <w:r w:rsidR="006E1F6F">
              <w:rPr>
                <w:rFonts w:ascii="Arial Narrow" w:eastAsia="Calibri" w:hAnsi="Arial Narrow" w:cs="Arial"/>
                <w:b/>
                <w:sz w:val="20"/>
                <w:szCs w:val="20"/>
                <w:lang w:eastAsia="en-US"/>
              </w:rPr>
              <w:t xml:space="preserve">na čijem području se projekt provodi </w:t>
            </w:r>
            <w:r w:rsidR="00837C54">
              <w:rPr>
                <w:rFonts w:ascii="Arial Narrow" w:eastAsia="Calibri" w:hAnsi="Arial Narrow" w:cs="Arial"/>
                <w:b/>
                <w:sz w:val="20"/>
                <w:szCs w:val="20"/>
                <w:lang w:eastAsia="en-US"/>
              </w:rPr>
              <w:t xml:space="preserve"> </w:t>
            </w:r>
          </w:p>
          <w:p w14:paraId="3113AEB9" w14:textId="7D21BBFC" w:rsidR="00301239" w:rsidRPr="00C931A1" w:rsidRDefault="00837C54" w:rsidP="000C0A55">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(zadebljati – bold</w:t>
            </w:r>
            <w:r w:rsidR="006E1F6F">
              <w:rPr>
                <w:rFonts w:ascii="Arial Narrow" w:eastAsia="Calibri" w:hAnsi="Arial Narrow" w:cs="Arial"/>
                <w:b/>
                <w:i/>
                <w:sz w:val="18"/>
                <w:szCs w:val="18"/>
                <w:lang w:eastAsia="en-US"/>
              </w:rPr>
              <w:t xml:space="preserve"> </w:t>
            </w:r>
            <w:r w:rsidR="006E1F6F" w:rsidRPr="001B0672">
              <w:rPr>
                <w:rFonts w:ascii="Arial Narrow" w:eastAsia="Calibri" w:hAnsi="Arial Narrow" w:cs="Arial"/>
                <w:i/>
                <w:sz w:val="18"/>
                <w:szCs w:val="18"/>
                <w:lang w:eastAsia="en-US"/>
              </w:rPr>
              <w:t>odgovor</w:t>
            </w:r>
            <w:r w:rsidR="00E061D0" w:rsidRPr="001B0672">
              <w:rPr>
                <w:rFonts w:ascii="Arial Narrow" w:eastAsia="Calibri" w:hAnsi="Arial Narrow" w:cs="Arial"/>
                <w:i/>
                <w:sz w:val="18"/>
                <w:szCs w:val="18"/>
                <w:lang w:eastAsia="en-US"/>
              </w:rPr>
              <w:t>)</w:t>
            </w:r>
            <w:r w:rsidR="00E061D0" w:rsidRPr="00C931A1">
              <w:rPr>
                <w:rFonts w:ascii="Arial Narrow" w:eastAsia="Calibri" w:hAnsi="Arial Narrow" w:cs="Arial"/>
                <w:b/>
                <w:i/>
                <w:sz w:val="18"/>
                <w:szCs w:val="18"/>
                <w:lang w:eastAsia="en-US"/>
              </w:rPr>
              <w:t xml:space="preserve"> </w:t>
            </w:r>
          </w:p>
        </w:tc>
        <w:tc>
          <w:tcPr>
            <w:tcW w:w="5551" w:type="dxa"/>
            <w:gridSpan w:val="16"/>
            <w:shd w:val="clear" w:color="auto" w:fill="auto"/>
            <w:vAlign w:val="center"/>
          </w:tcPr>
          <w:p w14:paraId="233951C7" w14:textId="1237DD83" w:rsidR="00301239" w:rsidRDefault="00FE613B" w:rsidP="005D5E63">
            <w:pPr>
              <w:pStyle w:val="NoSpacing"/>
              <w:rPr>
                <w:rFonts w:ascii="Arial Narrow" w:hAnsi="Arial Narrow"/>
                <w:sz w:val="20"/>
                <w:szCs w:val="20"/>
              </w:rPr>
            </w:pPr>
            <w:r>
              <w:rPr>
                <w:rFonts w:ascii="Arial Narrow" w:hAnsi="Arial Narrow"/>
                <w:sz w:val="20"/>
                <w:szCs w:val="20"/>
              </w:rPr>
              <w:t>a)</w:t>
            </w:r>
            <w:r w:rsidR="005D5E63" w:rsidRPr="005D5E63">
              <w:rPr>
                <w:rFonts w:ascii="Arial Narrow" w:hAnsi="Arial Narrow"/>
                <w:sz w:val="20"/>
                <w:szCs w:val="20"/>
              </w:rPr>
              <w:t xml:space="preserve"> VII</w:t>
            </w:r>
            <w:r w:rsidR="00BD77DF">
              <w:rPr>
                <w:rFonts w:ascii="Arial Narrow" w:hAnsi="Arial Narrow"/>
                <w:sz w:val="20"/>
                <w:szCs w:val="20"/>
              </w:rPr>
              <w:t>.</w:t>
            </w:r>
            <w:r w:rsidR="005D5E63" w:rsidRPr="005D5E63">
              <w:rPr>
                <w:rFonts w:ascii="Arial Narrow" w:hAnsi="Arial Narrow"/>
                <w:sz w:val="20"/>
                <w:szCs w:val="20"/>
              </w:rPr>
              <w:t xml:space="preserve"> i VIII</w:t>
            </w:r>
            <w:r w:rsidR="00BD77DF">
              <w:rPr>
                <w:rFonts w:ascii="Arial Narrow" w:hAnsi="Arial Narrow"/>
                <w:sz w:val="20"/>
                <w:szCs w:val="20"/>
              </w:rPr>
              <w:t>.</w:t>
            </w:r>
            <w:r w:rsidR="005D5E63" w:rsidRPr="005D5E63">
              <w:rPr>
                <w:rFonts w:ascii="Arial Narrow" w:hAnsi="Arial Narrow"/>
                <w:sz w:val="20"/>
                <w:szCs w:val="20"/>
              </w:rPr>
              <w:t xml:space="preserve"> skupina</w:t>
            </w:r>
          </w:p>
          <w:p w14:paraId="29D016CC" w14:textId="2FC9C6ED" w:rsidR="005D5E63" w:rsidRDefault="00FE613B" w:rsidP="005D5E63">
            <w:pPr>
              <w:pStyle w:val="NoSpacing"/>
              <w:rPr>
                <w:rFonts w:ascii="Arial Narrow" w:hAnsi="Arial Narrow"/>
                <w:sz w:val="20"/>
                <w:szCs w:val="20"/>
              </w:rPr>
            </w:pPr>
            <w:r>
              <w:rPr>
                <w:rFonts w:ascii="Arial Narrow" w:hAnsi="Arial Narrow"/>
                <w:sz w:val="20"/>
                <w:szCs w:val="20"/>
              </w:rPr>
              <w:t>b) V</w:t>
            </w:r>
            <w:r w:rsidR="00BD77DF">
              <w:rPr>
                <w:rFonts w:ascii="Arial Narrow" w:hAnsi="Arial Narrow"/>
                <w:sz w:val="20"/>
                <w:szCs w:val="20"/>
              </w:rPr>
              <w:t>.</w:t>
            </w:r>
            <w:r>
              <w:rPr>
                <w:rFonts w:ascii="Arial Narrow" w:hAnsi="Arial Narrow"/>
                <w:sz w:val="20"/>
                <w:szCs w:val="20"/>
              </w:rPr>
              <w:t xml:space="preserve"> i VI</w:t>
            </w:r>
            <w:r w:rsidR="00BD77DF">
              <w:rPr>
                <w:rFonts w:ascii="Arial Narrow" w:hAnsi="Arial Narrow"/>
                <w:sz w:val="20"/>
                <w:szCs w:val="20"/>
              </w:rPr>
              <w:t>.</w:t>
            </w:r>
            <w:r>
              <w:rPr>
                <w:rFonts w:ascii="Arial Narrow" w:hAnsi="Arial Narrow"/>
                <w:sz w:val="20"/>
                <w:szCs w:val="20"/>
              </w:rPr>
              <w:t xml:space="preserve"> </w:t>
            </w:r>
            <w:r w:rsidR="005D5E63">
              <w:rPr>
                <w:rFonts w:ascii="Arial Narrow" w:hAnsi="Arial Narrow"/>
                <w:sz w:val="20"/>
                <w:szCs w:val="20"/>
              </w:rPr>
              <w:t>skupina</w:t>
            </w:r>
          </w:p>
          <w:p w14:paraId="5B22B08B" w14:textId="2068CA1C" w:rsidR="005D5E63" w:rsidRPr="005D5E63" w:rsidRDefault="00FE613B" w:rsidP="005D5E63">
            <w:pPr>
              <w:pStyle w:val="NoSpacing"/>
              <w:rPr>
                <w:rFonts w:ascii="Arial Narrow" w:hAnsi="Arial Narrow"/>
                <w:sz w:val="20"/>
                <w:szCs w:val="20"/>
              </w:rPr>
            </w:pPr>
            <w:r>
              <w:rPr>
                <w:rFonts w:ascii="Arial Narrow" w:hAnsi="Arial Narrow"/>
                <w:sz w:val="20"/>
                <w:szCs w:val="20"/>
              </w:rPr>
              <w:t>c) I</w:t>
            </w:r>
            <w:r w:rsidR="00BD77DF">
              <w:rPr>
                <w:rFonts w:ascii="Arial Narrow" w:hAnsi="Arial Narrow"/>
                <w:sz w:val="20"/>
                <w:szCs w:val="20"/>
              </w:rPr>
              <w:t>.</w:t>
            </w:r>
            <w:r>
              <w:rPr>
                <w:rFonts w:ascii="Arial Narrow" w:hAnsi="Arial Narrow"/>
                <w:sz w:val="20"/>
                <w:szCs w:val="20"/>
              </w:rPr>
              <w:t>, II</w:t>
            </w:r>
            <w:r w:rsidR="00BD77DF">
              <w:rPr>
                <w:rFonts w:ascii="Arial Narrow" w:hAnsi="Arial Narrow"/>
                <w:sz w:val="20"/>
                <w:szCs w:val="20"/>
              </w:rPr>
              <w:t>.</w:t>
            </w:r>
            <w:r>
              <w:rPr>
                <w:rFonts w:ascii="Arial Narrow" w:hAnsi="Arial Narrow"/>
                <w:sz w:val="20"/>
                <w:szCs w:val="20"/>
              </w:rPr>
              <w:t>,</w:t>
            </w:r>
            <w:r w:rsidR="005D5E63">
              <w:rPr>
                <w:rFonts w:ascii="Arial Narrow" w:hAnsi="Arial Narrow"/>
                <w:sz w:val="20"/>
                <w:szCs w:val="20"/>
              </w:rPr>
              <w:t xml:space="preserve"> III</w:t>
            </w:r>
            <w:r w:rsidR="00BD77DF">
              <w:rPr>
                <w:rFonts w:ascii="Arial Narrow" w:hAnsi="Arial Narrow"/>
                <w:sz w:val="20"/>
                <w:szCs w:val="20"/>
              </w:rPr>
              <w:t>.</w:t>
            </w:r>
            <w:r>
              <w:rPr>
                <w:rFonts w:ascii="Arial Narrow" w:hAnsi="Arial Narrow"/>
                <w:sz w:val="20"/>
                <w:szCs w:val="20"/>
              </w:rPr>
              <w:t xml:space="preserve"> i IV</w:t>
            </w:r>
            <w:r w:rsidR="00BD77DF">
              <w:rPr>
                <w:rFonts w:ascii="Arial Narrow" w:hAnsi="Arial Narrow"/>
                <w:sz w:val="20"/>
                <w:szCs w:val="20"/>
              </w:rPr>
              <w:t>.</w:t>
            </w:r>
            <w:r w:rsidR="00837C54">
              <w:rPr>
                <w:rFonts w:ascii="Arial Narrow" w:hAnsi="Arial Narrow"/>
                <w:sz w:val="20"/>
                <w:szCs w:val="20"/>
              </w:rPr>
              <w:t xml:space="preserve"> skupina</w:t>
            </w:r>
          </w:p>
        </w:tc>
      </w:tr>
      <w:tr w:rsidR="005A471F" w:rsidRPr="00166D7E" w14:paraId="4A600003" w14:textId="77777777" w:rsidTr="001B0672">
        <w:trPr>
          <w:trHeight w:val="731"/>
        </w:trPr>
        <w:tc>
          <w:tcPr>
            <w:tcW w:w="846" w:type="dxa"/>
            <w:shd w:val="clear" w:color="auto" w:fill="DEEAF6" w:themeFill="accent1" w:themeFillTint="33"/>
            <w:vAlign w:val="center"/>
          </w:tcPr>
          <w:p w14:paraId="75E94DA0" w14:textId="046CACE0" w:rsidR="005A471F"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5</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1E6E75B5" w14:textId="3EDD0A70" w:rsidR="00173BCA" w:rsidRDefault="00BD77DF"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društvo s ograničenom odgovornošću ili jednostavno društvo s ograničenom odgovornošću</w:t>
            </w:r>
            <w:r w:rsidR="005A471F" w:rsidRPr="005A14AE">
              <w:rPr>
                <w:rFonts w:ascii="Arial Narrow" w:eastAsia="Calibri" w:hAnsi="Arial Narrow" w:cs="Arial"/>
                <w:sz w:val="20"/>
                <w:szCs w:val="20"/>
                <w:lang w:eastAsia="en-US"/>
              </w:rPr>
              <w:t xml:space="preserve"> </w:t>
            </w:r>
          </w:p>
          <w:p w14:paraId="24BE92AA" w14:textId="1C72D5E1" w:rsidR="006F586A" w:rsidRDefault="006F586A" w:rsidP="006F586A">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Pr="002F22D8">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1253F73A" w14:textId="5830C472" w:rsidR="005A471F" w:rsidRPr="002F22D8" w:rsidRDefault="005A471F" w:rsidP="006F586A">
            <w:pPr>
              <w:jc w:val="both"/>
              <w:rPr>
                <w:rFonts w:ascii="Arial Narrow" w:eastAsia="Calibri" w:hAnsi="Arial Narrow" w:cs="Arial"/>
                <w:b/>
                <w:i/>
                <w:sz w:val="18"/>
                <w:szCs w:val="18"/>
                <w:lang w:eastAsia="en-US"/>
              </w:rPr>
            </w:pPr>
            <w:r w:rsidRPr="002F22D8">
              <w:rPr>
                <w:rFonts w:ascii="Arial Narrow" w:eastAsia="Calibri" w:hAnsi="Arial Narrow" w:cs="Arial"/>
                <w:i/>
                <w:sz w:val="18"/>
                <w:szCs w:val="18"/>
                <w:lang w:eastAsia="en-US"/>
              </w:rPr>
              <w:lastRenderedPageBreak/>
              <w:t xml:space="preserve">Ako je </w:t>
            </w:r>
            <w:r w:rsidR="00173BCA" w:rsidRPr="002F22D8">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ili j.d.o.o.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 xml:space="preserve">potrebno je dostaviti Društveni ugovor ili Izjavu o osnivanju društva s ograničenom odgovornošću. Ako je došlo do promjena u izvornom Društvenom ugovoru/ Izjavi o osnivanju, potrebno je dostaviti izmijenjeni potpuni tekst Društvenog ugovora/Izjave o osnivanju. </w:t>
            </w:r>
          </w:p>
        </w:tc>
        <w:tc>
          <w:tcPr>
            <w:tcW w:w="5551" w:type="dxa"/>
            <w:gridSpan w:val="16"/>
            <w:shd w:val="clear" w:color="auto" w:fill="auto"/>
            <w:vAlign w:val="center"/>
          </w:tcPr>
          <w:p w14:paraId="79ACFB5B" w14:textId="7C33CDE9" w:rsidR="00000834" w:rsidRDefault="00000834" w:rsidP="005A471F">
            <w:pPr>
              <w:rPr>
                <w:rFonts w:ascii="Arial Narrow" w:eastAsia="Calibri" w:hAnsi="Arial Narrow" w:cs="Arial"/>
                <w:sz w:val="20"/>
                <w:szCs w:val="20"/>
                <w:lang w:eastAsia="en-US"/>
              </w:rPr>
            </w:pPr>
          </w:p>
          <w:p w14:paraId="316F0E38" w14:textId="626FE4E4" w:rsidR="005A471F" w:rsidRPr="005A471F" w:rsidRDefault="005A471F" w:rsidP="005A471F">
            <w:pPr>
              <w:rPr>
                <w:rFonts w:ascii="Arial Narrow" w:eastAsia="Calibri" w:hAnsi="Arial Narrow" w:cs="Arial"/>
                <w:sz w:val="20"/>
                <w:szCs w:val="20"/>
              </w:rPr>
            </w:pPr>
            <w:r>
              <w:rPr>
                <w:rFonts w:ascii="Arial Narrow" w:eastAsia="Calibri" w:hAnsi="Arial Narrow" w:cs="Arial"/>
                <w:sz w:val="20"/>
                <w:szCs w:val="20"/>
                <w:lang w:eastAsia="en-US"/>
              </w:rPr>
              <w:t>a</w:t>
            </w:r>
            <w:r w:rsidRPr="005A471F">
              <w:rPr>
                <w:rFonts w:ascii="Arial Narrow" w:eastAsia="Calibri" w:hAnsi="Arial Narrow" w:cs="Arial"/>
                <w:sz w:val="20"/>
                <w:szCs w:val="20"/>
                <w:lang w:eastAsia="en-US"/>
              </w:rPr>
              <w:t>)</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2FDD67EE" w14:textId="2902CDF9" w:rsidR="005A471F" w:rsidRPr="005A471F" w:rsidRDefault="005A471F" w:rsidP="005A471F">
            <w:pPr>
              <w:suppressAutoHyphens w:val="0"/>
              <w:spacing w:line="276" w:lineRule="auto"/>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3A40288A" w14:textId="6FC85997" w:rsidR="005A471F" w:rsidRPr="005A471F" w:rsidRDefault="005A471F" w:rsidP="005A471F">
            <w:pPr>
              <w:suppressAutoHyphens w:val="0"/>
              <w:spacing w:line="276" w:lineRule="auto"/>
              <w:rPr>
                <w:rFonts w:ascii="Arial Narrow" w:eastAsia="Calibri" w:hAnsi="Arial Narrow" w:cs="Arial"/>
                <w:sz w:val="20"/>
                <w:szCs w:val="20"/>
                <w:lang w:eastAsia="en-US"/>
              </w:rPr>
            </w:pPr>
          </w:p>
        </w:tc>
      </w:tr>
      <w:tr w:rsidR="005A471F" w:rsidRPr="00166D7E" w14:paraId="6EECB02A" w14:textId="77777777" w:rsidTr="006F271C">
        <w:trPr>
          <w:trHeight w:val="731"/>
        </w:trPr>
        <w:tc>
          <w:tcPr>
            <w:tcW w:w="846" w:type="dxa"/>
            <w:shd w:val="clear" w:color="auto" w:fill="DEEAF6" w:themeFill="accent1" w:themeFillTint="33"/>
            <w:vAlign w:val="center"/>
          </w:tcPr>
          <w:p w14:paraId="6D42D8DF" w14:textId="1EAC1028" w:rsidR="005A471F"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6</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4FBE8F73" w14:textId="4FCBFCC4" w:rsidR="00173BCA" w:rsidRDefault="006E1F6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 xml:space="preserve">udruga: </w:t>
            </w:r>
          </w:p>
          <w:p w14:paraId="7100025C" w14:textId="77777777" w:rsidR="006F586A" w:rsidRDefault="006F586A" w:rsidP="006F586A">
            <w:pPr>
              <w:jc w:val="both"/>
              <w:rPr>
                <w:rFonts w:ascii="Arial Narrow" w:eastAsia="Calibri" w:hAnsi="Arial Narrow" w:cs="Arial"/>
                <w:i/>
                <w:sz w:val="18"/>
                <w:szCs w:val="18"/>
                <w:lang w:eastAsia="en-US"/>
              </w:rPr>
            </w:pPr>
            <w:r w:rsidRPr="002F22D8">
              <w:rPr>
                <w:rFonts w:ascii="Arial Narrow" w:eastAsia="Calibri" w:hAnsi="Arial Narrow" w:cs="Arial"/>
                <w:i/>
                <w:sz w:val="18"/>
                <w:szCs w:val="18"/>
                <w:lang w:eastAsia="en-US"/>
              </w:rPr>
              <w:t>(</w:t>
            </w:r>
            <w:r w:rsidRPr="002F22D8">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3886DC8C" w14:textId="2A0FCF9A" w:rsidR="005A471F" w:rsidRPr="002F22D8" w:rsidRDefault="005A471F" w:rsidP="006F586A">
            <w:pPr>
              <w:jc w:val="both"/>
              <w:rPr>
                <w:rFonts w:ascii="Arial Narrow" w:eastAsia="Calibri" w:hAnsi="Arial Narrow" w:cs="Arial"/>
                <w:b/>
                <w:i/>
                <w:sz w:val="20"/>
                <w:szCs w:val="20"/>
                <w:lang w:eastAsia="en-US"/>
              </w:rPr>
            </w:pPr>
            <w:r w:rsidRPr="002F22D8">
              <w:rPr>
                <w:rFonts w:ascii="Arial Narrow" w:eastAsia="Calibri" w:hAnsi="Arial Narrow" w:cs="Arial"/>
                <w:i/>
                <w:sz w:val="18"/>
                <w:szCs w:val="18"/>
                <w:lang w:eastAsia="en-US"/>
              </w:rPr>
              <w:t>Ako je</w:t>
            </w:r>
            <w:r w:rsidRPr="002F22D8">
              <w:rPr>
                <w:rFonts w:ascii="Arial Narrow" w:eastAsia="Calibri" w:hAnsi="Arial Narrow" w:cs="Arial"/>
                <w:b/>
                <w:i/>
                <w:sz w:val="18"/>
                <w:szCs w:val="18"/>
                <w:lang w:eastAsia="en-US"/>
              </w:rPr>
              <w:t xml:space="preserve"> </w:t>
            </w:r>
            <w:r w:rsidR="006E1F6F">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udruga potrebno  je dostaviti Statut u</w:t>
            </w:r>
            <w:r w:rsidR="00173BCA" w:rsidRPr="002F22D8">
              <w:rPr>
                <w:rFonts w:ascii="Arial Narrow" w:eastAsia="Calibri" w:hAnsi="Arial Narrow" w:cs="Arial"/>
                <w:i/>
                <w:sz w:val="18"/>
                <w:szCs w:val="18"/>
                <w:lang w:eastAsia="en-US"/>
              </w:rPr>
              <w:t>druge</w:t>
            </w:r>
            <w:r w:rsidR="006E1F6F">
              <w:rPr>
                <w:rFonts w:ascii="Arial Narrow" w:eastAsia="Calibri" w:hAnsi="Arial Narrow" w:cs="Arial"/>
                <w:i/>
                <w:sz w:val="18"/>
                <w:szCs w:val="18"/>
                <w:lang w:eastAsia="en-US"/>
              </w:rPr>
              <w:t xml:space="preserve"> u slučaju ako isti</w:t>
            </w:r>
            <w:r w:rsidR="00173BCA" w:rsidRPr="002F22D8">
              <w:rPr>
                <w:rFonts w:ascii="Arial Narrow" w:eastAsia="Calibri" w:hAnsi="Arial Narrow" w:cs="Arial"/>
                <w:i/>
                <w:sz w:val="18"/>
                <w:szCs w:val="18"/>
                <w:lang w:eastAsia="en-US"/>
              </w:rPr>
              <w:t xml:space="preserve"> nije javno dostupan n</w:t>
            </w:r>
            <w:r w:rsidRPr="002F22D8">
              <w:rPr>
                <w:rFonts w:ascii="Arial Narrow" w:eastAsia="Calibri" w:hAnsi="Arial Narrow" w:cs="Arial"/>
                <w:i/>
                <w:sz w:val="18"/>
                <w:szCs w:val="18"/>
                <w:lang w:eastAsia="en-US"/>
              </w:rPr>
              <w:t xml:space="preserve">a </w:t>
            </w:r>
            <w:r w:rsidR="006E1F6F" w:rsidRPr="002F22D8">
              <w:rPr>
                <w:rFonts w:ascii="Arial Narrow" w:eastAsia="Calibri" w:hAnsi="Arial Narrow" w:cs="Arial"/>
                <w:i/>
                <w:sz w:val="18"/>
                <w:szCs w:val="18"/>
                <w:lang w:eastAsia="en-US"/>
              </w:rPr>
              <w:t>mrežn</w:t>
            </w:r>
            <w:r w:rsidR="006E1F6F">
              <w:rPr>
                <w:rFonts w:ascii="Arial Narrow" w:eastAsia="Calibri" w:hAnsi="Arial Narrow" w:cs="Arial"/>
                <w:i/>
                <w:sz w:val="18"/>
                <w:szCs w:val="18"/>
                <w:lang w:eastAsia="en-US"/>
              </w:rPr>
              <w:t>oj</w:t>
            </w:r>
            <w:r w:rsidR="006E1F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stranicama Ministarstva uprave</w:t>
            </w:r>
            <w:r w:rsidR="008F0520" w:rsidRPr="002F22D8">
              <w:rPr>
                <w:rFonts w:ascii="Arial Narrow" w:eastAsia="Calibri" w:hAnsi="Arial Narrow" w:cs="Arial"/>
                <w:i/>
                <w:sz w:val="18"/>
                <w:szCs w:val="18"/>
                <w:lang w:eastAsia="en-US"/>
              </w:rPr>
              <w:t xml:space="preserve"> (</w:t>
            </w:r>
            <w:hyperlink r:id="rId12" w:anchor="!udruge" w:history="1">
              <w:r w:rsidR="008F0520" w:rsidRPr="002F22D8">
                <w:rPr>
                  <w:rFonts w:ascii="Arial Narrow" w:eastAsia="Calibri" w:hAnsi="Arial Narrow" w:cs="Arial"/>
                  <w:i/>
                  <w:sz w:val="18"/>
                  <w:szCs w:val="18"/>
                  <w:lang w:eastAsia="en-US"/>
                </w:rPr>
                <w:t>http://</w:t>
              </w:r>
              <w:r w:rsidR="008F0520" w:rsidRPr="00000834">
                <w:rPr>
                  <w:rFonts w:ascii="Arial Narrow" w:eastAsia="Calibri" w:hAnsi="Arial Narrow" w:cs="Arial"/>
                  <w:i/>
                  <w:sz w:val="18"/>
                  <w:szCs w:val="18"/>
                  <w:lang w:eastAsia="en-US"/>
                </w:rPr>
                <w:t>www.</w:t>
              </w:r>
              <w:r w:rsidR="008F0520" w:rsidRPr="002F22D8">
                <w:rPr>
                  <w:rFonts w:ascii="Arial Narrow" w:eastAsia="Calibri" w:hAnsi="Arial Narrow" w:cs="Arial"/>
                  <w:i/>
                  <w:sz w:val="18"/>
                  <w:szCs w:val="18"/>
                  <w:lang w:eastAsia="en-US"/>
                </w:rPr>
                <w:t>registri.uprava.hr/#!udruge</w:t>
              </w:r>
            </w:hyperlink>
            <w:r w:rsidR="008F0520" w:rsidRPr="002F22D8">
              <w:rPr>
                <w:rFonts w:ascii="Arial Narrow" w:eastAsia="Calibri" w:hAnsi="Arial Narrow" w:cs="Arial"/>
                <w:i/>
                <w:sz w:val="18"/>
                <w:szCs w:val="18"/>
                <w:lang w:eastAsia="en-US"/>
              </w:rPr>
              <w:t>)</w:t>
            </w:r>
            <w:r w:rsidRPr="002F22D8">
              <w:rPr>
                <w:rFonts w:ascii="Arial Narrow" w:eastAsia="Calibri" w:hAnsi="Arial Narrow" w:cs="Arial"/>
                <w:i/>
                <w:sz w:val="18"/>
                <w:szCs w:val="18"/>
                <w:lang w:eastAsia="en-US"/>
              </w:rPr>
              <w:t xml:space="preserve"> u Registru udruga </w:t>
            </w:r>
          </w:p>
        </w:tc>
        <w:tc>
          <w:tcPr>
            <w:tcW w:w="5551" w:type="dxa"/>
            <w:gridSpan w:val="16"/>
            <w:shd w:val="clear" w:color="auto" w:fill="auto"/>
            <w:vAlign w:val="center"/>
          </w:tcPr>
          <w:p w14:paraId="136C1B5D" w14:textId="77777777" w:rsidR="00000834" w:rsidRDefault="00000834" w:rsidP="005A471F">
            <w:pPr>
              <w:rPr>
                <w:rFonts w:ascii="Arial Narrow" w:eastAsia="Calibri" w:hAnsi="Arial Narrow" w:cs="Arial"/>
                <w:sz w:val="20"/>
                <w:szCs w:val="20"/>
                <w:lang w:eastAsia="en-US"/>
              </w:rPr>
            </w:pPr>
          </w:p>
          <w:p w14:paraId="1120025C" w14:textId="532A28CD" w:rsidR="005A471F" w:rsidRDefault="005A471F" w:rsidP="005A471F">
            <w:pPr>
              <w:rPr>
                <w:rFonts w:ascii="Arial Narrow" w:eastAsia="Calibri" w:hAnsi="Arial Narrow" w:cs="Arial"/>
                <w:sz w:val="20"/>
                <w:szCs w:val="20"/>
              </w:rPr>
            </w:pPr>
            <w:r w:rsidRPr="005A471F">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603A3E39" w14:textId="23CBED35" w:rsidR="005A471F" w:rsidRDefault="005A471F" w:rsidP="005A471F">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63AC9568" w14:textId="6B69C151" w:rsidR="005A471F" w:rsidRPr="005A471F" w:rsidRDefault="005A471F" w:rsidP="005A471F">
            <w:pPr>
              <w:rPr>
                <w:rFonts w:ascii="Arial Narrow" w:eastAsia="Calibri" w:hAnsi="Arial Narrow" w:cs="Arial"/>
                <w:sz w:val="20"/>
                <w:szCs w:val="20"/>
                <w:lang w:eastAsia="en-US"/>
              </w:rPr>
            </w:pPr>
          </w:p>
        </w:tc>
      </w:tr>
      <w:tr w:rsidR="0086005B" w:rsidRPr="00166D7E" w14:paraId="2796CA15" w14:textId="77777777" w:rsidTr="006F271C">
        <w:trPr>
          <w:trHeight w:val="1457"/>
        </w:trPr>
        <w:tc>
          <w:tcPr>
            <w:tcW w:w="846" w:type="dxa"/>
            <w:shd w:val="clear" w:color="auto" w:fill="DEEAF6" w:themeFill="accent1" w:themeFillTint="33"/>
            <w:vAlign w:val="center"/>
          </w:tcPr>
          <w:p w14:paraId="6753F063" w14:textId="393F0BB5" w:rsidR="0086005B" w:rsidRPr="005E6C53" w:rsidRDefault="005E6C53" w:rsidP="0086005B">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7</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70AF35A2" w14:textId="77777777" w:rsidR="0086005B" w:rsidRDefault="0086005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Porezni status:</w:t>
            </w:r>
          </w:p>
          <w:p w14:paraId="1A39F828" w14:textId="6E443474" w:rsidR="0086005B" w:rsidRPr="005A0A4B" w:rsidRDefault="0086005B" w:rsidP="006F586A">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bold </w:t>
            </w:r>
            <w:r>
              <w:rPr>
                <w:rFonts w:ascii="Arial Narrow" w:eastAsia="Calibri" w:hAnsi="Arial Narrow" w:cs="Arial"/>
                <w:i/>
                <w:sz w:val="18"/>
                <w:szCs w:val="18"/>
                <w:lang w:eastAsia="en-US"/>
              </w:rPr>
              <w:t>porezni status)</w:t>
            </w:r>
          </w:p>
        </w:tc>
        <w:tc>
          <w:tcPr>
            <w:tcW w:w="5551" w:type="dxa"/>
            <w:gridSpan w:val="16"/>
            <w:shd w:val="clear" w:color="auto" w:fill="auto"/>
            <w:vAlign w:val="center"/>
          </w:tcPr>
          <w:p w14:paraId="733DFFC4" w14:textId="2435EAD6"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DOBIT:</w:t>
            </w:r>
          </w:p>
          <w:p w14:paraId="2E0FF539" w14:textId="229CC4F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 obveznik poreza dobit</w:t>
            </w:r>
          </w:p>
          <w:p w14:paraId="47B7111A" w14:textId="437EE33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b) nije obveznik poreza na dobit</w:t>
            </w:r>
          </w:p>
          <w:p w14:paraId="75E090A5" w14:textId="0964208A"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DODANU VRIJEDNOST:</w:t>
            </w:r>
          </w:p>
          <w:p w14:paraId="6D9123F6" w14:textId="053894D0" w:rsidR="0086005B" w:rsidRPr="006F271C" w:rsidRDefault="00727A85"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w:t>
            </w:r>
            <w:r w:rsidR="0086005B" w:rsidRPr="006F271C">
              <w:rPr>
                <w:rFonts w:ascii="Arial Narrow" w:eastAsia="Calibri" w:hAnsi="Arial Narrow"/>
                <w:sz w:val="20"/>
                <w:szCs w:val="20"/>
                <w:lang w:eastAsia="en-US"/>
              </w:rPr>
              <w:t>)</w:t>
            </w:r>
            <w:r w:rsidR="0086005B" w:rsidRPr="006F271C">
              <w:rPr>
                <w:rFonts w:ascii="Arial Narrow" w:eastAsia="Calibri" w:hAnsi="Arial Narrow"/>
                <w:b/>
                <w:sz w:val="20"/>
                <w:szCs w:val="20"/>
                <w:lang w:eastAsia="en-US"/>
              </w:rPr>
              <w:t xml:space="preserve"> </w:t>
            </w:r>
            <w:r w:rsidR="00094D5F" w:rsidRPr="006F271C">
              <w:rPr>
                <w:rFonts w:ascii="Arial Narrow" w:eastAsia="Calibri" w:hAnsi="Arial Narrow"/>
                <w:sz w:val="20"/>
                <w:szCs w:val="20"/>
                <w:lang w:eastAsia="en-US"/>
              </w:rPr>
              <w:t>obveznik poreza na dodanu vrijednost</w:t>
            </w:r>
          </w:p>
          <w:p w14:paraId="3CF1E97A" w14:textId="282F96F3" w:rsidR="0086005B" w:rsidRPr="006F271C" w:rsidRDefault="00727A85" w:rsidP="00BE7E5A">
            <w:pPr>
              <w:rPr>
                <w:rFonts w:ascii="Arial Narrow" w:hAnsi="Arial Narrow"/>
                <w:sz w:val="20"/>
                <w:szCs w:val="20"/>
              </w:rPr>
            </w:pPr>
            <w:r w:rsidRPr="006F271C">
              <w:rPr>
                <w:rFonts w:ascii="Arial Narrow" w:eastAsia="Calibri" w:hAnsi="Arial Narrow"/>
                <w:sz w:val="20"/>
                <w:szCs w:val="20"/>
                <w:lang w:eastAsia="en-US"/>
              </w:rPr>
              <w:t>b</w:t>
            </w:r>
            <w:r w:rsidR="00094D5F" w:rsidRPr="006F271C">
              <w:rPr>
                <w:rFonts w:ascii="Arial Narrow" w:eastAsia="Calibri" w:hAnsi="Arial Narrow"/>
                <w:sz w:val="20"/>
                <w:szCs w:val="20"/>
                <w:lang w:eastAsia="en-US"/>
              </w:rPr>
              <w:t>) nije obveznik poreza na dodanu vrijednost</w:t>
            </w:r>
          </w:p>
        </w:tc>
      </w:tr>
      <w:tr w:rsidR="00801168" w:rsidRPr="00166D7E" w14:paraId="226CB830" w14:textId="77777777" w:rsidTr="006F271C">
        <w:trPr>
          <w:trHeight w:val="1007"/>
        </w:trPr>
        <w:tc>
          <w:tcPr>
            <w:tcW w:w="846" w:type="dxa"/>
            <w:shd w:val="clear" w:color="auto" w:fill="DEEAF6" w:themeFill="accent1" w:themeFillTint="33"/>
            <w:vAlign w:val="center"/>
          </w:tcPr>
          <w:p w14:paraId="6AB89364" w14:textId="177F9F35" w:rsidR="00801168"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8</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D33E466" w14:textId="2EDE2704" w:rsidR="006F586A" w:rsidRDefault="00801168" w:rsidP="006F586A">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nema i neće ostvariti pravo na odbitak pretporeza po osnovi ulaganja koje je predmet ove </w:t>
            </w:r>
            <w:r w:rsidR="006E1F6F">
              <w:rPr>
                <w:rFonts w:ascii="Arial Narrow" w:eastAsia="Calibri" w:hAnsi="Arial Narrow" w:cs="Arial"/>
                <w:b/>
                <w:sz w:val="20"/>
                <w:szCs w:val="20"/>
                <w:lang w:eastAsia="en-US"/>
              </w:rPr>
              <w:t>p</w:t>
            </w:r>
            <w:r>
              <w:rPr>
                <w:rFonts w:ascii="Arial Narrow" w:eastAsia="Calibri" w:hAnsi="Arial Narrow" w:cs="Arial"/>
                <w:b/>
                <w:sz w:val="20"/>
                <w:szCs w:val="20"/>
                <w:lang w:eastAsia="en-US"/>
              </w:rPr>
              <w:t xml:space="preserve">rijave projekta u slučaju da je </w:t>
            </w:r>
            <w:r w:rsidR="006E1F6F">
              <w:rPr>
                <w:rFonts w:ascii="Arial Narrow" w:eastAsia="Calibri" w:hAnsi="Arial Narrow" w:cs="Arial"/>
                <w:b/>
                <w:sz w:val="20"/>
                <w:szCs w:val="20"/>
                <w:lang w:eastAsia="en-US"/>
              </w:rPr>
              <w:t>n</w:t>
            </w:r>
            <w:r>
              <w:rPr>
                <w:rFonts w:ascii="Arial Narrow" w:eastAsia="Calibri" w:hAnsi="Arial Narrow" w:cs="Arial"/>
                <w:b/>
                <w:sz w:val="20"/>
                <w:szCs w:val="20"/>
                <w:lang w:eastAsia="en-US"/>
              </w:rPr>
              <w:t xml:space="preserve">ositelju projekta porez na dodanu vrijednost (PDV) prihvatljiv trošak </w:t>
            </w:r>
            <w:r w:rsidRPr="006F271C">
              <w:rPr>
                <w:rFonts w:ascii="Arial Narrow" w:eastAsia="Calibri" w:hAnsi="Arial Narrow" w:cs="Arial"/>
                <w:i/>
                <w:sz w:val="20"/>
                <w:szCs w:val="20"/>
                <w:lang w:eastAsia="en-US"/>
              </w:rPr>
              <w:t>(</w:t>
            </w:r>
            <w:r w:rsidR="00173BCA" w:rsidRPr="006F271C">
              <w:rPr>
                <w:rFonts w:ascii="Arial Narrow" w:eastAsia="Calibri" w:hAnsi="Arial Narrow" w:cs="Arial"/>
                <w:b/>
                <w:i/>
                <w:sz w:val="18"/>
                <w:szCs w:val="20"/>
                <w:lang w:eastAsia="en-US"/>
              </w:rPr>
              <w:t>zadebljati – bold</w:t>
            </w:r>
            <w:r w:rsidR="006F586A" w:rsidRPr="006F271C">
              <w:rPr>
                <w:rFonts w:ascii="Arial Narrow" w:eastAsia="Calibri" w:hAnsi="Arial Narrow" w:cs="Arial"/>
                <w:b/>
                <w:i/>
                <w:sz w:val="18"/>
                <w:szCs w:val="20"/>
                <w:lang w:eastAsia="en-US"/>
              </w:rPr>
              <w:t xml:space="preserve"> </w:t>
            </w:r>
            <w:r w:rsidR="006F586A" w:rsidRPr="006F271C">
              <w:rPr>
                <w:rFonts w:ascii="Arial Narrow" w:eastAsia="Calibri" w:hAnsi="Arial Narrow" w:cs="Arial"/>
                <w:i/>
                <w:sz w:val="18"/>
                <w:szCs w:val="18"/>
                <w:lang w:eastAsia="en-US"/>
              </w:rPr>
              <w:t>odgovor</w:t>
            </w:r>
            <w:r w:rsidRPr="006F271C">
              <w:rPr>
                <w:rFonts w:ascii="Arial Narrow" w:eastAsia="Calibri" w:hAnsi="Arial Narrow" w:cs="Arial"/>
                <w:b/>
                <w:i/>
                <w:sz w:val="20"/>
                <w:szCs w:val="20"/>
                <w:lang w:eastAsia="en-US"/>
              </w:rPr>
              <w:t>)</w:t>
            </w:r>
            <w:r w:rsidR="006F586A" w:rsidRPr="006F271C">
              <w:rPr>
                <w:rFonts w:ascii="Arial Narrow" w:eastAsia="Calibri" w:hAnsi="Arial Narrow" w:cs="Arial"/>
                <w:b/>
                <w:i/>
                <w:sz w:val="20"/>
                <w:szCs w:val="20"/>
                <w:lang w:eastAsia="en-US"/>
              </w:rPr>
              <w:t>:</w:t>
            </w:r>
            <w:r>
              <w:rPr>
                <w:rFonts w:ascii="Arial Narrow" w:eastAsia="Calibri" w:hAnsi="Arial Narrow" w:cs="Arial"/>
                <w:b/>
                <w:sz w:val="20"/>
                <w:szCs w:val="20"/>
                <w:lang w:eastAsia="en-US"/>
              </w:rPr>
              <w:t xml:space="preserve"> </w:t>
            </w:r>
          </w:p>
          <w:p w14:paraId="45FB4A8B" w14:textId="0BB1BCEF" w:rsidR="00801168" w:rsidRDefault="00801168" w:rsidP="006F586A">
            <w:pPr>
              <w:jc w:val="both"/>
              <w:rPr>
                <w:rFonts w:ascii="Arial Narrow" w:eastAsia="Calibri" w:hAnsi="Arial Narrow" w:cs="Arial"/>
                <w:b/>
                <w:sz w:val="20"/>
                <w:szCs w:val="20"/>
                <w:lang w:eastAsia="en-US"/>
              </w:rPr>
            </w:pPr>
            <w:r w:rsidRPr="002F22D8">
              <w:rPr>
                <w:rFonts w:ascii="Arial Narrow" w:eastAsia="Calibri" w:hAnsi="Arial Narrow" w:cs="Arial"/>
                <w:i/>
                <w:sz w:val="18"/>
                <w:szCs w:val="18"/>
                <w:lang w:eastAsia="en-US"/>
              </w:rPr>
              <w:t xml:space="preserve">Ako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 projekta nema mogućnost odbitka pretporeza za isporuke dobara i usluga po osnovi ovog ulaganja za koja traži sredstva potpore te prijavljuje trošak PDV-a kao prihvatljiv trošak, potrebno je dostaviti potpisanu i ovjerenu Izjavu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ositelja projekta o nemogućnosti odbitka pretporeza. </w:t>
            </w:r>
            <w:r w:rsidR="00847826" w:rsidRPr="002F22D8">
              <w:rPr>
                <w:rFonts w:ascii="Arial Narrow" w:eastAsia="Calibri" w:hAnsi="Arial Narrow" w:cs="Arial"/>
                <w:i/>
                <w:sz w:val="18"/>
                <w:szCs w:val="18"/>
                <w:lang w:eastAsia="en-US"/>
              </w:rPr>
              <w:t>Predložak Izjav</w:t>
            </w:r>
            <w:r w:rsidR="00A77181" w:rsidRPr="002F22D8">
              <w:rPr>
                <w:rFonts w:ascii="Arial Narrow" w:eastAsia="Calibri" w:hAnsi="Arial Narrow" w:cs="Arial"/>
                <w:i/>
                <w:sz w:val="18"/>
                <w:szCs w:val="18"/>
                <w:lang w:eastAsia="en-US"/>
              </w:rPr>
              <w:t xml:space="preserve">e </w:t>
            </w:r>
            <w:r w:rsidR="00173BCA" w:rsidRPr="002F22D8">
              <w:rPr>
                <w:rFonts w:ascii="Arial Narrow" w:eastAsia="Calibri" w:hAnsi="Arial Narrow" w:cs="Arial"/>
                <w:i/>
                <w:sz w:val="18"/>
                <w:szCs w:val="18"/>
                <w:lang w:eastAsia="en-US"/>
              </w:rPr>
              <w:t xml:space="preserve">je naveden u </w:t>
            </w:r>
            <w:r w:rsidR="006F586A">
              <w:rPr>
                <w:rFonts w:ascii="Arial Narrow" w:eastAsia="Calibri" w:hAnsi="Arial Narrow" w:cs="Arial"/>
                <w:i/>
                <w:sz w:val="18"/>
                <w:szCs w:val="18"/>
                <w:lang w:eastAsia="en-US"/>
              </w:rPr>
              <w:t>P</w:t>
            </w:r>
            <w:r w:rsidR="00173BCA" w:rsidRPr="002F22D8">
              <w:rPr>
                <w:rFonts w:ascii="Arial Narrow" w:eastAsia="Calibri" w:hAnsi="Arial Narrow" w:cs="Arial"/>
                <w:i/>
                <w:sz w:val="18"/>
                <w:szCs w:val="18"/>
                <w:lang w:eastAsia="en-US"/>
              </w:rPr>
              <w:t>rilogu VI</w:t>
            </w:r>
            <w:r w:rsidR="00727A85" w:rsidRPr="002F22D8">
              <w:rPr>
                <w:rFonts w:ascii="Arial Narrow" w:eastAsia="Calibri" w:hAnsi="Arial Narrow" w:cs="Arial"/>
                <w:i/>
                <w:sz w:val="18"/>
                <w:szCs w:val="18"/>
                <w:lang w:eastAsia="en-US"/>
              </w:rPr>
              <w:t>. Natječaja.</w:t>
            </w:r>
            <w:r w:rsidR="00727A85">
              <w:rPr>
                <w:rFonts w:ascii="Arial Narrow" w:eastAsia="Calibri" w:hAnsi="Arial Narrow" w:cs="Arial"/>
                <w:sz w:val="20"/>
                <w:szCs w:val="20"/>
                <w:lang w:eastAsia="en-US"/>
              </w:rPr>
              <w:t xml:space="preserve"> </w:t>
            </w:r>
          </w:p>
        </w:tc>
        <w:tc>
          <w:tcPr>
            <w:tcW w:w="5551" w:type="dxa"/>
            <w:gridSpan w:val="16"/>
            <w:shd w:val="clear" w:color="auto" w:fill="auto"/>
            <w:vAlign w:val="center"/>
          </w:tcPr>
          <w:p w14:paraId="66AB92CB" w14:textId="0DA44AD2" w:rsidR="00801168" w:rsidRDefault="00801168" w:rsidP="00801168">
            <w:pPr>
              <w:rPr>
                <w:rFonts w:ascii="Arial Narrow" w:eastAsia="Calibri" w:hAnsi="Arial Narrow" w:cs="Arial"/>
                <w:sz w:val="20"/>
                <w:szCs w:val="20"/>
              </w:rPr>
            </w:pPr>
            <w:r w:rsidRPr="00801168">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801168">
              <w:rPr>
                <w:rFonts w:ascii="Arial Narrow" w:eastAsia="Calibri" w:hAnsi="Arial Narrow" w:cs="Arial"/>
                <w:sz w:val="20"/>
                <w:szCs w:val="20"/>
              </w:rPr>
              <w:t xml:space="preserve">DA </w:t>
            </w:r>
          </w:p>
          <w:p w14:paraId="5467852B" w14:textId="521869EB" w:rsidR="00801168" w:rsidRPr="00801168" w:rsidRDefault="00801168" w:rsidP="00801168">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801168">
              <w:rPr>
                <w:rFonts w:ascii="Arial Narrow" w:eastAsia="Calibri" w:hAnsi="Arial Narrow" w:cs="Arial"/>
                <w:sz w:val="20"/>
                <w:szCs w:val="20"/>
                <w:lang w:eastAsia="en-US"/>
              </w:rPr>
              <w:t>NE</w:t>
            </w:r>
          </w:p>
        </w:tc>
      </w:tr>
      <w:tr w:rsidR="006B03BF" w:rsidRPr="00166D7E" w14:paraId="2DDCC576" w14:textId="77777777" w:rsidTr="006F271C">
        <w:trPr>
          <w:trHeight w:val="340"/>
        </w:trPr>
        <w:tc>
          <w:tcPr>
            <w:tcW w:w="846" w:type="dxa"/>
            <w:shd w:val="clear" w:color="auto" w:fill="DEEAF6" w:themeFill="accent1" w:themeFillTint="33"/>
            <w:vAlign w:val="center"/>
          </w:tcPr>
          <w:p w14:paraId="06A645FA" w14:textId="36856D71" w:rsidR="006B03BF" w:rsidRPr="001E31DD" w:rsidRDefault="002F22D8" w:rsidP="0086005B">
            <w:pPr>
              <w:rPr>
                <w:rFonts w:ascii="Arial Narrow" w:eastAsia="Calibri" w:hAnsi="Arial Narrow" w:cs="Arial"/>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006807F5">
              <w:rPr>
                <w:rFonts w:ascii="Arial Narrow" w:eastAsia="Calibri" w:hAnsi="Arial Narrow" w:cs="Arial"/>
                <w:b/>
                <w:sz w:val="20"/>
                <w:szCs w:val="20"/>
                <w:lang w:eastAsia="en-US"/>
              </w:rPr>
              <w:t xml:space="preserve"> 1.19</w:t>
            </w:r>
            <w:r w:rsidR="005E6C53">
              <w:rPr>
                <w:rFonts w:ascii="Arial Narrow" w:eastAsia="Calibri" w:hAnsi="Arial Narrow" w:cs="Arial"/>
                <w:sz w:val="20"/>
                <w:szCs w:val="20"/>
                <w:lang w:eastAsia="en-US"/>
              </w:rPr>
              <w:t>.</w:t>
            </w:r>
          </w:p>
        </w:tc>
        <w:tc>
          <w:tcPr>
            <w:tcW w:w="2954" w:type="dxa"/>
            <w:shd w:val="clear" w:color="auto" w:fill="DEEAF6" w:themeFill="accent1" w:themeFillTint="33"/>
            <w:vAlign w:val="center"/>
          </w:tcPr>
          <w:p w14:paraId="13E1235C" w14:textId="00E8C7D4" w:rsidR="002F22D8"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ima sjedište na prostoru LAG obuhvata</w:t>
            </w:r>
            <w:r w:rsidR="002F22D8">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33D74A6F" w14:textId="2DFE8D99" w:rsidR="006B03BF" w:rsidRDefault="006B03BF" w:rsidP="000C0A55">
            <w:pPr>
              <w:jc w:val="both"/>
              <w:rPr>
                <w:rFonts w:ascii="Arial Narrow" w:eastAsia="Calibri" w:hAnsi="Arial Narrow" w:cs="Arial"/>
                <w:b/>
                <w:sz w:val="20"/>
                <w:szCs w:val="20"/>
                <w:lang w:eastAsia="en-US"/>
              </w:rPr>
            </w:pPr>
            <w:r w:rsidRPr="002F22D8">
              <w:rPr>
                <w:rFonts w:ascii="Arial Narrow" w:eastAsia="Calibri" w:hAnsi="Arial Narrow" w:cs="Arial"/>
                <w:b/>
                <w:i/>
                <w:sz w:val="18"/>
                <w:szCs w:val="18"/>
                <w:lang w:eastAsia="en-US"/>
              </w:rPr>
              <w:t>(zadebljati – bold</w:t>
            </w:r>
            <w:r w:rsidR="006F586A" w:rsidRPr="002F22D8">
              <w:rPr>
                <w:rFonts w:ascii="Arial Narrow" w:eastAsia="Calibri" w:hAnsi="Arial Narrow" w:cs="Arial"/>
                <w:i/>
                <w:sz w:val="18"/>
                <w:szCs w:val="18"/>
                <w:lang w:eastAsia="en-US"/>
              </w:rPr>
              <w:t xml:space="preserve"> odgovor</w:t>
            </w:r>
            <w:r w:rsidR="002F22D8" w:rsidRPr="002F22D8">
              <w:rPr>
                <w:rFonts w:ascii="Arial Narrow" w:eastAsia="Calibri" w:hAnsi="Arial Narrow" w:cs="Arial"/>
                <w:b/>
                <w:i/>
                <w:sz w:val="18"/>
                <w:szCs w:val="18"/>
                <w:lang w:eastAsia="en-US"/>
              </w:rPr>
              <w:t>)</w:t>
            </w:r>
          </w:p>
        </w:tc>
        <w:tc>
          <w:tcPr>
            <w:tcW w:w="5551" w:type="dxa"/>
            <w:gridSpan w:val="16"/>
            <w:shd w:val="clear" w:color="auto" w:fill="auto"/>
            <w:vAlign w:val="center"/>
          </w:tcPr>
          <w:p w14:paraId="27D00D36"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654F4A28" w14:textId="08DB0903" w:rsidR="006B03BF" w:rsidRPr="006F271C" w:rsidRDefault="006B03BF" w:rsidP="006B03BF">
            <w:pPr>
              <w:rPr>
                <w:rFonts w:ascii="Arial Narrow" w:hAnsi="Arial Narrow" w:cs="Arial"/>
                <w:b/>
                <w:sz w:val="20"/>
                <w:szCs w:val="20"/>
              </w:rPr>
            </w:pPr>
            <w:r w:rsidRPr="006F271C">
              <w:rPr>
                <w:rFonts w:ascii="Arial Narrow" w:hAnsi="Arial Narrow" w:cs="Arial"/>
                <w:sz w:val="20"/>
                <w:szCs w:val="20"/>
              </w:rPr>
              <w:t>b) NE</w:t>
            </w:r>
          </w:p>
        </w:tc>
      </w:tr>
      <w:tr w:rsidR="006B03BF" w:rsidRPr="00166D7E" w14:paraId="746F59BF" w14:textId="77777777" w:rsidTr="006F271C">
        <w:trPr>
          <w:trHeight w:val="340"/>
        </w:trPr>
        <w:tc>
          <w:tcPr>
            <w:tcW w:w="846" w:type="dxa"/>
            <w:shd w:val="clear" w:color="auto" w:fill="DEEAF6" w:themeFill="accent1" w:themeFillTint="33"/>
            <w:vAlign w:val="center"/>
          </w:tcPr>
          <w:p w14:paraId="68196B10" w14:textId="1B55C578" w:rsidR="006B03BF"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0</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1FECE37" w14:textId="77777777" w:rsidR="006F586A"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je obveznik javne nabave: </w:t>
            </w:r>
          </w:p>
          <w:p w14:paraId="1AC8F1FF" w14:textId="4739E1D5" w:rsidR="002F22D8" w:rsidRDefault="006F586A" w:rsidP="000C0A55">
            <w:pPr>
              <w:jc w:val="both"/>
              <w:rPr>
                <w:rFonts w:ascii="Arial Narrow" w:eastAsia="Calibri" w:hAnsi="Arial Narrow" w:cs="Arial"/>
                <w:b/>
                <w:sz w:val="20"/>
                <w:szCs w:val="20"/>
                <w:lang w:eastAsia="en-US"/>
              </w:rPr>
            </w:pPr>
            <w:r w:rsidRPr="00320DCA">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p w14:paraId="322D4325" w14:textId="1FAA1138" w:rsidR="006B03BF" w:rsidRPr="00320DCA" w:rsidRDefault="006B03BF" w:rsidP="006F586A">
            <w:pPr>
              <w:jc w:val="both"/>
              <w:rPr>
                <w:rFonts w:ascii="Arial Narrow" w:eastAsia="Calibri" w:hAnsi="Arial Narrow" w:cs="Arial"/>
                <w:b/>
                <w:i/>
                <w:sz w:val="18"/>
                <w:szCs w:val="18"/>
                <w:lang w:eastAsia="en-US"/>
              </w:rPr>
            </w:pPr>
            <w:r w:rsidRPr="00320DCA">
              <w:rPr>
                <w:rFonts w:ascii="Arial Narrow" w:eastAsia="Calibri" w:hAnsi="Arial Narrow" w:cs="Arial"/>
                <w:i/>
                <w:sz w:val="18"/>
                <w:szCs w:val="18"/>
                <w:lang w:eastAsia="en-US"/>
              </w:rPr>
              <w:t xml:space="preserve">Ako je Nositelj projekta obveznik javne nabave potrebno je dostaviti popunjenu Izjavu o statusu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 xml:space="preserve">ositelja projekta temeljem Zakona o javnoj nabavi, ovjerenu </w:t>
            </w:r>
            <w:r w:rsidR="006F586A">
              <w:rPr>
                <w:rFonts w:ascii="Arial Narrow" w:eastAsia="Calibri" w:hAnsi="Arial Narrow" w:cs="Arial"/>
                <w:i/>
                <w:sz w:val="18"/>
                <w:szCs w:val="18"/>
                <w:lang w:eastAsia="en-US"/>
              </w:rPr>
              <w:t>pečatom</w:t>
            </w:r>
            <w:r w:rsidR="006F586A" w:rsidRPr="00320DCA">
              <w:rPr>
                <w:rFonts w:ascii="Arial Narrow" w:eastAsia="Calibri" w:hAnsi="Arial Narrow" w:cs="Arial"/>
                <w:i/>
                <w:sz w:val="18"/>
                <w:szCs w:val="18"/>
                <w:lang w:eastAsia="en-US"/>
              </w:rPr>
              <w:t xml:space="preserve"> </w:t>
            </w:r>
            <w:r w:rsidRPr="00320DCA">
              <w:rPr>
                <w:rFonts w:ascii="Arial Narrow" w:eastAsia="Calibri" w:hAnsi="Arial Narrow" w:cs="Arial"/>
                <w:i/>
                <w:sz w:val="18"/>
                <w:szCs w:val="18"/>
                <w:lang w:eastAsia="en-US"/>
              </w:rPr>
              <w:t xml:space="preserve">i potpisanu od strane odgovorne osobe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ositelja projekta.</w:t>
            </w:r>
            <w:r w:rsidR="006F4037" w:rsidRPr="00320DCA">
              <w:rPr>
                <w:rFonts w:ascii="Arial Narrow" w:eastAsia="Calibri" w:hAnsi="Arial Narrow" w:cs="Arial"/>
                <w:i/>
                <w:sz w:val="18"/>
                <w:szCs w:val="18"/>
                <w:lang w:eastAsia="en-US"/>
              </w:rPr>
              <w:t xml:space="preserve"> </w:t>
            </w:r>
            <w:r w:rsidR="002F22D8" w:rsidRPr="00320DCA">
              <w:rPr>
                <w:rFonts w:ascii="Arial Narrow" w:eastAsia="Calibri" w:hAnsi="Arial Narrow" w:cs="Arial"/>
                <w:i/>
                <w:sz w:val="18"/>
                <w:szCs w:val="18"/>
                <w:lang w:eastAsia="en-US"/>
              </w:rPr>
              <w:t xml:space="preserve">Predložak Izjave </w:t>
            </w:r>
            <w:r w:rsidR="006F586A">
              <w:rPr>
                <w:rFonts w:ascii="Arial Narrow" w:eastAsia="Calibri" w:hAnsi="Arial Narrow" w:cs="Arial"/>
                <w:i/>
                <w:sz w:val="18"/>
                <w:szCs w:val="18"/>
                <w:lang w:eastAsia="en-US"/>
              </w:rPr>
              <w:t>nalazi se</w:t>
            </w:r>
            <w:r w:rsidR="002F22D8" w:rsidRPr="00320DCA">
              <w:rPr>
                <w:rFonts w:ascii="Arial Narrow" w:eastAsia="Calibri" w:hAnsi="Arial Narrow" w:cs="Arial"/>
                <w:i/>
                <w:sz w:val="18"/>
                <w:szCs w:val="18"/>
                <w:lang w:eastAsia="en-US"/>
              </w:rPr>
              <w:t xml:space="preserve"> u </w:t>
            </w:r>
            <w:r w:rsidR="006F586A">
              <w:rPr>
                <w:rFonts w:ascii="Arial Narrow" w:eastAsia="Calibri" w:hAnsi="Arial Narrow" w:cs="Arial"/>
                <w:i/>
                <w:sz w:val="18"/>
                <w:szCs w:val="18"/>
                <w:lang w:eastAsia="en-US"/>
              </w:rPr>
              <w:t>P</w:t>
            </w:r>
            <w:r w:rsidR="002F22D8" w:rsidRPr="00320DCA">
              <w:rPr>
                <w:rFonts w:ascii="Arial Narrow" w:eastAsia="Calibri" w:hAnsi="Arial Narrow" w:cs="Arial"/>
                <w:i/>
                <w:sz w:val="18"/>
                <w:szCs w:val="18"/>
                <w:lang w:eastAsia="en-US"/>
              </w:rPr>
              <w:t>rilogu VII. Natječaja.</w:t>
            </w:r>
            <w:r w:rsidR="00306E19">
              <w:rPr>
                <w:rFonts w:ascii="Arial Narrow" w:eastAsia="Calibri" w:hAnsi="Arial Narrow" w:cs="Arial"/>
                <w:i/>
                <w:sz w:val="18"/>
                <w:szCs w:val="18"/>
                <w:lang w:eastAsia="en-US"/>
              </w:rPr>
              <w:t xml:space="preserve"> </w:t>
            </w:r>
            <w:r w:rsidR="00461159" w:rsidRPr="00461159">
              <w:rPr>
                <w:rFonts w:ascii="Arial Narrow" w:eastAsia="Calibri" w:hAnsi="Arial Narrow" w:cs="Arial"/>
                <w:i/>
                <w:sz w:val="18"/>
                <w:szCs w:val="18"/>
                <w:lang w:eastAsia="en-US"/>
              </w:rPr>
              <w:t>Jedinice lokalne samouprave nisu obvezne dostavljati navedenu Izjavu .</w:t>
            </w:r>
          </w:p>
        </w:tc>
        <w:tc>
          <w:tcPr>
            <w:tcW w:w="5551" w:type="dxa"/>
            <w:gridSpan w:val="16"/>
            <w:shd w:val="clear" w:color="auto" w:fill="auto"/>
            <w:vAlign w:val="center"/>
          </w:tcPr>
          <w:p w14:paraId="6B426F14"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0D759F5D" w14:textId="4C8A8144" w:rsidR="006B03BF" w:rsidRPr="006F271C" w:rsidRDefault="006B03BF" w:rsidP="006B03BF">
            <w:pPr>
              <w:rPr>
                <w:rFonts w:ascii="Arial Narrow" w:hAnsi="Arial Narrow" w:cs="Arial"/>
                <w:sz w:val="22"/>
              </w:rPr>
            </w:pPr>
            <w:r w:rsidRPr="006F271C">
              <w:rPr>
                <w:rFonts w:ascii="Arial Narrow" w:hAnsi="Arial Narrow" w:cs="Arial"/>
                <w:sz w:val="20"/>
                <w:szCs w:val="20"/>
              </w:rPr>
              <w:t>b) NE</w:t>
            </w:r>
          </w:p>
        </w:tc>
      </w:tr>
      <w:tr w:rsidR="006F4037" w:rsidRPr="00166D7E" w14:paraId="341F43C0" w14:textId="77777777" w:rsidTr="006F271C">
        <w:trPr>
          <w:trHeight w:val="340"/>
        </w:trPr>
        <w:tc>
          <w:tcPr>
            <w:tcW w:w="846" w:type="dxa"/>
            <w:shd w:val="clear" w:color="auto" w:fill="DEEAF6" w:themeFill="accent1" w:themeFillTint="33"/>
            <w:vAlign w:val="center"/>
          </w:tcPr>
          <w:p w14:paraId="6DCFDED6" w14:textId="060FA7C6" w:rsidR="006F4037"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1</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0883593" w14:textId="77777777" w:rsidR="00320DCA" w:rsidRDefault="006F4037"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Nos</w:t>
            </w:r>
            <w:r w:rsidR="00727A85">
              <w:rPr>
                <w:rFonts w:ascii="Arial Narrow" w:eastAsia="Calibri" w:hAnsi="Arial Narrow" w:cs="Arial"/>
                <w:b/>
                <w:sz w:val="20"/>
                <w:szCs w:val="20"/>
                <w:lang w:eastAsia="en-US"/>
              </w:rPr>
              <w:t>itelj projekta ima podmirene ob</w:t>
            </w:r>
            <w:r>
              <w:rPr>
                <w:rFonts w:ascii="Arial Narrow" w:eastAsia="Calibri" w:hAnsi="Arial Narrow" w:cs="Arial"/>
                <w:b/>
                <w:sz w:val="20"/>
                <w:szCs w:val="20"/>
                <w:lang w:eastAsia="en-US"/>
              </w:rPr>
              <w:t>veze prema državnom proračunu Republike Hrvatske</w:t>
            </w:r>
            <w:r w:rsidRPr="009154CA">
              <w:rPr>
                <w:rFonts w:ascii="Arial Narrow" w:eastAsia="Calibri" w:hAnsi="Arial Narrow" w:cs="Arial"/>
                <w:sz w:val="20"/>
                <w:szCs w:val="20"/>
                <w:lang w:eastAsia="en-US"/>
              </w:rPr>
              <w:t xml:space="preserve">: </w:t>
            </w:r>
          </w:p>
          <w:p w14:paraId="1150D8B3" w14:textId="6E44C003" w:rsidR="006F586A" w:rsidRDefault="006F4037" w:rsidP="006F586A">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 xml:space="preserve">Nositelj projekta </w:t>
            </w:r>
            <w:r w:rsidR="006F586A">
              <w:rPr>
                <w:rFonts w:ascii="Arial Narrow" w:eastAsia="Calibri" w:hAnsi="Arial Narrow" w:cs="Arial"/>
                <w:i/>
                <w:sz w:val="18"/>
                <w:szCs w:val="18"/>
                <w:lang w:eastAsia="en-US"/>
              </w:rPr>
              <w:t>mora</w:t>
            </w:r>
            <w:r w:rsidRPr="00320DCA">
              <w:rPr>
                <w:rFonts w:ascii="Arial Narrow" w:eastAsia="Calibri" w:hAnsi="Arial Narrow" w:cs="Arial"/>
                <w:i/>
                <w:sz w:val="18"/>
                <w:szCs w:val="18"/>
                <w:lang w:eastAsia="en-US"/>
              </w:rPr>
              <w:t xml:space="preserve"> dostaviti Potvrdu porezne uprave iz koje je vidljivo da nema duga prema Državnom proračunu Republike Hrvatske ne stariju od 30 dana od datuma podnošenja </w:t>
            </w:r>
            <w:r w:rsidR="006F586A">
              <w:rPr>
                <w:rFonts w:ascii="Arial Narrow" w:eastAsia="Calibri" w:hAnsi="Arial Narrow" w:cs="Arial"/>
                <w:i/>
                <w:sz w:val="18"/>
                <w:szCs w:val="18"/>
                <w:lang w:eastAsia="en-US"/>
              </w:rPr>
              <w:t>p</w:t>
            </w:r>
            <w:r w:rsidRPr="00320DCA">
              <w:rPr>
                <w:rFonts w:ascii="Arial Narrow" w:eastAsia="Calibri" w:hAnsi="Arial Narrow" w:cs="Arial"/>
                <w:i/>
                <w:sz w:val="18"/>
                <w:szCs w:val="18"/>
                <w:lang w:eastAsia="en-US"/>
              </w:rPr>
              <w:t xml:space="preserve">rijave projekta </w:t>
            </w:r>
          </w:p>
          <w:p w14:paraId="5AA4AAFB" w14:textId="5E872D12" w:rsidR="006F4037" w:rsidRPr="00320DCA" w:rsidRDefault="006F4037" w:rsidP="006F586A">
            <w:pPr>
              <w:jc w:val="both"/>
              <w:rPr>
                <w:rFonts w:ascii="Arial Narrow" w:eastAsia="Calibri" w:hAnsi="Arial Narrow" w:cs="Arial"/>
                <w:b/>
                <w:i/>
                <w:sz w:val="18"/>
                <w:szCs w:val="18"/>
                <w:lang w:eastAsia="en-US"/>
              </w:rPr>
            </w:pPr>
            <w:r w:rsidRPr="00320DCA">
              <w:rPr>
                <w:rFonts w:ascii="Arial Narrow" w:eastAsia="Calibri" w:hAnsi="Arial Narrow" w:cs="Arial"/>
                <w:b/>
                <w:i/>
                <w:sz w:val="18"/>
                <w:szCs w:val="18"/>
                <w:lang w:eastAsia="en-US"/>
              </w:rPr>
              <w:t>(zadebljati – bold</w:t>
            </w:r>
            <w:r w:rsidR="006F586A"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tc>
        <w:tc>
          <w:tcPr>
            <w:tcW w:w="5551" w:type="dxa"/>
            <w:gridSpan w:val="16"/>
            <w:shd w:val="clear" w:color="auto" w:fill="auto"/>
            <w:vAlign w:val="center"/>
          </w:tcPr>
          <w:p w14:paraId="5F7DDF63" w14:textId="77777777" w:rsidR="006F4037" w:rsidRPr="006F271C" w:rsidRDefault="006F4037" w:rsidP="006F4037">
            <w:pPr>
              <w:rPr>
                <w:rFonts w:ascii="Arial Narrow" w:hAnsi="Arial Narrow" w:cs="Arial"/>
                <w:sz w:val="20"/>
                <w:szCs w:val="20"/>
              </w:rPr>
            </w:pPr>
            <w:r w:rsidRPr="006F271C">
              <w:rPr>
                <w:rFonts w:ascii="Arial Narrow" w:hAnsi="Arial Narrow" w:cs="Arial"/>
                <w:sz w:val="20"/>
                <w:szCs w:val="20"/>
              </w:rPr>
              <w:t>a) DA</w:t>
            </w:r>
          </w:p>
          <w:p w14:paraId="19FDAE95" w14:textId="52BA3122" w:rsidR="006F4037" w:rsidRPr="00A32623" w:rsidRDefault="006F4037" w:rsidP="006F4037">
            <w:pPr>
              <w:rPr>
                <w:rFonts w:ascii="Arial Narrow" w:hAnsi="Arial Narrow" w:cs="Arial"/>
                <w:b/>
              </w:rPr>
            </w:pPr>
            <w:r w:rsidRPr="006F271C">
              <w:rPr>
                <w:rFonts w:ascii="Arial Narrow" w:hAnsi="Arial Narrow" w:cs="Arial"/>
                <w:color w:val="000000" w:themeColor="text1"/>
                <w:sz w:val="20"/>
                <w:szCs w:val="20"/>
              </w:rPr>
              <w:t>b) NE</w:t>
            </w:r>
          </w:p>
        </w:tc>
      </w:tr>
      <w:tr w:rsidR="00D82EF9" w:rsidRPr="00166D7E" w14:paraId="72B1A87A" w14:textId="77777777" w:rsidTr="006F271C">
        <w:trPr>
          <w:trHeight w:val="340"/>
        </w:trPr>
        <w:tc>
          <w:tcPr>
            <w:tcW w:w="846" w:type="dxa"/>
            <w:shd w:val="clear" w:color="auto" w:fill="DEEAF6" w:themeFill="accent1" w:themeFillTint="33"/>
            <w:vAlign w:val="center"/>
          </w:tcPr>
          <w:p w14:paraId="4D294C37" w14:textId="0E4BFB58" w:rsidR="00D82EF9" w:rsidRDefault="00847826" w:rsidP="00C740BA">
            <w:pPr>
              <w:rPr>
                <w:rFonts w:ascii="Arial Narrow" w:eastAsia="Calibri" w:hAnsi="Arial Narrow" w:cs="Arial"/>
                <w:b/>
                <w:sz w:val="20"/>
                <w:szCs w:val="20"/>
                <w:lang w:eastAsia="en-US"/>
              </w:rPr>
            </w:pPr>
            <w:r>
              <w:rPr>
                <w:rFonts w:ascii="Arial Narrow" w:eastAsia="Calibri" w:hAnsi="Arial Narrow" w:cs="Arial"/>
                <w:b/>
                <w:sz w:val="20"/>
                <w:szCs w:val="20"/>
                <w:lang w:eastAsia="en-US"/>
              </w:rPr>
              <w:lastRenderedPageBreak/>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2</w:t>
            </w:r>
            <w:r w:rsidR="004A051A">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CE5AA51" w14:textId="1ACAA531" w:rsidR="00D82EF9" w:rsidRDefault="00D82EF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Fazno građenje</w:t>
            </w:r>
            <w:r w:rsidR="00005510">
              <w:rPr>
                <w:rFonts w:ascii="Arial Narrow" w:eastAsia="Calibri" w:hAnsi="Arial Narrow" w:cs="Arial"/>
                <w:b/>
                <w:sz w:val="20"/>
                <w:szCs w:val="20"/>
                <w:lang w:eastAsia="en-US"/>
              </w:rPr>
              <w:t>:</w:t>
            </w:r>
          </w:p>
          <w:p w14:paraId="445DBADD" w14:textId="2E6EE49E" w:rsidR="00D82EF9" w:rsidRPr="00320DCA" w:rsidRDefault="00FC612B" w:rsidP="00005510">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Ako se realizacija projekta odvija u fazama</w:t>
            </w:r>
            <w:r w:rsidR="00D82EF9" w:rsidRPr="00320DCA">
              <w:rPr>
                <w:rFonts w:ascii="Arial Narrow" w:eastAsia="Calibri" w:hAnsi="Arial Narrow" w:cs="Arial"/>
                <w:i/>
                <w:sz w:val="18"/>
                <w:szCs w:val="18"/>
                <w:lang w:eastAsia="en-US"/>
              </w:rPr>
              <w:t xml:space="preserve"> potrebno je dostaviti projektno-tehničku dokumentaciju i akte </w:t>
            </w:r>
            <w:r w:rsidR="004A051A" w:rsidRPr="00320DCA">
              <w:rPr>
                <w:rFonts w:ascii="Arial Narrow" w:eastAsia="Calibri" w:hAnsi="Arial Narrow" w:cs="Arial"/>
                <w:i/>
                <w:sz w:val="18"/>
                <w:szCs w:val="18"/>
                <w:lang w:eastAsia="en-US"/>
              </w:rPr>
              <w:t>kojim se odobrava građenje iz kojih je jasno vidljivo radi li se o faznom građenju, te utvrditi temeljem projektno-tehničke dokumentacije i akta kojim se odobrava građenje provodi li se projekt/operacija temeljem jedne građevinske dozvole.</w:t>
            </w:r>
            <w:r w:rsidRPr="00320DCA">
              <w:rPr>
                <w:rFonts w:ascii="Arial Narrow" w:eastAsia="Calibri" w:hAnsi="Arial Narrow" w:cs="Arial"/>
                <w:i/>
                <w:sz w:val="18"/>
                <w:szCs w:val="18"/>
                <w:lang w:eastAsia="en-US"/>
              </w:rPr>
              <w:t xml:space="preserve"> </w:t>
            </w:r>
          </w:p>
        </w:tc>
        <w:tc>
          <w:tcPr>
            <w:tcW w:w="5551" w:type="dxa"/>
            <w:gridSpan w:val="16"/>
            <w:shd w:val="clear" w:color="auto" w:fill="auto"/>
            <w:vAlign w:val="center"/>
          </w:tcPr>
          <w:p w14:paraId="3A739E04" w14:textId="77777777" w:rsidR="00005510" w:rsidRPr="006F271C" w:rsidRDefault="00005510" w:rsidP="00005510">
            <w:pPr>
              <w:rPr>
                <w:rFonts w:ascii="Arial Narrow" w:hAnsi="Arial Narrow" w:cs="Arial"/>
                <w:sz w:val="20"/>
                <w:szCs w:val="20"/>
              </w:rPr>
            </w:pPr>
            <w:r w:rsidRPr="006F271C">
              <w:rPr>
                <w:rFonts w:ascii="Arial Narrow" w:hAnsi="Arial Narrow" w:cs="Arial"/>
                <w:sz w:val="20"/>
                <w:szCs w:val="20"/>
              </w:rPr>
              <w:t>a) DA</w:t>
            </w:r>
          </w:p>
          <w:p w14:paraId="5AD684CE" w14:textId="0081E057" w:rsidR="00D82EF9" w:rsidRPr="006F271C" w:rsidRDefault="00005510" w:rsidP="00005510">
            <w:pPr>
              <w:rPr>
                <w:rFonts w:ascii="Arial Narrow" w:hAnsi="Arial Narrow" w:cs="Arial"/>
                <w:sz w:val="20"/>
                <w:szCs w:val="20"/>
              </w:rPr>
            </w:pPr>
            <w:r w:rsidRPr="006F271C">
              <w:rPr>
                <w:rFonts w:ascii="Arial Narrow" w:hAnsi="Arial Narrow" w:cs="Arial"/>
                <w:sz w:val="20"/>
                <w:szCs w:val="20"/>
              </w:rPr>
              <w:t>b) NE</w:t>
            </w:r>
          </w:p>
        </w:tc>
      </w:tr>
    </w:tbl>
    <w:p w14:paraId="25A83763" w14:textId="77777777" w:rsidR="00437073" w:rsidRPr="00166D7E" w:rsidRDefault="00437073" w:rsidP="00A04F20">
      <w:pPr>
        <w:rPr>
          <w:rFonts w:ascii="Arial Narrow" w:hAnsi="Arial Narrow" w:cs="Arial"/>
        </w:rPr>
      </w:pP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026"/>
        <w:gridCol w:w="502"/>
        <w:gridCol w:w="501"/>
        <w:gridCol w:w="501"/>
        <w:gridCol w:w="501"/>
        <w:gridCol w:w="501"/>
        <w:gridCol w:w="503"/>
        <w:gridCol w:w="501"/>
        <w:gridCol w:w="501"/>
        <w:gridCol w:w="501"/>
        <w:gridCol w:w="501"/>
        <w:gridCol w:w="505"/>
      </w:tblGrid>
      <w:tr w:rsidR="00C90968" w:rsidRPr="00166D7E" w14:paraId="39809843" w14:textId="77777777" w:rsidTr="00477989">
        <w:trPr>
          <w:trHeight w:hRule="exact" w:val="707"/>
        </w:trPr>
        <w:tc>
          <w:tcPr>
            <w:tcW w:w="5000" w:type="pct"/>
            <w:gridSpan w:val="13"/>
            <w:shd w:val="clear" w:color="auto" w:fill="DEEAF6" w:themeFill="accent1" w:themeFillTint="33"/>
            <w:vAlign w:val="center"/>
          </w:tcPr>
          <w:p w14:paraId="2E027D22" w14:textId="0D4F7E7B" w:rsidR="00C90968" w:rsidRDefault="00C90968" w:rsidP="00C90968">
            <w:pPr>
              <w:suppressAutoHyphens w:val="0"/>
              <w:spacing w:line="276" w:lineRule="auto"/>
              <w:jc w:val="both"/>
              <w:rPr>
                <w:rFonts w:ascii="Arial Narrow" w:hAnsi="Arial Narrow" w:cs="Arial"/>
                <w:b/>
                <w:sz w:val="22"/>
              </w:rPr>
            </w:pPr>
            <w:r w:rsidRPr="00C90968">
              <w:rPr>
                <w:rFonts w:ascii="Arial Narrow" w:hAnsi="Arial Narrow" w:cs="Arial"/>
                <w:b/>
                <w:sz w:val="22"/>
              </w:rPr>
              <w:t xml:space="preserve">I.2. </w:t>
            </w:r>
            <w:r w:rsidR="00B563CF">
              <w:rPr>
                <w:rFonts w:ascii="Arial Narrow" w:hAnsi="Arial Narrow" w:cs="Arial"/>
                <w:b/>
                <w:sz w:val="22"/>
              </w:rPr>
              <w:t xml:space="preserve"> PODATCI O ODGOVORNOJ OSOBI</w:t>
            </w:r>
          </w:p>
          <w:p w14:paraId="2FA15939" w14:textId="59E9DBA4" w:rsidR="00C90968" w:rsidRPr="00C90968" w:rsidRDefault="001C3703" w:rsidP="00DD1779">
            <w:pPr>
              <w:suppressAutoHyphens w:val="0"/>
              <w:spacing w:after="200" w:line="276" w:lineRule="auto"/>
              <w:jc w:val="both"/>
              <w:rPr>
                <w:rFonts w:ascii="Arial Narrow" w:hAnsi="Arial Narrow" w:cs="Arial"/>
                <w:b/>
                <w:sz w:val="22"/>
              </w:rPr>
            </w:pPr>
            <w:r>
              <w:rPr>
                <w:rFonts w:ascii="Arial" w:hAnsi="Arial" w:cs="Arial"/>
                <w:i/>
                <w:sz w:val="16"/>
                <w:szCs w:val="16"/>
              </w:rPr>
              <w:t>Upišite podatke</w:t>
            </w:r>
            <w:r w:rsidR="00B563CF">
              <w:rPr>
                <w:rFonts w:ascii="Arial" w:hAnsi="Arial" w:cs="Arial"/>
                <w:i/>
                <w:sz w:val="16"/>
                <w:szCs w:val="16"/>
              </w:rPr>
              <w:t xml:space="preserve"> osobe ovlaštene za zastupanje</w:t>
            </w:r>
            <w:r w:rsidR="0015765B">
              <w:rPr>
                <w:rFonts w:ascii="Arial" w:hAnsi="Arial" w:cs="Arial"/>
                <w:i/>
                <w:sz w:val="16"/>
                <w:szCs w:val="16"/>
              </w:rPr>
              <w:t>/odgovorne osobe</w:t>
            </w:r>
            <w:r>
              <w:rPr>
                <w:rFonts w:ascii="Arial" w:hAnsi="Arial" w:cs="Arial"/>
                <w:i/>
                <w:sz w:val="16"/>
                <w:szCs w:val="16"/>
              </w:rPr>
              <w:t xml:space="preserve"> od strane nositelja projekta</w:t>
            </w:r>
          </w:p>
          <w:p w14:paraId="3AECACCA" w14:textId="77777777" w:rsidR="00C90968" w:rsidRPr="00166D7E" w:rsidRDefault="00C90968" w:rsidP="00C90968">
            <w:pPr>
              <w:jc w:val="both"/>
              <w:rPr>
                <w:rFonts w:ascii="Arial Narrow" w:eastAsia="Calibri" w:hAnsi="Arial Narrow" w:cs="Arial"/>
                <w:color w:val="FF0000"/>
                <w:sz w:val="20"/>
                <w:szCs w:val="20"/>
                <w:lang w:eastAsia="en-US"/>
              </w:rPr>
            </w:pPr>
          </w:p>
          <w:p w14:paraId="5C335CEB" w14:textId="2F7A6F98" w:rsidR="00C90968" w:rsidRPr="00166D7E" w:rsidRDefault="00C90968" w:rsidP="00AE7370">
            <w:pPr>
              <w:suppressAutoHyphens w:val="0"/>
              <w:spacing w:after="200" w:line="276" w:lineRule="auto"/>
              <w:rPr>
                <w:rFonts w:ascii="Arial Narrow" w:eastAsia="Calibri" w:hAnsi="Arial Narrow" w:cs="Arial"/>
                <w:color w:val="FF0000"/>
                <w:sz w:val="20"/>
                <w:szCs w:val="20"/>
                <w:lang w:eastAsia="en-US"/>
              </w:rPr>
            </w:pPr>
          </w:p>
        </w:tc>
      </w:tr>
      <w:tr w:rsidR="00F53798" w:rsidRPr="00166D7E" w14:paraId="6F2AF5FD" w14:textId="77777777" w:rsidTr="003934DC">
        <w:trPr>
          <w:trHeight w:hRule="exact" w:val="795"/>
        </w:trPr>
        <w:tc>
          <w:tcPr>
            <w:tcW w:w="432" w:type="pct"/>
            <w:shd w:val="clear" w:color="auto" w:fill="DEEAF6" w:themeFill="accent1" w:themeFillTint="33"/>
            <w:vAlign w:val="center"/>
          </w:tcPr>
          <w:p w14:paraId="155E039B" w14:textId="739707EF" w:rsidR="008E5D9D"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 xml:space="preserve">. </w:t>
            </w:r>
            <w:r w:rsidRPr="005E6C53">
              <w:rPr>
                <w:rFonts w:ascii="Arial Narrow" w:eastAsia="Calibri" w:hAnsi="Arial Narrow" w:cs="Arial"/>
                <w:b/>
                <w:sz w:val="20"/>
                <w:szCs w:val="20"/>
                <w:lang w:eastAsia="en-US"/>
              </w:rPr>
              <w:t>2.1.</w:t>
            </w:r>
          </w:p>
        </w:tc>
        <w:tc>
          <w:tcPr>
            <w:tcW w:w="1617" w:type="pct"/>
            <w:shd w:val="clear" w:color="auto" w:fill="DEEAF6" w:themeFill="accent1" w:themeFillTint="33"/>
            <w:vAlign w:val="center"/>
          </w:tcPr>
          <w:p w14:paraId="54475825" w14:textId="77777777" w:rsidR="00B563CF" w:rsidRDefault="00B563CF" w:rsidP="00AC4CF6">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Ime i prezime odgovorne osobe i dužnost koju ona obavlja:</w:t>
            </w:r>
          </w:p>
          <w:p w14:paraId="5A675675" w14:textId="1C5E131A" w:rsidR="00B563CF" w:rsidRDefault="00B563CF" w:rsidP="00AC4CF6">
            <w:pPr>
              <w:suppressAutoHyphens w:val="0"/>
              <w:spacing w:line="276" w:lineRule="auto"/>
              <w:rPr>
                <w:rFonts w:ascii="Arial Narrow" w:eastAsia="Calibri" w:hAnsi="Arial Narrow" w:cs="Arial"/>
                <w:b/>
                <w:sz w:val="20"/>
                <w:szCs w:val="20"/>
                <w:lang w:eastAsia="en-US"/>
              </w:rPr>
            </w:pPr>
            <w:r w:rsidRPr="00DE49C3">
              <w:rPr>
                <w:rFonts w:ascii="Arial Narrow" w:eastAsia="Calibri" w:hAnsi="Arial Narrow" w:cs="Arial"/>
                <w:i/>
                <w:sz w:val="18"/>
                <w:szCs w:val="18"/>
                <w:lang w:eastAsia="en-US"/>
              </w:rPr>
              <w:t xml:space="preserve">(npr. </w:t>
            </w:r>
            <w:r w:rsidR="00DA2163">
              <w:rPr>
                <w:rFonts w:ascii="Arial Narrow" w:eastAsia="Calibri" w:hAnsi="Arial Narrow" w:cs="Arial"/>
                <w:i/>
                <w:sz w:val="18"/>
                <w:szCs w:val="18"/>
                <w:lang w:eastAsia="en-US"/>
              </w:rPr>
              <w:t xml:space="preserve">načelnik/ica, </w:t>
            </w:r>
            <w:r w:rsidRPr="00DE49C3">
              <w:rPr>
                <w:rFonts w:ascii="Arial Narrow" w:eastAsia="Calibri" w:hAnsi="Arial Narrow" w:cs="Arial"/>
                <w:i/>
                <w:sz w:val="18"/>
                <w:szCs w:val="18"/>
                <w:lang w:eastAsia="en-US"/>
              </w:rPr>
              <w:t>predsjednik/ica uprave, direktor/ica)</w:t>
            </w:r>
            <w:r>
              <w:rPr>
                <w:rFonts w:ascii="Arial Narrow" w:eastAsia="Calibri" w:hAnsi="Arial Narrow" w:cs="Arial"/>
                <w:i/>
                <w:sz w:val="18"/>
                <w:szCs w:val="18"/>
                <w:lang w:eastAsia="en-US"/>
              </w:rPr>
              <w:t>:</w:t>
            </w:r>
          </w:p>
          <w:p w14:paraId="013B5EA4"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6EF57A72"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52BD0CCD" w14:textId="2B1C8C34" w:rsidR="008E5D9D" w:rsidRPr="00166D7E" w:rsidRDefault="008E5D9D" w:rsidP="00AC4CF6">
            <w:pPr>
              <w:suppressAutoHyphens w:val="0"/>
              <w:spacing w:line="276" w:lineRule="auto"/>
              <w:rPr>
                <w:rFonts w:ascii="Arial Narrow" w:eastAsia="Calibri" w:hAnsi="Arial Narrow" w:cs="Arial"/>
                <w:b/>
                <w:sz w:val="20"/>
                <w:szCs w:val="20"/>
                <w:lang w:eastAsia="en-US"/>
              </w:rPr>
            </w:pPr>
            <w:r w:rsidRPr="00166D7E">
              <w:rPr>
                <w:rFonts w:ascii="Arial Narrow" w:eastAsia="Calibri" w:hAnsi="Arial Narrow" w:cs="Arial"/>
                <w:b/>
                <w:sz w:val="20"/>
                <w:szCs w:val="20"/>
                <w:lang w:eastAsia="en-US"/>
              </w:rPr>
              <w:t>:</w:t>
            </w:r>
            <w:r w:rsidR="00B563CF">
              <w:rPr>
                <w:rFonts w:ascii="Arial Narrow" w:eastAsia="Calibri" w:hAnsi="Arial Narrow" w:cs="Arial"/>
                <w:b/>
                <w:sz w:val="20"/>
                <w:szCs w:val="20"/>
                <w:lang w:eastAsia="en-US"/>
              </w:rPr>
              <w:t>:</w:t>
            </w:r>
          </w:p>
        </w:tc>
        <w:tc>
          <w:tcPr>
            <w:tcW w:w="2952" w:type="pct"/>
            <w:gridSpan w:val="11"/>
            <w:shd w:val="clear" w:color="auto" w:fill="auto"/>
            <w:vAlign w:val="center"/>
          </w:tcPr>
          <w:p w14:paraId="39A0F6DB" w14:textId="40CC68E2" w:rsidR="008E5D9D" w:rsidRPr="002F04E9" w:rsidRDefault="008E5D9D" w:rsidP="006C635C">
            <w:pPr>
              <w:suppressAutoHyphens w:val="0"/>
              <w:spacing w:after="200" w:line="276" w:lineRule="auto"/>
              <w:rPr>
                <w:rFonts w:ascii="Arial Narrow" w:eastAsia="Calibri" w:hAnsi="Arial Narrow" w:cs="Arial"/>
                <w:b/>
                <w:sz w:val="20"/>
                <w:szCs w:val="20"/>
                <w:lang w:eastAsia="en-US"/>
              </w:rPr>
            </w:pPr>
          </w:p>
        </w:tc>
      </w:tr>
      <w:tr w:rsidR="007516A9" w:rsidRPr="00166D7E" w14:paraId="71435E00" w14:textId="39F23A72" w:rsidTr="003934DC">
        <w:trPr>
          <w:trHeight w:hRule="exact" w:val="500"/>
        </w:trPr>
        <w:tc>
          <w:tcPr>
            <w:tcW w:w="432" w:type="pct"/>
            <w:shd w:val="clear" w:color="auto" w:fill="DEEAF6" w:themeFill="accent1" w:themeFillTint="33"/>
            <w:vAlign w:val="center"/>
          </w:tcPr>
          <w:p w14:paraId="6A3DE5A5" w14:textId="1DF594F3" w:rsidR="007516A9"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2.2.</w:t>
            </w:r>
          </w:p>
        </w:tc>
        <w:tc>
          <w:tcPr>
            <w:tcW w:w="1617" w:type="pct"/>
            <w:shd w:val="clear" w:color="auto" w:fill="DEEAF6" w:themeFill="accent1" w:themeFillTint="33"/>
            <w:vAlign w:val="center"/>
          </w:tcPr>
          <w:p w14:paraId="639FE825" w14:textId="32FD0408" w:rsidR="007516A9" w:rsidRDefault="007516A9" w:rsidP="007516A9">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OIB odgovorne osobe:</w:t>
            </w:r>
          </w:p>
        </w:tc>
        <w:tc>
          <w:tcPr>
            <w:tcW w:w="268" w:type="pct"/>
            <w:shd w:val="clear" w:color="auto" w:fill="auto"/>
            <w:vAlign w:val="center"/>
          </w:tcPr>
          <w:p w14:paraId="0899C14A" w14:textId="735FAA5A"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42745B23" w14:textId="4F39B19D"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64B0E549" w14:textId="005EC860"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0D98F24D" w14:textId="0EDE473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738EFAEE" w14:textId="603FE919"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9" w:type="pct"/>
            <w:shd w:val="clear" w:color="auto" w:fill="auto"/>
            <w:vAlign w:val="center"/>
          </w:tcPr>
          <w:p w14:paraId="71179E17" w14:textId="7B0DECBC"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F943336" w14:textId="0EA8C15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5834DBE" w14:textId="0B531DB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37D8425" w14:textId="07C0D25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4A06DAD" w14:textId="49882A05"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70" w:type="pct"/>
            <w:shd w:val="clear" w:color="auto" w:fill="auto"/>
            <w:vAlign w:val="center"/>
          </w:tcPr>
          <w:p w14:paraId="1CB8ED06" w14:textId="7CE07226"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r>
    </w:tbl>
    <w:p w14:paraId="1D0F4AF6" w14:textId="7AE235E2" w:rsidR="006A15B8" w:rsidRDefault="006A15B8" w:rsidP="006A15B8">
      <w:pPr>
        <w:rPr>
          <w:rFonts w:ascii="Arial Narrow" w:hAnsi="Arial Narrow"/>
          <w:b/>
          <w:sz w:val="32"/>
        </w:rPr>
      </w:pPr>
    </w:p>
    <w:p w14:paraId="613B3794" w14:textId="65CC8A29" w:rsidR="00727A85" w:rsidRDefault="00727A85" w:rsidP="006A15B8">
      <w:pPr>
        <w:rPr>
          <w:rFonts w:ascii="Arial Narrow" w:hAnsi="Arial Narrow"/>
          <w:b/>
          <w:sz w:val="32"/>
        </w:rPr>
      </w:pPr>
    </w:p>
    <w:p w14:paraId="43093A15" w14:textId="30D7424B" w:rsidR="00727A85" w:rsidRPr="00166D7E" w:rsidRDefault="00727A85" w:rsidP="006A15B8">
      <w:pPr>
        <w:rPr>
          <w:rFonts w:ascii="Arial Narrow" w:hAnsi="Arial Narrow"/>
          <w:b/>
          <w:sz w:val="32"/>
        </w:rPr>
      </w:pPr>
    </w:p>
    <w:tbl>
      <w:tblPr>
        <w:tblStyle w:val="TableGrid"/>
        <w:tblW w:w="9346" w:type="dxa"/>
        <w:tblLayout w:type="fixed"/>
        <w:tblLook w:val="04A0" w:firstRow="1" w:lastRow="0" w:firstColumn="1" w:lastColumn="0" w:noHBand="0" w:noVBand="1"/>
      </w:tblPr>
      <w:tblGrid>
        <w:gridCol w:w="918"/>
        <w:gridCol w:w="2053"/>
        <w:gridCol w:w="993"/>
        <w:gridCol w:w="1132"/>
        <w:gridCol w:w="1262"/>
        <w:gridCol w:w="863"/>
        <w:gridCol w:w="2125"/>
      </w:tblGrid>
      <w:tr w:rsidR="006A15B8" w:rsidRPr="00166D7E" w14:paraId="2CBDC5C4" w14:textId="77777777" w:rsidTr="002E7736">
        <w:trPr>
          <w:trHeight w:val="274"/>
        </w:trPr>
        <w:tc>
          <w:tcPr>
            <w:tcW w:w="9346" w:type="dxa"/>
            <w:gridSpan w:val="7"/>
            <w:shd w:val="clear" w:color="auto" w:fill="FFF2CC" w:themeFill="accent4" w:themeFillTint="33"/>
          </w:tcPr>
          <w:p w14:paraId="6EBB9130" w14:textId="4C819927" w:rsidR="006A15B8" w:rsidRPr="00166D7E" w:rsidRDefault="006A15B8" w:rsidP="00E17D9A">
            <w:pPr>
              <w:jc w:val="center"/>
              <w:rPr>
                <w:rFonts w:ascii="Arial Narrow" w:hAnsi="Arial Narrow" w:cs="Arial"/>
                <w:b/>
                <w:sz w:val="22"/>
              </w:rPr>
            </w:pPr>
            <w:r>
              <w:rPr>
                <w:rFonts w:ascii="Arial Narrow" w:hAnsi="Arial Narrow" w:cs="Arial"/>
                <w:b/>
                <w:sz w:val="28"/>
              </w:rPr>
              <w:t>I</w:t>
            </w:r>
            <w:r w:rsidR="004F2765">
              <w:rPr>
                <w:rFonts w:ascii="Arial Narrow" w:hAnsi="Arial Narrow" w:cs="Arial"/>
                <w:b/>
                <w:sz w:val="28"/>
              </w:rPr>
              <w:t>I</w:t>
            </w:r>
            <w:r w:rsidRPr="00166D7E">
              <w:rPr>
                <w:rFonts w:ascii="Arial Narrow" w:hAnsi="Arial Narrow" w:cs="Arial"/>
                <w:b/>
                <w:sz w:val="28"/>
              </w:rPr>
              <w:t xml:space="preserve">. </w:t>
            </w:r>
            <w:r w:rsidR="00E17D9A">
              <w:rPr>
                <w:rFonts w:ascii="Arial Narrow" w:hAnsi="Arial Narrow" w:cs="Arial"/>
                <w:b/>
                <w:sz w:val="28"/>
              </w:rPr>
              <w:t>PODATCI O PROJEKTU</w:t>
            </w:r>
          </w:p>
        </w:tc>
      </w:tr>
      <w:tr w:rsidR="00E17D9A" w:rsidRPr="00166D7E" w14:paraId="5A25A7E5" w14:textId="77777777" w:rsidTr="00E17D9A">
        <w:trPr>
          <w:trHeight w:val="274"/>
        </w:trPr>
        <w:tc>
          <w:tcPr>
            <w:tcW w:w="9346" w:type="dxa"/>
            <w:gridSpan w:val="7"/>
            <w:shd w:val="clear" w:color="auto" w:fill="DEEAF6" w:themeFill="accent1" w:themeFillTint="33"/>
          </w:tcPr>
          <w:p w14:paraId="42192823" w14:textId="516D9A3F" w:rsidR="00E17D9A" w:rsidRDefault="00E17D9A" w:rsidP="007516A9">
            <w:pPr>
              <w:rPr>
                <w:rFonts w:ascii="Arial Narrow" w:hAnsi="Arial Narrow" w:cs="Arial"/>
                <w:b/>
                <w:sz w:val="28"/>
              </w:rPr>
            </w:pPr>
            <w:r>
              <w:rPr>
                <w:rFonts w:ascii="Arial Narrow" w:hAnsi="Arial Narrow" w:cs="Arial"/>
                <w:b/>
                <w:sz w:val="22"/>
              </w:rPr>
              <w:t>I</w:t>
            </w:r>
            <w:r w:rsidR="007516A9">
              <w:rPr>
                <w:rFonts w:ascii="Arial Narrow" w:hAnsi="Arial Narrow" w:cs="Arial"/>
                <w:b/>
                <w:sz w:val="22"/>
              </w:rPr>
              <w:t>I</w:t>
            </w:r>
            <w:r>
              <w:rPr>
                <w:rFonts w:ascii="Arial Narrow" w:hAnsi="Arial Narrow" w:cs="Arial"/>
                <w:b/>
                <w:sz w:val="22"/>
              </w:rPr>
              <w:t xml:space="preserve">.1. OSNOVNI PODATCI O PROJEKTU </w:t>
            </w:r>
          </w:p>
        </w:tc>
      </w:tr>
      <w:tr w:rsidR="00E17D9A" w:rsidRPr="00166D7E" w14:paraId="423A7FC7" w14:textId="4BFE3AF7" w:rsidTr="00A32623">
        <w:trPr>
          <w:trHeight w:val="465"/>
        </w:trPr>
        <w:tc>
          <w:tcPr>
            <w:tcW w:w="918" w:type="dxa"/>
            <w:shd w:val="clear" w:color="auto" w:fill="DEEAF6" w:themeFill="accent1" w:themeFillTint="33"/>
            <w:vAlign w:val="center"/>
          </w:tcPr>
          <w:p w14:paraId="52207522" w14:textId="27CCC9D6"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1.1</w:t>
            </w:r>
            <w:r w:rsidR="00E17D9A"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DE7DCCD" w14:textId="77777777" w:rsidR="00E17D9A" w:rsidRDefault="00E17D9A"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projekta:</w:t>
            </w:r>
          </w:p>
          <w:p w14:paraId="0F4ACC43" w14:textId="35931108" w:rsidR="0048320C" w:rsidRPr="00C931A1" w:rsidRDefault="00B82E60" w:rsidP="00C931A1">
            <w:pPr>
              <w:jc w:val="both"/>
              <w:rPr>
                <w:rFonts w:ascii="Arial Narrow" w:hAnsi="Arial Narrow" w:cs="Arial"/>
                <w:b/>
                <w:i/>
                <w:sz w:val="18"/>
                <w:szCs w:val="18"/>
              </w:rPr>
            </w:pPr>
            <w:r w:rsidRPr="00C931A1">
              <w:rPr>
                <w:rFonts w:ascii="Arial Narrow" w:eastAsia="Calibri" w:hAnsi="Arial Narrow" w:cs="Arial"/>
                <w:i/>
                <w:sz w:val="18"/>
                <w:szCs w:val="18"/>
                <w:lang w:eastAsia="en-US"/>
              </w:rPr>
              <w:t>(u</w:t>
            </w:r>
            <w:r w:rsidR="0048320C" w:rsidRPr="00C931A1">
              <w:rPr>
                <w:rFonts w:ascii="Arial Narrow" w:eastAsia="Calibri" w:hAnsi="Arial Narrow" w:cs="Arial"/>
                <w:i/>
                <w:sz w:val="18"/>
                <w:szCs w:val="18"/>
                <w:lang w:eastAsia="en-US"/>
              </w:rPr>
              <w:t>pisati točan naziv projekta)</w:t>
            </w:r>
          </w:p>
        </w:tc>
        <w:tc>
          <w:tcPr>
            <w:tcW w:w="5382" w:type="dxa"/>
            <w:gridSpan w:val="4"/>
            <w:shd w:val="clear" w:color="auto" w:fill="auto"/>
            <w:vAlign w:val="center"/>
          </w:tcPr>
          <w:p w14:paraId="7328F377" w14:textId="7143110C" w:rsidR="00E17D9A" w:rsidRDefault="00E17D9A" w:rsidP="00E17D9A">
            <w:pPr>
              <w:rPr>
                <w:rFonts w:ascii="Arial Narrow" w:hAnsi="Arial Narrow" w:cs="Arial"/>
                <w:b/>
                <w:sz w:val="22"/>
              </w:rPr>
            </w:pPr>
          </w:p>
        </w:tc>
      </w:tr>
      <w:tr w:rsidR="00E17D9A" w:rsidRPr="00166D7E" w14:paraId="7B827107" w14:textId="790FE172" w:rsidTr="00A32623">
        <w:trPr>
          <w:trHeight w:val="340"/>
        </w:trPr>
        <w:tc>
          <w:tcPr>
            <w:tcW w:w="918" w:type="dxa"/>
            <w:shd w:val="clear" w:color="auto" w:fill="DEEAF6" w:themeFill="accent1" w:themeFillTint="33"/>
            <w:vAlign w:val="center"/>
          </w:tcPr>
          <w:p w14:paraId="75774441" w14:textId="7667E2DE"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1.2.</w:t>
            </w:r>
          </w:p>
        </w:tc>
        <w:tc>
          <w:tcPr>
            <w:tcW w:w="3046" w:type="dxa"/>
            <w:gridSpan w:val="2"/>
            <w:shd w:val="clear" w:color="auto" w:fill="DEEAF6" w:themeFill="accent1" w:themeFillTint="33"/>
            <w:vAlign w:val="center"/>
          </w:tcPr>
          <w:p w14:paraId="76D97A99" w14:textId="16366600" w:rsidR="00E17D9A" w:rsidRPr="00855E30" w:rsidRDefault="00B74401" w:rsidP="00C931A1">
            <w:pPr>
              <w:jc w:val="both"/>
              <w:rPr>
                <w:rFonts w:ascii="Arial Narrow" w:eastAsia="Calibri" w:hAnsi="Arial Narrow" w:cs="Arial"/>
                <w:b/>
                <w:sz w:val="20"/>
                <w:szCs w:val="20"/>
                <w:lang w:eastAsia="en-US"/>
              </w:rPr>
            </w:pPr>
            <w:r w:rsidRPr="00855E30">
              <w:rPr>
                <w:rFonts w:ascii="Arial Narrow" w:eastAsia="Calibri" w:hAnsi="Arial Narrow" w:cs="Arial"/>
                <w:b/>
                <w:sz w:val="20"/>
                <w:szCs w:val="20"/>
                <w:lang w:eastAsia="en-US"/>
              </w:rPr>
              <w:t xml:space="preserve">Projektom </w:t>
            </w:r>
            <w:r w:rsidR="00005510">
              <w:rPr>
                <w:rFonts w:ascii="Arial Narrow" w:eastAsia="Calibri" w:hAnsi="Arial Narrow" w:cs="Arial"/>
                <w:b/>
                <w:sz w:val="20"/>
                <w:szCs w:val="20"/>
                <w:lang w:eastAsia="en-US"/>
              </w:rPr>
              <w:t xml:space="preserve">se </w:t>
            </w:r>
            <w:r w:rsidRPr="00855E30">
              <w:rPr>
                <w:rFonts w:ascii="Arial Narrow" w:eastAsia="Calibri" w:hAnsi="Arial Narrow" w:cs="Arial"/>
                <w:b/>
                <w:sz w:val="20"/>
                <w:szCs w:val="20"/>
                <w:lang w:eastAsia="en-US"/>
              </w:rPr>
              <w:t>ostvaruj</w:t>
            </w:r>
            <w:r w:rsidR="00005510">
              <w:rPr>
                <w:rFonts w:ascii="Arial Narrow" w:eastAsia="Calibri" w:hAnsi="Arial Narrow" w:cs="Arial"/>
                <w:b/>
                <w:sz w:val="20"/>
                <w:szCs w:val="20"/>
                <w:lang w:eastAsia="en-US"/>
              </w:rPr>
              <w:t>u</w:t>
            </w:r>
            <w:r w:rsidRPr="00855E30">
              <w:rPr>
                <w:rFonts w:ascii="Arial Narrow" w:eastAsia="Calibri" w:hAnsi="Arial Narrow" w:cs="Arial"/>
                <w:b/>
                <w:sz w:val="20"/>
                <w:szCs w:val="20"/>
                <w:lang w:eastAsia="en-US"/>
              </w:rPr>
              <w:t xml:space="preserve"> sljedeć</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 xml:space="preserve"> ciljev</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w:t>
            </w:r>
          </w:p>
          <w:p w14:paraId="6FCE2899" w14:textId="59361469" w:rsidR="00E17D9A" w:rsidRPr="00C931A1" w:rsidRDefault="00855E30" w:rsidP="00C931A1">
            <w:pPr>
              <w:jc w:val="both"/>
              <w:rPr>
                <w:rFonts w:ascii="Arial Narrow" w:hAnsi="Arial Narrow" w:cs="Arial"/>
                <w:b/>
                <w:i/>
                <w:sz w:val="22"/>
                <w:highlight w:val="yellow"/>
              </w:rPr>
            </w:pPr>
            <w:r w:rsidRPr="00C931A1">
              <w:rPr>
                <w:rFonts w:ascii="Arial Narrow" w:hAnsi="Arial Narrow" w:cs="Arial"/>
                <w:i/>
                <w:sz w:val="18"/>
                <w:szCs w:val="18"/>
              </w:rPr>
              <w:t>(</w:t>
            </w:r>
            <w:r w:rsidR="00993642" w:rsidRPr="00C931A1">
              <w:rPr>
                <w:rFonts w:ascii="Arial Narrow" w:hAnsi="Arial Narrow" w:cs="Arial"/>
                <w:i/>
                <w:sz w:val="18"/>
                <w:szCs w:val="18"/>
              </w:rPr>
              <w:t>navesti koji se  ciljevi</w:t>
            </w:r>
            <w:r w:rsidRPr="00C931A1">
              <w:rPr>
                <w:rFonts w:ascii="Arial Narrow" w:hAnsi="Arial Narrow" w:cs="Arial"/>
                <w:i/>
                <w:sz w:val="18"/>
                <w:szCs w:val="18"/>
              </w:rPr>
              <w:t xml:space="preserve"> iz LRS LAG-a ostvaruju realizacijom projekta koji je predmet ulaganja)</w:t>
            </w:r>
          </w:p>
        </w:tc>
        <w:tc>
          <w:tcPr>
            <w:tcW w:w="5382" w:type="dxa"/>
            <w:gridSpan w:val="4"/>
            <w:shd w:val="clear" w:color="auto" w:fill="auto"/>
            <w:vAlign w:val="center"/>
          </w:tcPr>
          <w:p w14:paraId="7148C25B" w14:textId="50CBA8F1" w:rsidR="00E17D9A" w:rsidRPr="00855E30" w:rsidRDefault="00E17D9A" w:rsidP="00855E30">
            <w:pPr>
              <w:pStyle w:val="t-9-8"/>
              <w:spacing w:before="0" w:beforeAutospacing="0" w:after="0"/>
              <w:jc w:val="both"/>
              <w:rPr>
                <w:rFonts w:ascii="Arial Narrow" w:hAnsi="Arial Narrow" w:cs="Arial"/>
                <w:sz w:val="20"/>
                <w:szCs w:val="20"/>
                <w:highlight w:val="yellow"/>
                <w:lang w:eastAsia="ar-SA"/>
              </w:rPr>
            </w:pPr>
          </w:p>
        </w:tc>
      </w:tr>
      <w:tr w:rsidR="00B74401" w:rsidRPr="00166D7E" w14:paraId="5F7E7DA2" w14:textId="34AD227A" w:rsidTr="00A32623">
        <w:trPr>
          <w:trHeight w:val="872"/>
        </w:trPr>
        <w:tc>
          <w:tcPr>
            <w:tcW w:w="918" w:type="dxa"/>
            <w:shd w:val="clear" w:color="auto" w:fill="DEEAF6" w:themeFill="accent1" w:themeFillTint="33"/>
            <w:vAlign w:val="center"/>
          </w:tcPr>
          <w:p w14:paraId="4C0E667C" w14:textId="0A774D79" w:rsidR="00B74401"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1.3.</w:t>
            </w:r>
          </w:p>
        </w:tc>
        <w:tc>
          <w:tcPr>
            <w:tcW w:w="3046" w:type="dxa"/>
            <w:gridSpan w:val="2"/>
            <w:shd w:val="clear" w:color="auto" w:fill="DEEAF6" w:themeFill="accent1" w:themeFillTint="33"/>
            <w:vAlign w:val="center"/>
          </w:tcPr>
          <w:p w14:paraId="2149D921" w14:textId="70EFD3E5" w:rsidR="00B74401" w:rsidRDefault="00ED1B91"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i vrsta ulaganja</w:t>
            </w:r>
            <w:r w:rsidR="00B74401">
              <w:rPr>
                <w:rFonts w:ascii="Arial Narrow" w:eastAsia="Calibri" w:hAnsi="Arial Narrow" w:cs="Arial"/>
                <w:b/>
                <w:sz w:val="20"/>
                <w:szCs w:val="20"/>
                <w:lang w:eastAsia="en-US"/>
              </w:rPr>
              <w:t>:</w:t>
            </w:r>
          </w:p>
          <w:p w14:paraId="2F5FD0D9" w14:textId="044F71B3" w:rsidR="00B74401" w:rsidRPr="00C931A1" w:rsidRDefault="003313CC"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w:t>
            </w:r>
            <w:r w:rsidR="00ED1B91" w:rsidRPr="00C931A1">
              <w:rPr>
                <w:rFonts w:ascii="Arial Narrow" w:eastAsia="Calibri" w:hAnsi="Arial Narrow" w:cs="Arial"/>
                <w:b/>
                <w:i/>
                <w:sz w:val="18"/>
                <w:szCs w:val="18"/>
                <w:lang w:eastAsia="en-US"/>
              </w:rPr>
              <w:t xml:space="preserve">bljati-bold </w:t>
            </w:r>
            <w:r w:rsidR="00600D28" w:rsidRPr="006F271C">
              <w:rPr>
                <w:rFonts w:ascii="Arial Narrow" w:eastAsia="Calibri" w:hAnsi="Arial Narrow" w:cs="Arial"/>
                <w:i/>
                <w:sz w:val="18"/>
                <w:szCs w:val="18"/>
                <w:lang w:eastAsia="en-US"/>
              </w:rPr>
              <w:t>predmet ulaganja</w:t>
            </w:r>
            <w:r w:rsidR="00ED1B91"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3C4AB46B" w14:textId="77777777" w:rsidR="00ED1B91" w:rsidRDefault="00ED1B91" w:rsidP="005D2A36">
            <w:pPr>
              <w:rPr>
                <w:rFonts w:ascii="Arial Narrow" w:eastAsia="Calibri" w:hAnsi="Arial Narrow" w:cs="Arial"/>
                <w:sz w:val="20"/>
                <w:szCs w:val="20"/>
                <w:lang w:eastAsia="en-US"/>
              </w:rPr>
            </w:pPr>
          </w:p>
          <w:p w14:paraId="66F62ABC" w14:textId="6AEB8BEE" w:rsidR="00B74401" w:rsidRP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1.</w:t>
            </w:r>
            <w:r w:rsidR="00ED1B91">
              <w:rPr>
                <w:rFonts w:ascii="Arial Narrow" w:eastAsia="Calibri" w:hAnsi="Arial Narrow" w:cs="Arial"/>
                <w:sz w:val="20"/>
                <w:szCs w:val="20"/>
                <w:lang w:eastAsia="en-US"/>
              </w:rPr>
              <w:t xml:space="preserve"> Izgradnja nove građevine</w:t>
            </w:r>
          </w:p>
          <w:p w14:paraId="7EB6B3C6" w14:textId="2F1C5211" w:rsid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2.</w:t>
            </w:r>
            <w:r w:rsidR="00ED1B91">
              <w:rPr>
                <w:rFonts w:ascii="Arial Narrow" w:eastAsia="Calibri" w:hAnsi="Arial Narrow" w:cs="Arial"/>
                <w:sz w:val="20"/>
                <w:szCs w:val="20"/>
                <w:lang w:eastAsia="en-US"/>
              </w:rPr>
              <w:t xml:space="preserve"> Rekonstrukcija postojeće građevine</w:t>
            </w:r>
          </w:p>
          <w:p w14:paraId="6C8524FF" w14:textId="241ED8D2" w:rsidR="00ED1B91" w:rsidRPr="00B74401" w:rsidRDefault="00ED1B91" w:rsidP="005D2A36">
            <w:pPr>
              <w:rPr>
                <w:rFonts w:ascii="Arial Narrow" w:eastAsia="Calibri" w:hAnsi="Arial Narrow" w:cs="Arial"/>
                <w:sz w:val="20"/>
                <w:szCs w:val="20"/>
                <w:lang w:eastAsia="en-US"/>
              </w:rPr>
            </w:pPr>
            <w:r>
              <w:rPr>
                <w:rFonts w:ascii="Arial Narrow" w:eastAsia="Calibri" w:hAnsi="Arial Narrow" w:cs="Arial"/>
                <w:sz w:val="20"/>
                <w:szCs w:val="20"/>
                <w:lang w:eastAsia="en-US"/>
              </w:rPr>
              <w:t>3. Opremanje građevine</w:t>
            </w:r>
          </w:p>
          <w:p w14:paraId="711081A0" w14:textId="3E4E246E" w:rsidR="00B74401" w:rsidRDefault="00B74401" w:rsidP="005D2A36">
            <w:pPr>
              <w:rPr>
                <w:rFonts w:ascii="Arial Narrow" w:eastAsia="Calibri" w:hAnsi="Arial Narrow" w:cs="Arial"/>
                <w:b/>
                <w:sz w:val="20"/>
                <w:szCs w:val="20"/>
                <w:lang w:eastAsia="en-US"/>
              </w:rPr>
            </w:pPr>
          </w:p>
        </w:tc>
      </w:tr>
      <w:tr w:rsidR="00B36750" w:rsidRPr="00166D7E" w14:paraId="40BF1668" w14:textId="77777777" w:rsidTr="00A32623">
        <w:trPr>
          <w:trHeight w:val="9746"/>
        </w:trPr>
        <w:tc>
          <w:tcPr>
            <w:tcW w:w="918" w:type="dxa"/>
            <w:shd w:val="clear" w:color="auto" w:fill="DEEAF6" w:themeFill="accent1" w:themeFillTint="33"/>
            <w:vAlign w:val="center"/>
          </w:tcPr>
          <w:p w14:paraId="5567EFC1" w14:textId="1DE3C0F3" w:rsidR="00B3675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lastRenderedPageBreak/>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1.4.</w:t>
            </w:r>
          </w:p>
        </w:tc>
        <w:tc>
          <w:tcPr>
            <w:tcW w:w="3046" w:type="dxa"/>
            <w:gridSpan w:val="2"/>
            <w:shd w:val="clear" w:color="auto" w:fill="DEEAF6" w:themeFill="accent1" w:themeFillTint="33"/>
            <w:vAlign w:val="center"/>
          </w:tcPr>
          <w:p w14:paraId="70D8E3E3" w14:textId="77777777" w:rsidR="00B36750" w:rsidRPr="00615D52" w:rsidRDefault="00B36750" w:rsidP="00C931A1">
            <w:pPr>
              <w:jc w:val="both"/>
              <w:rPr>
                <w:rFonts w:ascii="Arial Narrow" w:eastAsia="Calibri" w:hAnsi="Arial Narrow" w:cs="Arial"/>
                <w:b/>
                <w:sz w:val="20"/>
                <w:szCs w:val="20"/>
              </w:rPr>
            </w:pPr>
            <w:r w:rsidRPr="00615D52">
              <w:rPr>
                <w:rFonts w:ascii="Arial Narrow" w:eastAsia="Calibri" w:hAnsi="Arial Narrow" w:cs="Arial"/>
                <w:b/>
                <w:sz w:val="20"/>
                <w:szCs w:val="20"/>
              </w:rPr>
              <w:t>Prihvatljivi projekti</w:t>
            </w:r>
          </w:p>
          <w:p w14:paraId="0F659BBA" w14:textId="4B5C898F" w:rsidR="00600D28" w:rsidRPr="00C931A1" w:rsidRDefault="00600D28" w:rsidP="00C931A1">
            <w:pPr>
              <w:jc w:val="both"/>
              <w:rPr>
                <w:rFonts w:ascii="Arial Narrow" w:eastAsia="Calibri" w:hAnsi="Arial Narrow" w:cs="Arial"/>
                <w:i/>
                <w:sz w:val="20"/>
                <w:szCs w:val="20"/>
              </w:rPr>
            </w:pPr>
            <w:r w:rsidRPr="00C931A1">
              <w:rPr>
                <w:rFonts w:ascii="Arial Narrow" w:eastAsia="Calibri" w:hAnsi="Arial Narrow" w:cs="Arial"/>
                <w:b/>
                <w:i/>
                <w:sz w:val="20"/>
                <w:szCs w:val="20"/>
              </w:rPr>
              <w:t>(</w:t>
            </w:r>
            <w:r w:rsidRPr="00C931A1">
              <w:rPr>
                <w:rFonts w:ascii="Arial Narrow" w:eastAsia="Calibri" w:hAnsi="Arial Narrow" w:cs="Arial"/>
                <w:b/>
                <w:i/>
                <w:sz w:val="18"/>
                <w:szCs w:val="18"/>
              </w:rPr>
              <w:t xml:space="preserve">zadebljati-bold </w:t>
            </w:r>
            <w:r w:rsidRPr="006F271C">
              <w:rPr>
                <w:rFonts w:ascii="Arial Narrow" w:eastAsia="Calibri" w:hAnsi="Arial Narrow" w:cs="Arial"/>
                <w:i/>
                <w:sz w:val="18"/>
                <w:szCs w:val="18"/>
              </w:rPr>
              <w:t>projekt/e koji je/su predmet ulaganja</w:t>
            </w:r>
            <w:r w:rsidR="00615D52" w:rsidRPr="00C931A1">
              <w:rPr>
                <w:rFonts w:ascii="Arial Narrow" w:eastAsia="Calibri" w:hAnsi="Arial Narrow" w:cs="Arial"/>
                <w:b/>
                <w:i/>
                <w:sz w:val="18"/>
                <w:szCs w:val="18"/>
              </w:rPr>
              <w:t>)</w:t>
            </w:r>
          </w:p>
        </w:tc>
        <w:tc>
          <w:tcPr>
            <w:tcW w:w="5382" w:type="dxa"/>
            <w:gridSpan w:val="4"/>
            <w:shd w:val="clear" w:color="auto" w:fill="auto"/>
            <w:vAlign w:val="center"/>
          </w:tcPr>
          <w:p w14:paraId="4336AF87" w14:textId="54CC1888" w:rsidR="00ED1B91" w:rsidRPr="00304121" w:rsidRDefault="00ED1B91" w:rsidP="00ED1B91">
            <w:pPr>
              <w:pStyle w:val="ListParagraph"/>
              <w:numPr>
                <w:ilvl w:val="0"/>
                <w:numId w:val="6"/>
              </w:numPr>
              <w:ind w:left="342" w:hanging="342"/>
              <w:rPr>
                <w:rFonts w:ascii="Arial Narrow" w:hAnsi="Arial Narrow" w:cs="Arial"/>
                <w:sz w:val="20"/>
                <w:szCs w:val="20"/>
                <w:lang w:val="hr-HR"/>
              </w:rPr>
            </w:pPr>
            <w:r w:rsidRPr="00304121">
              <w:rPr>
                <w:rFonts w:ascii="Arial Narrow" w:hAnsi="Arial Narrow" w:cs="Arial"/>
                <w:sz w:val="20"/>
                <w:szCs w:val="20"/>
                <w:lang w:val="hr-HR"/>
              </w:rPr>
              <w:t>vatrogasni dom i spremište</w:t>
            </w:r>
            <w:r w:rsidR="00DB10AF" w:rsidRPr="00304121">
              <w:rPr>
                <w:rFonts w:ascii="Arial Narrow" w:hAnsi="Arial Narrow" w:cs="Arial"/>
                <w:sz w:val="20"/>
                <w:szCs w:val="20"/>
                <w:lang w:val="hr-HR"/>
              </w:rPr>
              <w:t>, isključujući opremu za obavljanje vatrogasne djelatnosti</w:t>
            </w:r>
          </w:p>
          <w:p w14:paraId="23F8B97E" w14:textId="77777777" w:rsidR="00ED1B91" w:rsidRPr="00ED1B91" w:rsidRDefault="00ED1B91" w:rsidP="00ED1B91">
            <w:pPr>
              <w:pStyle w:val="ListParagraph"/>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društveni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kulturni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p>
          <w:p w14:paraId="17F0DC62" w14:textId="77777777" w:rsidR="00ED1B91" w:rsidRPr="00ED1B91" w:rsidRDefault="00ED1B91" w:rsidP="00ED1B91">
            <w:pPr>
              <w:pStyle w:val="ListParagraph"/>
              <w:numPr>
                <w:ilvl w:val="0"/>
                <w:numId w:val="6"/>
              </w:numPr>
              <w:ind w:left="342" w:hanging="342"/>
              <w:rPr>
                <w:rFonts w:ascii="Arial Narrow" w:hAnsi="Arial Narrow" w:cs="Arial"/>
                <w:sz w:val="20"/>
                <w:szCs w:val="20"/>
              </w:rPr>
            </w:pPr>
            <w:r w:rsidRPr="00ED1B91">
              <w:rPr>
                <w:rFonts w:ascii="Arial Narrow" w:hAnsi="Arial Narrow" w:cs="Arial"/>
                <w:sz w:val="20"/>
                <w:szCs w:val="20"/>
              </w:rPr>
              <w:t>planinarski dom i sklonište</w:t>
            </w:r>
          </w:p>
          <w:p w14:paraId="0E436BA1" w14:textId="77777777" w:rsidR="00ED1B91" w:rsidRPr="00ED1B91" w:rsidRDefault="00ED1B91" w:rsidP="00ED1B91">
            <w:pPr>
              <w:pStyle w:val="ListParagraph"/>
              <w:numPr>
                <w:ilvl w:val="0"/>
                <w:numId w:val="6"/>
              </w:numPr>
              <w:ind w:left="342" w:hanging="342"/>
              <w:rPr>
                <w:rFonts w:ascii="Arial Narrow" w:hAnsi="Arial Narrow" w:cs="Arial"/>
                <w:sz w:val="20"/>
                <w:szCs w:val="20"/>
              </w:rPr>
            </w:pPr>
            <w:r w:rsidRPr="00ED1B91">
              <w:rPr>
                <w:rFonts w:ascii="Arial Narrow" w:hAnsi="Arial Narrow" w:cs="Arial"/>
                <w:sz w:val="20"/>
                <w:szCs w:val="20"/>
              </w:rPr>
              <w:t>turistički informativni centar</w:t>
            </w:r>
          </w:p>
          <w:p w14:paraId="4B84B2AA" w14:textId="7E9FFD6B" w:rsidR="00ED1B91" w:rsidRPr="00ED1B91" w:rsidRDefault="00DB10AF" w:rsidP="00ED1B91">
            <w:pPr>
              <w:pStyle w:val="ListParagraph"/>
              <w:numPr>
                <w:ilvl w:val="0"/>
                <w:numId w:val="6"/>
              </w:numPr>
              <w:ind w:left="342" w:hanging="342"/>
              <w:rPr>
                <w:rFonts w:ascii="Arial Narrow" w:hAnsi="Arial Narrow" w:cs="Arial"/>
                <w:sz w:val="20"/>
                <w:szCs w:val="20"/>
              </w:rPr>
            </w:pPr>
            <w:r>
              <w:rPr>
                <w:rFonts w:ascii="Arial Narrow" w:hAnsi="Arial Narrow" w:cs="Arial"/>
                <w:sz w:val="20"/>
                <w:szCs w:val="20"/>
              </w:rPr>
              <w:t>dječje</w:t>
            </w:r>
            <w:r w:rsidR="00ED1B91" w:rsidRPr="00ED1B91">
              <w:rPr>
                <w:rFonts w:ascii="Arial Narrow" w:hAnsi="Arial Narrow" w:cs="Arial"/>
                <w:sz w:val="20"/>
                <w:szCs w:val="20"/>
              </w:rPr>
              <w:t xml:space="preserve"> igrališta</w:t>
            </w:r>
          </w:p>
          <w:p w14:paraId="3CC6FFEC" w14:textId="6604ED09" w:rsidR="00ED1B91" w:rsidRPr="00ED1B91" w:rsidRDefault="00ED1B91" w:rsidP="00ED1B91">
            <w:pPr>
              <w:pStyle w:val="ListParagraph"/>
              <w:numPr>
                <w:ilvl w:val="0"/>
                <w:numId w:val="6"/>
              </w:numPr>
              <w:ind w:left="342" w:hanging="342"/>
              <w:rPr>
                <w:rFonts w:ascii="Arial Narrow" w:hAnsi="Arial Narrow" w:cs="Arial"/>
                <w:sz w:val="20"/>
                <w:szCs w:val="20"/>
              </w:rPr>
            </w:pPr>
            <w:r w:rsidRPr="00ED1B91">
              <w:rPr>
                <w:rFonts w:ascii="Arial Narrow" w:hAnsi="Arial Narrow" w:cs="Arial"/>
                <w:sz w:val="20"/>
                <w:szCs w:val="20"/>
              </w:rPr>
              <w:t>sportsk</w:t>
            </w:r>
            <w:r w:rsidR="00005510">
              <w:rPr>
                <w:rFonts w:ascii="Arial Narrow" w:hAnsi="Arial Narrow" w:cs="Arial"/>
                <w:sz w:val="20"/>
                <w:szCs w:val="20"/>
              </w:rPr>
              <w:t>a</w:t>
            </w:r>
            <w:r w:rsidRPr="00ED1B91">
              <w:rPr>
                <w:rFonts w:ascii="Arial Narrow" w:hAnsi="Arial Narrow" w:cs="Arial"/>
                <w:sz w:val="20"/>
                <w:szCs w:val="20"/>
              </w:rPr>
              <w:t xml:space="preserve"> građevin</w:t>
            </w:r>
            <w:r w:rsidR="00005510">
              <w:rPr>
                <w:rFonts w:ascii="Arial Narrow" w:hAnsi="Arial Narrow" w:cs="Arial"/>
                <w:sz w:val="20"/>
                <w:szCs w:val="20"/>
              </w:rPr>
              <w:t>a</w:t>
            </w:r>
            <w:r w:rsidR="00DB10AF">
              <w:rPr>
                <w:rFonts w:ascii="Arial Narrow" w:hAnsi="Arial Narrow" w:cs="Arial"/>
                <w:sz w:val="20"/>
                <w:szCs w:val="20"/>
              </w:rPr>
              <w:t xml:space="preserve"> (natkrivrenih i otvorenih terena)</w:t>
            </w:r>
          </w:p>
          <w:p w14:paraId="3954C43F" w14:textId="31932952" w:rsidR="00ED1B91" w:rsidRPr="00ED1B91" w:rsidRDefault="00ED1B91" w:rsidP="00ED1B91">
            <w:pPr>
              <w:pStyle w:val="ListParagraph"/>
              <w:numPr>
                <w:ilvl w:val="0"/>
                <w:numId w:val="6"/>
              </w:numPr>
              <w:ind w:left="342" w:hanging="342"/>
              <w:rPr>
                <w:rFonts w:ascii="Arial Narrow" w:hAnsi="Arial Narrow" w:cs="Arial"/>
                <w:sz w:val="20"/>
                <w:szCs w:val="20"/>
              </w:rPr>
            </w:pPr>
            <w:r w:rsidRPr="00ED1B91">
              <w:rPr>
                <w:rFonts w:ascii="Arial Narrow" w:hAnsi="Arial Narrow" w:cs="Arial"/>
                <w:sz w:val="20"/>
                <w:szCs w:val="20"/>
              </w:rPr>
              <w:t>objekt za slatkovodni sportski ribolov (ribički dom, nadstrešnica i drugo)</w:t>
            </w:r>
          </w:p>
          <w:p w14:paraId="03F9719E" w14:textId="5343C875" w:rsidR="00ED1B91" w:rsidRPr="00ED1B91" w:rsidRDefault="00ED1B91" w:rsidP="00ED1B91">
            <w:pPr>
              <w:pStyle w:val="ListParagraph"/>
              <w:numPr>
                <w:ilvl w:val="0"/>
                <w:numId w:val="6"/>
              </w:numPr>
              <w:ind w:left="342" w:hanging="342"/>
              <w:rPr>
                <w:rFonts w:ascii="Arial Narrow" w:hAnsi="Arial Narrow" w:cs="Arial"/>
                <w:sz w:val="20"/>
                <w:szCs w:val="20"/>
              </w:rPr>
            </w:pPr>
            <w:r w:rsidRPr="00ED1B91">
              <w:rPr>
                <w:rFonts w:ascii="Arial Narrow" w:hAnsi="Arial Narrow" w:cs="Arial"/>
                <w:sz w:val="20"/>
                <w:szCs w:val="20"/>
              </w:rPr>
              <w:t>rekreacijsk</w:t>
            </w:r>
            <w:r w:rsidR="00005510">
              <w:rPr>
                <w:rFonts w:ascii="Arial Narrow" w:hAnsi="Arial Narrow" w:cs="Arial"/>
                <w:sz w:val="20"/>
                <w:szCs w:val="20"/>
              </w:rPr>
              <w:t>a</w:t>
            </w:r>
            <w:r w:rsidRPr="00ED1B91">
              <w:rPr>
                <w:rFonts w:ascii="Arial Narrow" w:hAnsi="Arial Narrow" w:cs="Arial"/>
                <w:sz w:val="20"/>
                <w:szCs w:val="20"/>
              </w:rPr>
              <w:t xml:space="preserve"> zon</w:t>
            </w:r>
            <w:r w:rsidR="00005510">
              <w:rPr>
                <w:rFonts w:ascii="Arial Narrow" w:hAnsi="Arial Narrow" w:cs="Arial"/>
                <w:sz w:val="20"/>
                <w:szCs w:val="20"/>
              </w:rPr>
              <w:t>a</w:t>
            </w:r>
            <w:r w:rsidRPr="00ED1B91">
              <w:rPr>
                <w:rFonts w:ascii="Arial Narrow" w:hAnsi="Arial Narrow" w:cs="Arial"/>
                <w:sz w:val="20"/>
                <w:szCs w:val="20"/>
              </w:rPr>
              <w:t xml:space="preserve"> na rijekama i jezerima</w:t>
            </w:r>
          </w:p>
          <w:p w14:paraId="13886DE1" w14:textId="1D1F0628" w:rsidR="00ED1B91" w:rsidRPr="00ED1B91" w:rsidRDefault="00ED1B91" w:rsidP="00ED1B91">
            <w:pPr>
              <w:pStyle w:val="ListParagraph"/>
              <w:numPr>
                <w:ilvl w:val="0"/>
                <w:numId w:val="6"/>
              </w:numPr>
              <w:ind w:left="342" w:hanging="342"/>
              <w:rPr>
                <w:rFonts w:ascii="Arial Narrow" w:hAnsi="Arial Narrow" w:cs="Arial"/>
                <w:sz w:val="20"/>
                <w:szCs w:val="20"/>
              </w:rPr>
            </w:pPr>
            <w:r w:rsidRPr="00ED1B91">
              <w:rPr>
                <w:rFonts w:ascii="Arial Narrow" w:hAnsi="Arial Narrow" w:cs="Arial"/>
                <w:sz w:val="20"/>
                <w:szCs w:val="20"/>
              </w:rPr>
              <w:t>biciklističk</w:t>
            </w:r>
            <w:r w:rsidR="00005510">
              <w:rPr>
                <w:rFonts w:ascii="Arial Narrow" w:hAnsi="Arial Narrow" w:cs="Arial"/>
                <w:sz w:val="20"/>
                <w:szCs w:val="20"/>
              </w:rPr>
              <w:t>a</w:t>
            </w:r>
            <w:r w:rsidRPr="00ED1B91">
              <w:rPr>
                <w:rFonts w:ascii="Arial Narrow" w:hAnsi="Arial Narrow" w:cs="Arial"/>
                <w:sz w:val="20"/>
                <w:szCs w:val="20"/>
              </w:rPr>
              <w:t xml:space="preserve"> staz</w:t>
            </w:r>
            <w:r w:rsidR="00005510">
              <w:rPr>
                <w:rFonts w:ascii="Arial Narrow" w:hAnsi="Arial Narrow" w:cs="Arial"/>
                <w:sz w:val="20"/>
                <w:szCs w:val="20"/>
              </w:rPr>
              <w:t>a</w:t>
            </w:r>
            <w:r w:rsidRPr="00ED1B91">
              <w:rPr>
                <w:rFonts w:ascii="Arial Narrow" w:hAnsi="Arial Narrow" w:cs="Arial"/>
                <w:sz w:val="20"/>
                <w:szCs w:val="20"/>
              </w:rPr>
              <w:t xml:space="preserve"> (koja nije sastavni dio ceste)</w:t>
            </w:r>
          </w:p>
          <w:p w14:paraId="73EBFC0B" w14:textId="1B88917D" w:rsidR="00ED1B91" w:rsidRPr="00ED1B91" w:rsidRDefault="00ED1B91" w:rsidP="00ED1B91">
            <w:pPr>
              <w:pStyle w:val="ListParagraph"/>
              <w:numPr>
                <w:ilvl w:val="0"/>
                <w:numId w:val="6"/>
              </w:numPr>
              <w:ind w:left="342" w:hanging="342"/>
              <w:rPr>
                <w:rFonts w:ascii="Arial Narrow" w:hAnsi="Arial Narrow" w:cs="Arial"/>
                <w:sz w:val="20"/>
                <w:szCs w:val="20"/>
              </w:rPr>
            </w:pPr>
            <w:r w:rsidRPr="00ED1B91">
              <w:rPr>
                <w:rFonts w:ascii="Arial Narrow" w:hAnsi="Arial Narrow" w:cs="Arial"/>
                <w:sz w:val="20"/>
                <w:szCs w:val="20"/>
              </w:rPr>
              <w:t>tematski put</w:t>
            </w:r>
            <w:r w:rsidR="002F38AD">
              <w:rPr>
                <w:rFonts w:ascii="Arial Narrow" w:hAnsi="Arial Narrow" w:cs="Arial"/>
                <w:sz w:val="20"/>
                <w:szCs w:val="20"/>
              </w:rPr>
              <w:t xml:space="preserve"> </w:t>
            </w:r>
            <w:r w:rsidRPr="00ED1B91">
              <w:rPr>
                <w:rFonts w:ascii="Arial Narrow" w:hAnsi="Arial Narrow" w:cs="Arial"/>
                <w:sz w:val="20"/>
                <w:szCs w:val="20"/>
              </w:rPr>
              <w:t>i park</w:t>
            </w:r>
          </w:p>
          <w:p w14:paraId="3F3131C0" w14:textId="6893F8AC" w:rsidR="00ED1B91" w:rsidRPr="00ED1B91" w:rsidRDefault="00ED1B91" w:rsidP="00ED1B91">
            <w:pPr>
              <w:pStyle w:val="ListParagraph"/>
              <w:numPr>
                <w:ilvl w:val="0"/>
                <w:numId w:val="6"/>
              </w:numPr>
              <w:ind w:left="342"/>
              <w:rPr>
                <w:rFonts w:ascii="Arial Narrow" w:hAnsi="Arial Narrow" w:cs="Arial"/>
                <w:sz w:val="20"/>
                <w:szCs w:val="20"/>
              </w:rPr>
            </w:pPr>
            <w:r w:rsidRPr="00ED1B91">
              <w:rPr>
                <w:rFonts w:ascii="Arial Narrow" w:hAnsi="Arial Narrow" w:cs="Arial"/>
                <w:sz w:val="20"/>
                <w:szCs w:val="20"/>
              </w:rPr>
              <w:t>građevin</w:t>
            </w:r>
            <w:r w:rsidR="00005510">
              <w:rPr>
                <w:rFonts w:ascii="Arial Narrow" w:hAnsi="Arial Narrow" w:cs="Arial"/>
                <w:sz w:val="20"/>
                <w:szCs w:val="20"/>
              </w:rPr>
              <w:t>a</w:t>
            </w:r>
            <w:r w:rsidRPr="00ED1B91">
              <w:rPr>
                <w:rFonts w:ascii="Arial Narrow" w:hAnsi="Arial Narrow" w:cs="Arial"/>
                <w:sz w:val="20"/>
                <w:szCs w:val="20"/>
              </w:rPr>
              <w:t xml:space="preserve"> za ostvarivanje organizirane njege, odgoja, obrazovanja i zaštite djece do polaska u osnovnu školu (dječji vrtić, rekonstrukcija i opremanje prostora za izvođenje programa predškole u osnovnoj školi te rekonstrukcija i opremanje prostora za igraonicu pri knjižnici, zdravstvenoj, socijalnoj, kulturnoj i sportskoj ustanovi, udruzi te drugoj pravnoj osobi u kojima se provode kraći programi odgojno-obrazovnog rada s djecom rane i predškolske dobi)</w:t>
            </w:r>
          </w:p>
          <w:p w14:paraId="5D4E610C" w14:textId="6226007A" w:rsidR="00ED1B91" w:rsidRPr="00DB10AF" w:rsidRDefault="00ED1B91" w:rsidP="00DB10AF">
            <w:pPr>
              <w:pStyle w:val="ListParagraph"/>
              <w:numPr>
                <w:ilvl w:val="0"/>
                <w:numId w:val="6"/>
              </w:numPr>
              <w:ind w:left="342"/>
              <w:rPr>
                <w:rFonts w:ascii="Arial Narrow" w:hAnsi="Arial Narrow" w:cs="Arial"/>
                <w:sz w:val="20"/>
                <w:szCs w:val="20"/>
              </w:rPr>
            </w:pPr>
            <w:r w:rsidRPr="00ED1B91">
              <w:rPr>
                <w:rFonts w:ascii="Arial Narrow" w:hAnsi="Arial Narrow" w:cs="Arial"/>
                <w:sz w:val="20"/>
                <w:szCs w:val="20"/>
              </w:rPr>
              <w:t>javn</w:t>
            </w:r>
            <w:r w:rsidR="00005510">
              <w:rPr>
                <w:rFonts w:ascii="Arial Narrow" w:hAnsi="Arial Narrow" w:cs="Arial"/>
                <w:sz w:val="20"/>
                <w:szCs w:val="20"/>
              </w:rPr>
              <w:t>a</w:t>
            </w:r>
            <w:r w:rsidRPr="00ED1B91">
              <w:rPr>
                <w:rFonts w:ascii="Arial Narrow" w:hAnsi="Arial Narrow" w:cs="Arial"/>
                <w:sz w:val="20"/>
                <w:szCs w:val="20"/>
              </w:rPr>
              <w:t xml:space="preserve"> zelen</w:t>
            </w:r>
            <w:r w:rsidR="00005510">
              <w:rPr>
                <w:rFonts w:ascii="Arial Narrow" w:hAnsi="Arial Narrow" w:cs="Arial"/>
                <w:sz w:val="20"/>
                <w:szCs w:val="20"/>
              </w:rPr>
              <w:t>a</w:t>
            </w:r>
            <w:r w:rsidRPr="00ED1B91">
              <w:rPr>
                <w:rFonts w:ascii="Arial Narrow" w:hAnsi="Arial Narrow" w:cs="Arial"/>
                <w:sz w:val="20"/>
                <w:szCs w:val="20"/>
              </w:rPr>
              <w:t xml:space="preserve"> površin</w:t>
            </w:r>
            <w:r w:rsidR="00005510">
              <w:rPr>
                <w:rFonts w:ascii="Arial Narrow" w:hAnsi="Arial Narrow" w:cs="Arial"/>
                <w:sz w:val="20"/>
                <w:szCs w:val="20"/>
              </w:rPr>
              <w:t>a</w:t>
            </w:r>
            <w:r w:rsidRPr="00ED1B91">
              <w:rPr>
                <w:rFonts w:ascii="Arial Narrow" w:hAnsi="Arial Narrow" w:cs="Arial"/>
                <w:sz w:val="20"/>
                <w:szCs w:val="20"/>
              </w:rPr>
              <w:t xml:space="preserve"> (park i slično)</w:t>
            </w:r>
            <w:r w:rsidR="00DB10AF" w:rsidRPr="00DB10AF">
              <w:rPr>
                <w:rFonts w:ascii="Arial Narrow" w:hAnsi="Arial Narrow" w:cs="Arial"/>
                <w:sz w:val="20"/>
                <w:szCs w:val="20"/>
              </w:rPr>
              <w:t>, isključujući građevine koje se nalaze uz javnu zelenu površinu koje nisu u svrhu javnih zelenih površina</w:t>
            </w:r>
          </w:p>
          <w:p w14:paraId="22EE0272" w14:textId="3E289568" w:rsidR="00ED1B91" w:rsidRPr="00ED1B91" w:rsidRDefault="00ED1B91" w:rsidP="00ED1B91">
            <w:pPr>
              <w:pStyle w:val="ListParagraph"/>
              <w:numPr>
                <w:ilvl w:val="0"/>
                <w:numId w:val="6"/>
              </w:numPr>
              <w:ind w:left="342"/>
              <w:rPr>
                <w:rFonts w:ascii="Arial Narrow" w:hAnsi="Arial Narrow" w:cs="Arial"/>
                <w:sz w:val="20"/>
                <w:szCs w:val="20"/>
              </w:rPr>
            </w:pPr>
            <w:r w:rsidRPr="00ED1B91">
              <w:rPr>
                <w:rFonts w:ascii="Arial Narrow" w:hAnsi="Arial Narrow" w:cs="Arial"/>
                <w:sz w:val="20"/>
                <w:szCs w:val="20"/>
              </w:rPr>
              <w:t>pješačk</w:t>
            </w:r>
            <w:r w:rsidR="00005510">
              <w:rPr>
                <w:rFonts w:ascii="Arial Narrow" w:hAnsi="Arial Narrow" w:cs="Arial"/>
                <w:sz w:val="20"/>
                <w:szCs w:val="20"/>
              </w:rPr>
              <w:t>a</w:t>
            </w:r>
            <w:r w:rsidRPr="00ED1B91">
              <w:rPr>
                <w:rFonts w:ascii="Arial Narrow" w:hAnsi="Arial Narrow" w:cs="Arial"/>
                <w:sz w:val="20"/>
                <w:szCs w:val="20"/>
              </w:rPr>
              <w:t xml:space="preserve"> staz</w:t>
            </w:r>
            <w:r w:rsidR="00005510">
              <w:rPr>
                <w:rFonts w:ascii="Arial Narrow" w:hAnsi="Arial Narrow" w:cs="Arial"/>
                <w:sz w:val="20"/>
                <w:szCs w:val="20"/>
              </w:rPr>
              <w:t>a</w:t>
            </w:r>
            <w:r w:rsidRPr="00ED1B91">
              <w:rPr>
                <w:rFonts w:ascii="Arial Narrow" w:hAnsi="Arial Narrow" w:cs="Arial"/>
                <w:sz w:val="20"/>
                <w:szCs w:val="20"/>
              </w:rPr>
              <w:t xml:space="preserve"> (koja nije sastavni dio ceste)</w:t>
            </w:r>
          </w:p>
          <w:p w14:paraId="1FE09746" w14:textId="26F77710" w:rsidR="00ED1B91" w:rsidRPr="00ED1B91" w:rsidRDefault="00ED1B91" w:rsidP="00ED1B91">
            <w:pPr>
              <w:pStyle w:val="ListParagraph"/>
              <w:numPr>
                <w:ilvl w:val="0"/>
                <w:numId w:val="6"/>
              </w:numPr>
              <w:ind w:left="342"/>
              <w:rPr>
                <w:rFonts w:ascii="Arial Narrow" w:hAnsi="Arial Narrow" w:cs="Arial"/>
                <w:sz w:val="20"/>
                <w:szCs w:val="20"/>
              </w:rPr>
            </w:pPr>
            <w:r w:rsidRPr="00ED1B91">
              <w:rPr>
                <w:rFonts w:ascii="Arial Narrow" w:hAnsi="Arial Narrow" w:cs="Arial"/>
                <w:sz w:val="20"/>
                <w:szCs w:val="20"/>
              </w:rPr>
              <w:t>pješačk</w:t>
            </w:r>
            <w:r w:rsidR="00005510">
              <w:rPr>
                <w:rFonts w:ascii="Arial Narrow" w:hAnsi="Arial Narrow" w:cs="Arial"/>
                <w:sz w:val="20"/>
                <w:szCs w:val="20"/>
              </w:rPr>
              <w:t>a</w:t>
            </w:r>
            <w:r w:rsidRPr="00ED1B91">
              <w:rPr>
                <w:rFonts w:ascii="Arial Narrow" w:hAnsi="Arial Narrow" w:cs="Arial"/>
                <w:sz w:val="20"/>
                <w:szCs w:val="20"/>
              </w:rPr>
              <w:t xml:space="preserve"> zon</w:t>
            </w:r>
            <w:r w:rsidR="00005510">
              <w:rPr>
                <w:rFonts w:ascii="Arial Narrow" w:hAnsi="Arial Narrow" w:cs="Arial"/>
                <w:sz w:val="20"/>
                <w:szCs w:val="20"/>
              </w:rPr>
              <w:t>a</w:t>
            </w:r>
            <w:r w:rsidR="00DB10AF">
              <w:rPr>
                <w:rFonts w:ascii="Arial Narrow" w:hAnsi="Arial Narrow" w:cs="Arial"/>
                <w:sz w:val="20"/>
                <w:szCs w:val="20"/>
              </w:rPr>
              <w:t>,</w:t>
            </w:r>
            <w:r w:rsidR="00DB10AF" w:rsidRPr="00DB10AF">
              <w:rPr>
                <w:rFonts w:ascii="Arial Narrow" w:hAnsi="Arial Narrow" w:cs="Arial"/>
                <w:sz w:val="20"/>
                <w:szCs w:val="20"/>
              </w:rPr>
              <w:t xml:space="preserve"> isključujući zgrade koje se nalaze uz pješačku zonu</w:t>
            </w:r>
          </w:p>
          <w:p w14:paraId="06181354" w14:textId="781318F0" w:rsidR="00ED1B91" w:rsidRPr="00ED1B91" w:rsidRDefault="00ED1B91" w:rsidP="00ED1B91">
            <w:pPr>
              <w:pStyle w:val="ListParagraph"/>
              <w:numPr>
                <w:ilvl w:val="0"/>
                <w:numId w:val="6"/>
              </w:numPr>
              <w:ind w:left="342"/>
              <w:rPr>
                <w:rFonts w:ascii="Arial Narrow" w:hAnsi="Arial Narrow" w:cs="Arial"/>
                <w:sz w:val="20"/>
                <w:szCs w:val="20"/>
              </w:rPr>
            </w:pPr>
            <w:r w:rsidRPr="00ED1B91">
              <w:rPr>
                <w:rFonts w:ascii="Arial Narrow" w:hAnsi="Arial Narrow" w:cs="Arial"/>
                <w:sz w:val="20"/>
                <w:szCs w:val="20"/>
              </w:rPr>
              <w:t>otvoren</w:t>
            </w:r>
            <w:r w:rsidR="00005510">
              <w:rPr>
                <w:rFonts w:ascii="Arial Narrow" w:hAnsi="Arial Narrow" w:cs="Arial"/>
                <w:sz w:val="20"/>
                <w:szCs w:val="20"/>
              </w:rPr>
              <w:t>i</w:t>
            </w:r>
            <w:r w:rsidRPr="00ED1B91">
              <w:rPr>
                <w:rFonts w:ascii="Arial Narrow" w:hAnsi="Arial Narrow" w:cs="Arial"/>
                <w:sz w:val="20"/>
                <w:szCs w:val="20"/>
              </w:rPr>
              <w:t xml:space="preserve"> odvodn</w:t>
            </w:r>
            <w:r w:rsidR="00005510">
              <w:rPr>
                <w:rFonts w:ascii="Arial Narrow" w:hAnsi="Arial Narrow" w:cs="Arial"/>
                <w:sz w:val="20"/>
                <w:szCs w:val="20"/>
              </w:rPr>
              <w:t>i</w:t>
            </w:r>
            <w:r w:rsidRPr="00ED1B91">
              <w:rPr>
                <w:rFonts w:ascii="Arial Narrow" w:hAnsi="Arial Narrow" w:cs="Arial"/>
                <w:sz w:val="20"/>
                <w:szCs w:val="20"/>
              </w:rPr>
              <w:t xml:space="preserve"> kanal (koji nije sastavni dio ceste)</w:t>
            </w:r>
          </w:p>
          <w:p w14:paraId="64AA2826" w14:textId="0FB0AA73" w:rsidR="00ED1B91" w:rsidRPr="00ED1B91" w:rsidRDefault="00ED1B91" w:rsidP="00ED1B91">
            <w:pPr>
              <w:pStyle w:val="ListParagraph"/>
              <w:numPr>
                <w:ilvl w:val="0"/>
                <w:numId w:val="6"/>
              </w:numPr>
              <w:ind w:left="342"/>
              <w:rPr>
                <w:rFonts w:ascii="Arial Narrow" w:hAnsi="Arial Narrow" w:cs="Arial"/>
                <w:sz w:val="20"/>
                <w:szCs w:val="20"/>
              </w:rPr>
            </w:pPr>
            <w:r w:rsidRPr="00ED1B91">
              <w:rPr>
                <w:rFonts w:ascii="Arial Narrow" w:hAnsi="Arial Narrow" w:cs="Arial"/>
                <w:sz w:val="20"/>
                <w:szCs w:val="20"/>
              </w:rPr>
              <w:t>groblj</w:t>
            </w:r>
            <w:r w:rsidR="00005510">
              <w:rPr>
                <w:rFonts w:ascii="Arial Narrow" w:hAnsi="Arial Narrow" w:cs="Arial"/>
                <w:sz w:val="20"/>
                <w:szCs w:val="20"/>
              </w:rPr>
              <w:t>e</w:t>
            </w:r>
            <w:r w:rsidRPr="00ED1B91">
              <w:rPr>
                <w:rFonts w:ascii="Arial Narrow" w:hAnsi="Arial Narrow" w:cs="Arial"/>
                <w:sz w:val="20"/>
                <w:szCs w:val="20"/>
              </w:rPr>
              <w:t xml:space="preserve"> (komunalna infrastruktura i prateće građevine)</w:t>
            </w:r>
          </w:p>
          <w:p w14:paraId="6ED32134" w14:textId="7A82A979" w:rsidR="00ED1B91" w:rsidRPr="00ED1B91" w:rsidRDefault="00ED1B91" w:rsidP="00ED1B91">
            <w:pPr>
              <w:pStyle w:val="ListParagraph"/>
              <w:numPr>
                <w:ilvl w:val="0"/>
                <w:numId w:val="6"/>
              </w:numPr>
              <w:ind w:left="342"/>
              <w:rPr>
                <w:rFonts w:ascii="Arial Narrow" w:hAnsi="Arial Narrow" w:cs="Arial"/>
                <w:sz w:val="20"/>
                <w:szCs w:val="20"/>
              </w:rPr>
            </w:pPr>
            <w:r w:rsidRPr="00ED1B91">
              <w:rPr>
                <w:rFonts w:ascii="Arial Narrow" w:hAnsi="Arial Narrow" w:cs="Arial"/>
                <w:sz w:val="20"/>
                <w:szCs w:val="20"/>
              </w:rPr>
              <w:t>tržnic</w:t>
            </w:r>
            <w:r w:rsidR="00005510">
              <w:rPr>
                <w:rFonts w:ascii="Arial Narrow" w:hAnsi="Arial Narrow" w:cs="Arial"/>
                <w:sz w:val="20"/>
                <w:szCs w:val="20"/>
              </w:rPr>
              <w:t>a</w:t>
            </w:r>
            <w:r w:rsidRPr="00ED1B91">
              <w:rPr>
                <w:rFonts w:ascii="Arial Narrow" w:hAnsi="Arial Narrow" w:cs="Arial"/>
                <w:sz w:val="20"/>
                <w:szCs w:val="20"/>
              </w:rPr>
              <w:t xml:space="preserve"> </w:t>
            </w:r>
          </w:p>
          <w:p w14:paraId="34ADBB35" w14:textId="1AFA3C01" w:rsidR="00ED1B91" w:rsidRPr="00ED1B91" w:rsidRDefault="00ED1B91" w:rsidP="00ED1B91">
            <w:pPr>
              <w:pStyle w:val="ListParagraph"/>
              <w:numPr>
                <w:ilvl w:val="0"/>
                <w:numId w:val="6"/>
              </w:numPr>
              <w:ind w:left="342"/>
              <w:rPr>
                <w:rFonts w:ascii="Arial Narrow" w:hAnsi="Arial Narrow" w:cs="Arial"/>
                <w:sz w:val="20"/>
                <w:szCs w:val="20"/>
              </w:rPr>
            </w:pPr>
            <w:r w:rsidRPr="00ED1B91">
              <w:rPr>
                <w:rFonts w:ascii="Arial Narrow" w:hAnsi="Arial Narrow" w:cs="Arial"/>
                <w:sz w:val="20"/>
                <w:szCs w:val="20"/>
              </w:rPr>
              <w:t>javn</w:t>
            </w:r>
            <w:r w:rsidR="00005510">
              <w:rPr>
                <w:rFonts w:ascii="Arial Narrow" w:hAnsi="Arial Narrow" w:cs="Arial"/>
                <w:sz w:val="20"/>
                <w:szCs w:val="20"/>
              </w:rPr>
              <w:t>a</w:t>
            </w:r>
            <w:r w:rsidRPr="00ED1B91">
              <w:rPr>
                <w:rFonts w:ascii="Arial Narrow" w:hAnsi="Arial Narrow" w:cs="Arial"/>
                <w:sz w:val="20"/>
                <w:szCs w:val="20"/>
              </w:rPr>
              <w:t xml:space="preserve"> prometn</w:t>
            </w:r>
            <w:r w:rsidR="00005510">
              <w:rPr>
                <w:rFonts w:ascii="Arial Narrow" w:hAnsi="Arial Narrow" w:cs="Arial"/>
                <w:sz w:val="20"/>
                <w:szCs w:val="20"/>
              </w:rPr>
              <w:t>a</w:t>
            </w:r>
            <w:r w:rsidRPr="00ED1B91">
              <w:rPr>
                <w:rFonts w:ascii="Arial Narrow" w:hAnsi="Arial Narrow" w:cs="Arial"/>
                <w:sz w:val="20"/>
                <w:szCs w:val="20"/>
              </w:rPr>
              <w:t xml:space="preserve"> površi</w:t>
            </w:r>
            <w:r w:rsidR="00005510">
              <w:rPr>
                <w:rFonts w:ascii="Arial Narrow" w:hAnsi="Arial Narrow" w:cs="Arial"/>
                <w:sz w:val="20"/>
                <w:szCs w:val="20"/>
              </w:rPr>
              <w:t>a</w:t>
            </w:r>
            <w:r w:rsidRPr="00ED1B91">
              <w:rPr>
                <w:rFonts w:ascii="Arial Narrow" w:hAnsi="Arial Narrow" w:cs="Arial"/>
                <w:sz w:val="20"/>
                <w:szCs w:val="20"/>
              </w:rPr>
              <w:t>e (trg, pothodnik, nadvožnjak, javne stube i prolaz koji nisu sastavni dio ceste)</w:t>
            </w:r>
          </w:p>
          <w:p w14:paraId="07F3A8B7" w14:textId="0CDCA29F" w:rsidR="00ED1B91" w:rsidRPr="00ED1B91" w:rsidRDefault="00ED1B91" w:rsidP="00ED1B91">
            <w:pPr>
              <w:pStyle w:val="ListParagraph"/>
              <w:numPr>
                <w:ilvl w:val="0"/>
                <w:numId w:val="6"/>
              </w:numPr>
              <w:ind w:left="342"/>
              <w:rPr>
                <w:rFonts w:ascii="Arial Narrow" w:hAnsi="Arial Narrow" w:cs="Arial"/>
                <w:sz w:val="20"/>
                <w:szCs w:val="20"/>
              </w:rPr>
            </w:pPr>
            <w:r w:rsidRPr="00ED1B91">
              <w:rPr>
                <w:rFonts w:ascii="Arial Narrow" w:hAnsi="Arial Narrow" w:cs="Arial"/>
                <w:sz w:val="20"/>
                <w:szCs w:val="20"/>
              </w:rPr>
              <w:t>građevi</w:t>
            </w:r>
            <w:r w:rsidR="00005510">
              <w:rPr>
                <w:rFonts w:ascii="Arial Narrow" w:hAnsi="Arial Narrow" w:cs="Arial"/>
                <w:sz w:val="20"/>
                <w:szCs w:val="20"/>
              </w:rPr>
              <w:t>a</w:t>
            </w:r>
            <w:r w:rsidRPr="00ED1B91">
              <w:rPr>
                <w:rFonts w:ascii="Arial Narrow" w:hAnsi="Arial Narrow" w:cs="Arial"/>
                <w:sz w:val="20"/>
                <w:szCs w:val="20"/>
              </w:rPr>
              <w:t xml:space="preserve"> koja sadrži kombinaciju najmanje dvije od sljedećih vrsta projekata: vatrogasni dom i spremišta, društveni dom/kulturni centar, turističko informativni centar, dječji vrtić/igraonica (rekonstrukcija i opremanje prostora za igraonicu u kojima se provode kraći programi odgojno-obrazovnog rada s djecom rane i predškolske dobi) i </w:t>
            </w:r>
          </w:p>
          <w:p w14:paraId="4813F587" w14:textId="07576058" w:rsidR="00B36750" w:rsidRPr="00B36750" w:rsidRDefault="00ED1B91" w:rsidP="00005510">
            <w:pPr>
              <w:pStyle w:val="ListParagraph"/>
              <w:numPr>
                <w:ilvl w:val="0"/>
                <w:numId w:val="6"/>
              </w:numPr>
              <w:spacing w:after="0"/>
              <w:ind w:left="342"/>
              <w:contextualSpacing w:val="0"/>
              <w:rPr>
                <w:rFonts w:ascii="Arial Narrow" w:hAnsi="Arial Narrow" w:cs="Arial"/>
                <w:sz w:val="20"/>
                <w:szCs w:val="20"/>
              </w:rPr>
            </w:pPr>
            <w:r w:rsidRPr="00ED1B91">
              <w:rPr>
                <w:rFonts w:ascii="Arial Narrow" w:hAnsi="Arial Narrow" w:cs="Arial"/>
                <w:sz w:val="20"/>
                <w:szCs w:val="20"/>
              </w:rPr>
              <w:t>građevin</w:t>
            </w:r>
            <w:r w:rsidR="00005510">
              <w:rPr>
                <w:rFonts w:ascii="Arial Narrow" w:hAnsi="Arial Narrow" w:cs="Arial"/>
                <w:sz w:val="20"/>
                <w:szCs w:val="20"/>
              </w:rPr>
              <w:t>a</w:t>
            </w:r>
            <w:r w:rsidRPr="00ED1B91">
              <w:rPr>
                <w:rFonts w:ascii="Arial Narrow" w:hAnsi="Arial Narrow" w:cs="Arial"/>
                <w:sz w:val="20"/>
                <w:szCs w:val="20"/>
              </w:rPr>
              <w:t xml:space="preserve"> koja sadrži kombinaciju najmanje dvije od sljedećih vrsta projekata: biciklističke staze, tematskog puta i parka, javne zelene površine, pješačke staze, pješačke zone, javne prometne površine. </w:t>
            </w:r>
          </w:p>
        </w:tc>
      </w:tr>
      <w:tr w:rsidR="00B82E60" w:rsidRPr="00166D7E" w14:paraId="65139D74" w14:textId="77777777" w:rsidTr="00A32623">
        <w:trPr>
          <w:trHeight w:val="343"/>
        </w:trPr>
        <w:tc>
          <w:tcPr>
            <w:tcW w:w="918" w:type="dxa"/>
            <w:shd w:val="clear" w:color="auto" w:fill="DEEAF6" w:themeFill="accent1" w:themeFillTint="33"/>
            <w:vAlign w:val="center"/>
          </w:tcPr>
          <w:p w14:paraId="6972278E" w14:textId="456DE146"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1.5.</w:t>
            </w:r>
          </w:p>
        </w:tc>
        <w:tc>
          <w:tcPr>
            <w:tcW w:w="3046" w:type="dxa"/>
            <w:gridSpan w:val="2"/>
            <w:shd w:val="clear" w:color="auto" w:fill="DEEAF6" w:themeFill="accent1" w:themeFillTint="33"/>
            <w:vAlign w:val="center"/>
          </w:tcPr>
          <w:p w14:paraId="4FB49650" w14:textId="24FE2D58" w:rsidR="006F586A"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je podnio</w:t>
            </w:r>
            <w:r w:rsidR="00C931A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5B646D51" w14:textId="5DF7678F" w:rsidR="00B82E60"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Pr="00A66128">
              <w:rPr>
                <w:rFonts w:ascii="Arial Narrow" w:eastAsia="Calibri" w:hAnsi="Arial Narrow" w:cs="Arial"/>
                <w:b/>
                <w:i/>
                <w:sz w:val="18"/>
                <w:szCs w:val="18"/>
                <w:lang w:eastAsia="en-US"/>
              </w:rPr>
              <w:t>zadeb</w:t>
            </w:r>
            <w:r w:rsidR="00C931A1" w:rsidRPr="00A66128">
              <w:rPr>
                <w:rFonts w:ascii="Arial Narrow" w:eastAsia="Calibri" w:hAnsi="Arial Narrow" w:cs="Arial"/>
                <w:b/>
                <w:i/>
                <w:sz w:val="18"/>
                <w:szCs w:val="18"/>
                <w:lang w:eastAsia="en-US"/>
              </w:rPr>
              <w:t>ljati – bold</w:t>
            </w:r>
            <w:r w:rsidR="006F586A" w:rsidRPr="002F22D8">
              <w:rPr>
                <w:rFonts w:ascii="Arial Narrow" w:eastAsia="Calibri" w:hAnsi="Arial Narrow" w:cs="Arial"/>
                <w:i/>
                <w:sz w:val="18"/>
                <w:szCs w:val="18"/>
                <w:lang w:eastAsia="en-US"/>
              </w:rPr>
              <w:t xml:space="preserve"> odgovor</w:t>
            </w:r>
            <w:r w:rsidR="00C931A1">
              <w:rPr>
                <w:rFonts w:ascii="Arial Narrow" w:eastAsia="Calibri" w:hAnsi="Arial Narrow" w:cs="Arial"/>
                <w:b/>
                <w:i/>
                <w:sz w:val="20"/>
                <w:szCs w:val="20"/>
                <w:lang w:eastAsia="en-US"/>
              </w:rPr>
              <w:t>)</w:t>
            </w:r>
          </w:p>
        </w:tc>
        <w:tc>
          <w:tcPr>
            <w:tcW w:w="5382" w:type="dxa"/>
            <w:gridSpan w:val="4"/>
            <w:shd w:val="clear" w:color="auto" w:fill="auto"/>
            <w:vAlign w:val="center"/>
          </w:tcPr>
          <w:p w14:paraId="6163CC79" w14:textId="77777777" w:rsidR="00B82E60" w:rsidRDefault="00B82E60" w:rsidP="00B82E60">
            <w:pPr>
              <w:rPr>
                <w:rFonts w:ascii="Arial Narrow" w:hAnsi="Arial Narrow" w:cs="Arial"/>
                <w:sz w:val="20"/>
                <w:szCs w:val="20"/>
              </w:rPr>
            </w:pPr>
            <w:r w:rsidRPr="00B82E60">
              <w:rPr>
                <w:rFonts w:ascii="Arial Narrow" w:eastAsia="Calibri" w:hAnsi="Arial Narrow" w:cs="Arial"/>
                <w:sz w:val="20"/>
                <w:szCs w:val="20"/>
                <w:lang w:eastAsia="en-US"/>
              </w:rPr>
              <w:t>a)</w:t>
            </w:r>
            <w:r>
              <w:rPr>
                <w:rFonts w:ascii="Arial Narrow" w:hAnsi="Arial Narrow" w:cs="Arial"/>
                <w:sz w:val="20"/>
                <w:szCs w:val="20"/>
              </w:rPr>
              <w:t xml:space="preserve"> </w:t>
            </w:r>
            <w:r w:rsidRPr="00B82E60">
              <w:rPr>
                <w:rFonts w:ascii="Arial Narrow" w:hAnsi="Arial Narrow" w:cs="Arial"/>
                <w:sz w:val="20"/>
                <w:szCs w:val="20"/>
              </w:rPr>
              <w:t>jednu prijavu projekta</w:t>
            </w:r>
          </w:p>
          <w:p w14:paraId="74D28148" w14:textId="62044677" w:rsidR="00B82E60" w:rsidRDefault="00B82E60" w:rsidP="00B82E60">
            <w:pPr>
              <w:rPr>
                <w:rFonts w:ascii="Arial Narrow" w:hAnsi="Arial Narrow" w:cs="Arial"/>
                <w:sz w:val="20"/>
                <w:szCs w:val="20"/>
              </w:rPr>
            </w:pPr>
            <w:r>
              <w:rPr>
                <w:rFonts w:ascii="Arial Narrow" w:hAnsi="Arial Narrow" w:cs="Arial"/>
                <w:sz w:val="20"/>
                <w:szCs w:val="20"/>
              </w:rPr>
              <w:t xml:space="preserve">b) </w:t>
            </w:r>
            <w:r w:rsidR="00AE173B">
              <w:rPr>
                <w:rFonts w:ascii="Arial Narrow" w:hAnsi="Arial Narrow" w:cs="Arial"/>
                <w:sz w:val="20"/>
                <w:szCs w:val="20"/>
              </w:rPr>
              <w:t>dvije prijave projekta</w:t>
            </w:r>
          </w:p>
          <w:p w14:paraId="36C2AA7F" w14:textId="74110F9D" w:rsidR="00AE173B" w:rsidRPr="00B82E60" w:rsidRDefault="00AE173B" w:rsidP="00B82E60">
            <w:pPr>
              <w:rPr>
                <w:rFonts w:ascii="Arial Narrow" w:eastAsia="Calibri" w:hAnsi="Arial Narrow" w:cs="Arial"/>
                <w:sz w:val="20"/>
                <w:szCs w:val="20"/>
                <w:lang w:eastAsia="en-US"/>
              </w:rPr>
            </w:pPr>
            <w:r>
              <w:rPr>
                <w:rFonts w:ascii="Arial Narrow" w:hAnsi="Arial Narrow" w:cs="Arial"/>
                <w:sz w:val="20"/>
                <w:szCs w:val="20"/>
              </w:rPr>
              <w:t>c) više od dvije prijave projekata</w:t>
            </w:r>
          </w:p>
        </w:tc>
      </w:tr>
      <w:tr w:rsidR="00B82E60" w:rsidRPr="00166D7E" w14:paraId="77219B9E" w14:textId="77777777" w:rsidTr="00A32623">
        <w:trPr>
          <w:trHeight w:val="343"/>
        </w:trPr>
        <w:tc>
          <w:tcPr>
            <w:tcW w:w="918" w:type="dxa"/>
            <w:shd w:val="clear" w:color="auto" w:fill="DEEAF6" w:themeFill="accent1" w:themeFillTint="33"/>
            <w:vAlign w:val="center"/>
          </w:tcPr>
          <w:p w14:paraId="49FC8B5E" w14:textId="236820B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1.6.</w:t>
            </w:r>
          </w:p>
        </w:tc>
        <w:tc>
          <w:tcPr>
            <w:tcW w:w="3046" w:type="dxa"/>
            <w:gridSpan w:val="2"/>
            <w:shd w:val="clear" w:color="auto" w:fill="DEEAF6" w:themeFill="accent1" w:themeFillTint="33"/>
            <w:vAlign w:val="center"/>
          </w:tcPr>
          <w:p w14:paraId="32F15333" w14:textId="4931F072"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ima Odluku predstavničkog tijela jedinice lokalne samouprave o suglasnosti za provedbu projekta na području jedinice lokalne samouprave</w:t>
            </w:r>
            <w:r w:rsidRPr="00D71B27">
              <w:rPr>
                <w:rFonts w:ascii="Arial Narrow" w:eastAsia="Calibri" w:hAnsi="Arial Narrow" w:cs="Arial"/>
                <w:b/>
                <w:sz w:val="20"/>
                <w:szCs w:val="20"/>
                <w:lang w:eastAsia="en-US"/>
              </w:rPr>
              <w:t xml:space="preserve">: </w:t>
            </w:r>
          </w:p>
          <w:p w14:paraId="17DAA612" w14:textId="77777777" w:rsidR="007F3653" w:rsidRDefault="007F3653" w:rsidP="00C931A1">
            <w:pPr>
              <w:jc w:val="both"/>
              <w:rPr>
                <w:rFonts w:ascii="Arial Narrow" w:eastAsia="Calibri" w:hAnsi="Arial Narrow" w:cs="Arial"/>
                <w:sz w:val="20"/>
                <w:szCs w:val="20"/>
                <w:lang w:eastAsia="en-US"/>
              </w:rPr>
            </w:pPr>
            <w:r>
              <w:rPr>
                <w:rFonts w:ascii="Arial Narrow" w:eastAsia="Calibri" w:hAnsi="Arial Narrow" w:cs="Arial"/>
                <w:b/>
                <w:i/>
                <w:sz w:val="18"/>
                <w:szCs w:val="18"/>
                <w:lang w:eastAsia="en-US"/>
              </w:rPr>
              <w:t xml:space="preserve">(zadebljati – bold </w:t>
            </w:r>
            <w:r w:rsidRPr="002F22D8">
              <w:rPr>
                <w:rFonts w:ascii="Arial Narrow" w:eastAsia="Calibri" w:hAnsi="Arial Narrow" w:cs="Arial"/>
                <w:i/>
                <w:sz w:val="18"/>
                <w:szCs w:val="18"/>
                <w:lang w:eastAsia="en-US"/>
              </w:rPr>
              <w:t>odgovor</w:t>
            </w:r>
            <w:r>
              <w:rPr>
                <w:rFonts w:ascii="Arial Narrow" w:eastAsia="Calibri" w:hAnsi="Arial Narrow" w:cs="Arial"/>
                <w:b/>
                <w:i/>
                <w:sz w:val="18"/>
                <w:szCs w:val="18"/>
                <w:lang w:eastAsia="en-US"/>
              </w:rPr>
              <w:t>)</w:t>
            </w:r>
            <w:r w:rsidRPr="00D71B27" w:rsidDel="007A6B55">
              <w:rPr>
                <w:rFonts w:ascii="Arial Narrow" w:eastAsia="Calibri" w:hAnsi="Arial Narrow" w:cs="Arial"/>
                <w:sz w:val="20"/>
                <w:szCs w:val="20"/>
                <w:lang w:eastAsia="en-US"/>
              </w:rPr>
              <w:t xml:space="preserve"> </w:t>
            </w:r>
          </w:p>
          <w:p w14:paraId="6609530E" w14:textId="58FFC10B" w:rsidR="00ED1B91" w:rsidRPr="00C931A1" w:rsidRDefault="00B82E60" w:rsidP="00C931A1">
            <w:pPr>
              <w:jc w:val="both"/>
              <w:rPr>
                <w:rFonts w:ascii="Arial Narrow" w:eastAsia="Calibri" w:hAnsi="Arial Narrow" w:cs="Arial"/>
                <w:i/>
                <w:sz w:val="18"/>
                <w:szCs w:val="18"/>
                <w:lang w:eastAsia="en-US"/>
              </w:rPr>
            </w:pPr>
            <w:r w:rsidRPr="00C931A1">
              <w:rPr>
                <w:rFonts w:ascii="Arial Narrow" w:eastAsia="Calibri" w:hAnsi="Arial Narrow" w:cs="Arial"/>
                <w:i/>
                <w:sz w:val="18"/>
                <w:szCs w:val="18"/>
                <w:lang w:eastAsia="en-US"/>
              </w:rPr>
              <w:t xml:space="preserve">Odluku predstavničkog tijela jedinice lokalne samouprave o suglasnosti za provedbu projekta na području jedinice lokalne samouprave obavezno je dostaviti u </w:t>
            </w:r>
            <w:r w:rsidR="007F3653">
              <w:rPr>
                <w:rFonts w:ascii="Arial Narrow" w:eastAsia="Calibri" w:hAnsi="Arial Narrow" w:cs="Arial"/>
                <w:i/>
                <w:sz w:val="18"/>
                <w:szCs w:val="18"/>
                <w:lang w:eastAsia="en-US"/>
              </w:rPr>
              <w:t>p</w:t>
            </w:r>
            <w:r w:rsidRPr="00C931A1">
              <w:rPr>
                <w:rFonts w:ascii="Arial Narrow" w:eastAsia="Calibri" w:hAnsi="Arial Narrow" w:cs="Arial"/>
                <w:i/>
                <w:sz w:val="18"/>
                <w:szCs w:val="18"/>
                <w:lang w:eastAsia="en-US"/>
              </w:rPr>
              <w:t xml:space="preserve">rijavi projekta ovjerenu i potpisanu od </w:t>
            </w:r>
            <w:r w:rsidRPr="00C931A1">
              <w:rPr>
                <w:rFonts w:ascii="Arial Narrow" w:eastAsia="Calibri" w:hAnsi="Arial Narrow" w:cs="Arial"/>
                <w:i/>
                <w:sz w:val="18"/>
                <w:szCs w:val="18"/>
                <w:lang w:eastAsia="en-US"/>
              </w:rPr>
              <w:lastRenderedPageBreak/>
              <w:t xml:space="preserve">strane odgovorne osobe predstavničkog tijela te Prilog </w:t>
            </w:r>
            <w:r w:rsidR="007F3653">
              <w:rPr>
                <w:rFonts w:ascii="Arial Narrow" w:eastAsia="Calibri" w:hAnsi="Arial Narrow" w:cs="Arial"/>
                <w:i/>
                <w:sz w:val="18"/>
                <w:szCs w:val="18"/>
                <w:lang w:eastAsia="en-US"/>
              </w:rPr>
              <w:t xml:space="preserve">III. Natječaja </w:t>
            </w:r>
            <w:r w:rsidR="007F3653" w:rsidRPr="00C931A1">
              <w:rPr>
                <w:rFonts w:ascii="Arial Narrow" w:eastAsia="Calibri" w:hAnsi="Arial Narrow" w:cs="Arial"/>
                <w:i/>
                <w:sz w:val="18"/>
                <w:szCs w:val="18"/>
                <w:lang w:eastAsia="en-US"/>
              </w:rPr>
              <w:t xml:space="preserve">„Opis projekta/operacije“ </w:t>
            </w:r>
            <w:r w:rsidR="007F3653">
              <w:rPr>
                <w:rFonts w:ascii="Arial Narrow" w:eastAsia="Calibri" w:hAnsi="Arial Narrow" w:cs="Arial"/>
                <w:i/>
                <w:sz w:val="18"/>
                <w:szCs w:val="18"/>
                <w:lang w:eastAsia="en-US"/>
              </w:rPr>
              <w:t xml:space="preserve">koji se prilaže </w:t>
            </w:r>
            <w:r w:rsidRPr="00C931A1">
              <w:rPr>
                <w:rFonts w:ascii="Arial Narrow" w:eastAsia="Calibri" w:hAnsi="Arial Narrow" w:cs="Arial"/>
                <w:i/>
                <w:sz w:val="18"/>
                <w:szCs w:val="18"/>
                <w:lang w:eastAsia="en-US"/>
              </w:rPr>
              <w:t>uz Odluku. Prilog treba popuniti sukladno uputama i pojašnjenjima te ga dostaviti zajedno s Odlukom predstavničkog tijela jedinice lokalne samouprave</w:t>
            </w:r>
            <w:r w:rsidR="007F3653">
              <w:rPr>
                <w:rFonts w:ascii="Arial Narrow" w:eastAsia="Calibri" w:hAnsi="Arial Narrow" w:cs="Arial"/>
                <w:i/>
                <w:sz w:val="18"/>
                <w:szCs w:val="18"/>
                <w:lang w:eastAsia="en-US"/>
              </w:rPr>
              <w:t xml:space="preserve">. </w:t>
            </w:r>
            <w:r w:rsidRPr="00C931A1">
              <w:rPr>
                <w:rFonts w:ascii="Arial Narrow" w:eastAsia="Calibri" w:hAnsi="Arial Narrow" w:cs="Arial"/>
                <w:i/>
                <w:sz w:val="18"/>
                <w:szCs w:val="18"/>
                <w:lang w:eastAsia="en-US"/>
              </w:rPr>
              <w:t xml:space="preserve"> </w:t>
            </w:r>
          </w:p>
          <w:p w14:paraId="787B6D30" w14:textId="669DAB12" w:rsidR="00B82E60" w:rsidRPr="00C931A1" w:rsidRDefault="00B82E60" w:rsidP="00C931A1">
            <w:pPr>
              <w:jc w:val="both"/>
              <w:rPr>
                <w:rFonts w:ascii="Arial Narrow" w:eastAsia="Calibri" w:hAnsi="Arial Narrow" w:cs="Arial"/>
                <w:b/>
                <w:i/>
                <w:sz w:val="18"/>
                <w:szCs w:val="18"/>
                <w:lang w:eastAsia="en-US"/>
              </w:rPr>
            </w:pPr>
          </w:p>
        </w:tc>
        <w:tc>
          <w:tcPr>
            <w:tcW w:w="5382" w:type="dxa"/>
            <w:gridSpan w:val="4"/>
            <w:shd w:val="clear" w:color="auto" w:fill="auto"/>
            <w:vAlign w:val="center"/>
          </w:tcPr>
          <w:p w14:paraId="616A7854" w14:textId="77777777" w:rsidR="00B82E60" w:rsidRPr="00A66128" w:rsidRDefault="00B82E60" w:rsidP="00B82E60">
            <w:pPr>
              <w:rPr>
                <w:rFonts w:ascii="Arial Narrow" w:hAnsi="Arial Narrow" w:cs="Arial"/>
                <w:sz w:val="20"/>
                <w:szCs w:val="20"/>
              </w:rPr>
            </w:pPr>
            <w:r w:rsidRPr="00A66128">
              <w:rPr>
                <w:rFonts w:ascii="Arial Narrow" w:eastAsia="Calibri" w:hAnsi="Arial Narrow" w:cs="Arial"/>
                <w:sz w:val="20"/>
                <w:szCs w:val="20"/>
                <w:lang w:eastAsia="en-US"/>
              </w:rPr>
              <w:lastRenderedPageBreak/>
              <w:t>a)</w:t>
            </w:r>
            <w:r w:rsidRPr="00A66128">
              <w:rPr>
                <w:rFonts w:ascii="Arial Narrow" w:hAnsi="Arial Narrow" w:cs="Arial"/>
                <w:sz w:val="20"/>
                <w:szCs w:val="20"/>
              </w:rPr>
              <w:t xml:space="preserve"> DA</w:t>
            </w:r>
          </w:p>
          <w:p w14:paraId="7A5A5952" w14:textId="37D5F376" w:rsidR="00B82E60" w:rsidRPr="00A66128" w:rsidRDefault="00B82E60" w:rsidP="00B82E60">
            <w:pPr>
              <w:rPr>
                <w:rFonts w:ascii="Arial Narrow" w:eastAsia="Calibri" w:hAnsi="Arial Narrow" w:cs="Arial"/>
                <w:b/>
                <w:sz w:val="20"/>
                <w:szCs w:val="20"/>
                <w:lang w:eastAsia="en-US"/>
              </w:rPr>
            </w:pPr>
            <w:r w:rsidRPr="00A66128">
              <w:rPr>
                <w:rFonts w:ascii="Arial Narrow" w:hAnsi="Arial Narrow" w:cs="Arial"/>
                <w:sz w:val="20"/>
                <w:szCs w:val="20"/>
              </w:rPr>
              <w:t>b) NE</w:t>
            </w:r>
          </w:p>
        </w:tc>
      </w:tr>
      <w:tr w:rsidR="00B82E60" w:rsidRPr="00166D7E" w14:paraId="4303A137" w14:textId="77777777" w:rsidTr="00A32623">
        <w:trPr>
          <w:trHeight w:val="466"/>
        </w:trPr>
        <w:tc>
          <w:tcPr>
            <w:tcW w:w="918" w:type="dxa"/>
            <w:shd w:val="clear" w:color="auto" w:fill="DEEAF6" w:themeFill="accent1" w:themeFillTint="33"/>
            <w:vAlign w:val="center"/>
          </w:tcPr>
          <w:p w14:paraId="088CFA5F" w14:textId="6CBB974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1.7.</w:t>
            </w:r>
          </w:p>
        </w:tc>
        <w:tc>
          <w:tcPr>
            <w:tcW w:w="3046" w:type="dxa"/>
            <w:gridSpan w:val="2"/>
            <w:shd w:val="clear" w:color="auto" w:fill="DEEAF6" w:themeFill="accent1" w:themeFillTint="33"/>
            <w:vAlign w:val="center"/>
          </w:tcPr>
          <w:p w14:paraId="1261A1AC" w14:textId="5BB6D543"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za koji se traži sufinanciranje provodi se na prostoru LAG obuhvata</w:t>
            </w:r>
            <w:r w:rsidR="00C931A1">
              <w:rPr>
                <w:rFonts w:ascii="Arial Narrow" w:eastAsia="Calibri" w:hAnsi="Arial Narrow" w:cs="Arial"/>
                <w:b/>
                <w:sz w:val="20"/>
                <w:szCs w:val="20"/>
                <w:lang w:eastAsia="en-US"/>
              </w:rPr>
              <w:t>:</w:t>
            </w:r>
          </w:p>
          <w:p w14:paraId="236DBEEB" w14:textId="6658F48D" w:rsidR="00B82E60" w:rsidRPr="00C931A1" w:rsidRDefault="007F1BF1"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(zadebljati – bold</w:t>
            </w:r>
            <w:r w:rsidR="007F3653" w:rsidRPr="002F22D8">
              <w:rPr>
                <w:rFonts w:ascii="Arial Narrow" w:eastAsia="Calibri" w:hAnsi="Arial Narrow" w:cs="Arial"/>
                <w:i/>
                <w:sz w:val="18"/>
                <w:szCs w:val="18"/>
                <w:lang w:eastAsia="en-US"/>
              </w:rPr>
              <w:t xml:space="preserve"> odgovor</w:t>
            </w:r>
            <w:r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7DC83B59" w14:textId="6722B4AF"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DA</w:t>
            </w:r>
          </w:p>
          <w:p w14:paraId="1C59FB1F" w14:textId="3EA5BE41"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 NE</w:t>
            </w:r>
          </w:p>
        </w:tc>
      </w:tr>
      <w:tr w:rsidR="00A7327B" w:rsidRPr="00166D7E" w14:paraId="30C8816D" w14:textId="77777777" w:rsidTr="00A32623">
        <w:trPr>
          <w:trHeight w:val="343"/>
        </w:trPr>
        <w:tc>
          <w:tcPr>
            <w:tcW w:w="918" w:type="dxa"/>
            <w:shd w:val="clear" w:color="auto" w:fill="DEEAF6" w:themeFill="accent1" w:themeFillTint="33"/>
            <w:vAlign w:val="center"/>
          </w:tcPr>
          <w:p w14:paraId="305455D6" w14:textId="73A711E6" w:rsidR="00A7327B" w:rsidRPr="005370BC" w:rsidRDefault="00E446FC" w:rsidP="00E17D9A">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1.8</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7C207F1" w14:textId="3E667083" w:rsidR="00E446FC" w:rsidRDefault="00A7327B"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Ulaganje se provodi na područj</w:t>
            </w:r>
            <w:r w:rsidRPr="00A7327B">
              <w:rPr>
                <w:rFonts w:ascii="Arial Narrow" w:eastAsia="Calibri" w:hAnsi="Arial Narrow" w:cs="Arial"/>
                <w:b/>
                <w:sz w:val="20"/>
                <w:szCs w:val="20"/>
                <w:lang w:eastAsia="en-US"/>
              </w:rPr>
              <w:t>u</w:t>
            </w:r>
            <w:r w:rsidRPr="00A7327B">
              <w:rPr>
                <w:rFonts w:ascii="Arial Narrow" w:eastAsia="Calibri" w:hAnsi="Arial Narrow" w:cs="Arial"/>
                <w:sz w:val="20"/>
                <w:szCs w:val="20"/>
                <w:lang w:eastAsia="en-US"/>
              </w:rPr>
              <w:t xml:space="preserve">: </w:t>
            </w:r>
            <w:r>
              <w:rPr>
                <w:rFonts w:ascii="Arial Narrow" w:eastAsia="Calibri" w:hAnsi="Arial Narrow" w:cs="Arial"/>
                <w:b/>
                <w:sz w:val="20"/>
                <w:szCs w:val="20"/>
                <w:lang w:eastAsia="en-US"/>
              </w:rPr>
              <w:t>(</w:t>
            </w:r>
            <w:r w:rsidRPr="00A66128">
              <w:rPr>
                <w:rFonts w:ascii="Arial Narrow" w:eastAsia="Calibri" w:hAnsi="Arial Narrow" w:cs="Arial"/>
                <w:b/>
                <w:i/>
                <w:sz w:val="18"/>
                <w:szCs w:val="20"/>
                <w:lang w:eastAsia="en-US"/>
              </w:rPr>
              <w:t>zadebljati – bold</w:t>
            </w:r>
            <w:r w:rsidR="006F586A" w:rsidRPr="00A66128">
              <w:rPr>
                <w:rFonts w:ascii="Arial Narrow" w:eastAsia="Calibri" w:hAnsi="Arial Narrow" w:cs="Arial"/>
                <w:i/>
                <w:sz w:val="16"/>
                <w:szCs w:val="18"/>
                <w:lang w:eastAsia="en-US"/>
              </w:rPr>
              <w:t xml:space="preserve"> </w:t>
            </w:r>
            <w:r w:rsidR="006F586A" w:rsidRPr="002F22D8">
              <w:rPr>
                <w:rFonts w:ascii="Arial Narrow" w:eastAsia="Calibri" w:hAnsi="Arial Narrow" w:cs="Arial"/>
                <w:i/>
                <w:sz w:val="18"/>
                <w:szCs w:val="18"/>
                <w:lang w:eastAsia="en-US"/>
              </w:rPr>
              <w:t>odgovor</w:t>
            </w:r>
            <w:r>
              <w:rPr>
                <w:rFonts w:ascii="Arial Narrow" w:eastAsia="Calibri" w:hAnsi="Arial Narrow" w:cs="Arial"/>
                <w:b/>
                <w:sz w:val="20"/>
                <w:szCs w:val="20"/>
                <w:lang w:eastAsia="en-US"/>
              </w:rPr>
              <w:t xml:space="preserve">): </w:t>
            </w:r>
          </w:p>
          <w:p w14:paraId="2E6DC431" w14:textId="4FFE7E27" w:rsidR="00A7327B" w:rsidRPr="00E446FC" w:rsidRDefault="00E446FC" w:rsidP="00C931A1">
            <w:pPr>
              <w:jc w:val="both"/>
              <w:rPr>
                <w:rFonts w:ascii="Arial Narrow" w:eastAsia="Calibri" w:hAnsi="Arial Narrow" w:cs="Arial"/>
                <w:b/>
                <w:i/>
                <w:sz w:val="18"/>
                <w:szCs w:val="18"/>
                <w:lang w:eastAsia="en-US"/>
              </w:rPr>
            </w:pPr>
            <w:r w:rsidRPr="00E446FC">
              <w:rPr>
                <w:rFonts w:ascii="Arial Narrow" w:eastAsia="Calibri" w:hAnsi="Arial Narrow" w:cs="Arial"/>
                <w:i/>
                <w:sz w:val="18"/>
                <w:szCs w:val="18"/>
                <w:lang w:eastAsia="en-US"/>
              </w:rPr>
              <w:t>(</w:t>
            </w:r>
            <w:r w:rsidR="00AC756D" w:rsidRPr="00E446FC">
              <w:rPr>
                <w:rFonts w:ascii="Arial Narrow" w:eastAsia="Calibri" w:hAnsi="Arial Narrow" w:cs="Arial"/>
                <w:i/>
                <w:sz w:val="18"/>
                <w:szCs w:val="18"/>
                <w:lang w:eastAsia="en-US"/>
              </w:rPr>
              <w:t xml:space="preserve">za provjeru podataka mjerodavni su podaci DZS o popisu stanovništva </w:t>
            </w:r>
            <w:ins w:id="0" w:author="Ivo Dolić" w:date="2023-02-17T11:36:00Z">
              <w:r w:rsidR="00971434">
                <w:rPr>
                  <w:rFonts w:ascii="Arial Narrow" w:eastAsia="Calibri" w:hAnsi="Arial Narrow" w:cs="Arial"/>
                  <w:i/>
                  <w:sz w:val="18"/>
                  <w:szCs w:val="18"/>
                  <w:lang w:eastAsia="en-US"/>
                </w:rPr>
                <w:t>2021</w:t>
              </w:r>
            </w:ins>
            <w:bookmarkStart w:id="1" w:name="_GoBack"/>
            <w:bookmarkEnd w:id="1"/>
            <w:del w:id="2" w:author="Ivo Dolić" w:date="2023-02-17T11:36:00Z">
              <w:r w:rsidR="00AC756D" w:rsidRPr="00E446FC" w:rsidDel="00971434">
                <w:rPr>
                  <w:rFonts w:ascii="Arial Narrow" w:eastAsia="Calibri" w:hAnsi="Arial Narrow" w:cs="Arial"/>
                  <w:i/>
                  <w:sz w:val="18"/>
                  <w:szCs w:val="18"/>
                  <w:lang w:eastAsia="en-US"/>
                </w:rPr>
                <w:delText>20</w:delText>
              </w:r>
              <w:r w:rsidR="00304121" w:rsidDel="00971434">
                <w:rPr>
                  <w:rFonts w:ascii="Arial Narrow" w:eastAsia="Calibri" w:hAnsi="Arial Narrow" w:cs="Arial"/>
                  <w:i/>
                  <w:sz w:val="18"/>
                  <w:szCs w:val="18"/>
                  <w:lang w:eastAsia="en-US"/>
                </w:rPr>
                <w:delText>21</w:delText>
              </w:r>
            </w:del>
            <w:r w:rsidR="00AC756D" w:rsidRPr="00E446FC">
              <w:rPr>
                <w:rFonts w:ascii="Arial Narrow" w:eastAsia="Calibri" w:hAnsi="Arial Narrow" w:cs="Arial"/>
                <w:i/>
                <w:sz w:val="18"/>
                <w:szCs w:val="18"/>
                <w:lang w:eastAsia="en-US"/>
              </w:rPr>
              <w:t>. godine)</w:t>
            </w:r>
          </w:p>
        </w:tc>
        <w:tc>
          <w:tcPr>
            <w:tcW w:w="5382" w:type="dxa"/>
            <w:gridSpan w:val="4"/>
            <w:shd w:val="clear" w:color="auto" w:fill="auto"/>
            <w:vAlign w:val="center"/>
          </w:tcPr>
          <w:p w14:paraId="03AC2793" w14:textId="7DAAC3A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jednog naselja koje nema više od 5</w:t>
            </w:r>
            <w:r w:rsidR="007F3653" w:rsidRPr="00A66128">
              <w:rPr>
                <w:rFonts w:ascii="Arial Narrow" w:eastAsia="Calibri" w:hAnsi="Arial Narrow" w:cs="Arial"/>
                <w:sz w:val="20"/>
                <w:szCs w:val="20"/>
                <w:lang w:eastAsia="en-US"/>
              </w:rPr>
              <w:t>.</w:t>
            </w:r>
            <w:r w:rsidRPr="00A66128">
              <w:rPr>
                <w:rFonts w:ascii="Arial Narrow" w:eastAsia="Calibri" w:hAnsi="Arial Narrow" w:cs="Arial"/>
                <w:sz w:val="20"/>
                <w:szCs w:val="20"/>
                <w:lang w:eastAsia="en-US"/>
              </w:rPr>
              <w:t>000 stanovnika</w:t>
            </w:r>
          </w:p>
          <w:p w14:paraId="240A0E04" w14:textId="1B1FBB6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w:t>
            </w:r>
            <w:r w:rsidRPr="00A66128">
              <w:rPr>
                <w:rFonts w:ascii="Arial Narrow" w:hAnsi="Arial Narrow" w:cs="Arial"/>
                <w:sz w:val="20"/>
                <w:szCs w:val="20"/>
              </w:rPr>
              <w:t xml:space="preserve"> više naselja od kojih niti jedno zasebno nema više od 5</w:t>
            </w:r>
            <w:r w:rsidR="007F3653" w:rsidRPr="00A66128">
              <w:rPr>
                <w:rFonts w:ascii="Arial Narrow" w:hAnsi="Arial Narrow" w:cs="Arial"/>
                <w:sz w:val="20"/>
                <w:szCs w:val="20"/>
              </w:rPr>
              <w:t>.</w:t>
            </w:r>
            <w:r w:rsidRPr="00A66128">
              <w:rPr>
                <w:rFonts w:ascii="Arial Narrow" w:hAnsi="Arial Narrow" w:cs="Arial"/>
                <w:sz w:val="20"/>
                <w:szCs w:val="20"/>
              </w:rPr>
              <w:t>000 stanovnika</w:t>
            </w:r>
          </w:p>
        </w:tc>
      </w:tr>
      <w:tr w:rsidR="00D82AF2" w:rsidRPr="00166D7E" w14:paraId="008D0006" w14:textId="5D50D371" w:rsidTr="00A32623">
        <w:trPr>
          <w:trHeight w:val="600"/>
        </w:trPr>
        <w:tc>
          <w:tcPr>
            <w:tcW w:w="918" w:type="dxa"/>
            <w:shd w:val="clear" w:color="auto" w:fill="DEEAF6" w:themeFill="accent1" w:themeFillTint="33"/>
            <w:vAlign w:val="center"/>
          </w:tcPr>
          <w:p w14:paraId="373ED563" w14:textId="6B668AAE"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1.9</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436B3C9" w14:textId="781FA6DF"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Ukratko opišite projekt: </w:t>
            </w:r>
          </w:p>
          <w:p w14:paraId="01127B04" w14:textId="3DB3ED7B" w:rsidR="00D82AF2" w:rsidRPr="005A0A4B" w:rsidRDefault="00D82AF2" w:rsidP="007F3653">
            <w:pPr>
              <w:jc w:val="both"/>
              <w:rPr>
                <w:rFonts w:ascii="Arial Narrow" w:eastAsia="Calibri" w:hAnsi="Arial Narrow" w:cs="Arial"/>
                <w:b/>
                <w:sz w:val="20"/>
                <w:szCs w:val="20"/>
                <w:lang w:eastAsia="en-US"/>
              </w:rPr>
            </w:pPr>
            <w:r w:rsidRPr="00353B86">
              <w:rPr>
                <w:rFonts w:ascii="Arial Narrow" w:eastAsia="Calibri" w:hAnsi="Arial Narrow" w:cs="Arial"/>
                <w:i/>
                <w:sz w:val="18"/>
                <w:szCs w:val="18"/>
                <w:lang w:eastAsia="en-US"/>
              </w:rPr>
              <w:t>(</w:t>
            </w:r>
            <w:r w:rsidR="007F3653">
              <w:rPr>
                <w:rFonts w:ascii="Arial Narrow" w:eastAsia="Calibri" w:hAnsi="Arial Narrow" w:cs="Arial"/>
                <w:i/>
                <w:sz w:val="18"/>
                <w:szCs w:val="18"/>
                <w:lang w:eastAsia="en-US"/>
              </w:rPr>
              <w:t>P</w:t>
            </w:r>
            <w:r>
              <w:rPr>
                <w:rFonts w:ascii="Arial Narrow" w:eastAsia="Calibri" w:hAnsi="Arial Narrow" w:cs="Arial"/>
                <w:i/>
                <w:sz w:val="18"/>
                <w:szCs w:val="18"/>
                <w:lang w:eastAsia="en-US"/>
              </w:rPr>
              <w:t xml:space="preserve">redstavite osnovne informacije o projektu te navedite naselje ili više njih na kojima se </w:t>
            </w:r>
            <w:r w:rsidR="00E74078">
              <w:rPr>
                <w:rFonts w:ascii="Arial Narrow" w:eastAsia="Calibri" w:hAnsi="Arial Narrow" w:cs="Arial"/>
                <w:i/>
                <w:sz w:val="18"/>
                <w:szCs w:val="18"/>
                <w:lang w:eastAsia="en-US"/>
              </w:rPr>
              <w:t>ulaganje provodi kao</w:t>
            </w:r>
            <w:r>
              <w:rPr>
                <w:rFonts w:ascii="Arial Narrow" w:eastAsia="Calibri" w:hAnsi="Arial Narrow" w:cs="Arial"/>
                <w:i/>
                <w:sz w:val="18"/>
                <w:szCs w:val="18"/>
                <w:lang w:eastAsia="en-US"/>
              </w:rPr>
              <w:t xml:space="preserve"> i JLS. Ako se radi o ulaganjima na otocima navesti naselja i otok na kojemu se ulaganje provodi</w:t>
            </w:r>
            <w:r>
              <w:rPr>
                <w:rFonts w:ascii="Arial Narrow" w:eastAsia="Calibri" w:hAnsi="Arial Narrow" w:cs="Arial"/>
                <w:sz w:val="20"/>
                <w:szCs w:val="20"/>
                <w:lang w:eastAsia="en-US"/>
              </w:rPr>
              <w:t>)</w:t>
            </w:r>
          </w:p>
        </w:tc>
        <w:tc>
          <w:tcPr>
            <w:tcW w:w="5382" w:type="dxa"/>
            <w:gridSpan w:val="4"/>
            <w:shd w:val="clear" w:color="auto" w:fill="auto"/>
            <w:vAlign w:val="center"/>
          </w:tcPr>
          <w:p w14:paraId="00CC6F5F" w14:textId="65C2FD43" w:rsidR="00D82AF2" w:rsidRPr="00A66128" w:rsidRDefault="00D82AF2" w:rsidP="001435E8">
            <w:pPr>
              <w:suppressAutoHyphens w:val="0"/>
              <w:rPr>
                <w:rFonts w:ascii="Arial Narrow" w:eastAsia="Calibri" w:hAnsi="Arial Narrow" w:cs="Arial"/>
                <w:b/>
                <w:sz w:val="20"/>
                <w:szCs w:val="20"/>
                <w:lang w:eastAsia="en-US"/>
              </w:rPr>
            </w:pPr>
          </w:p>
        </w:tc>
      </w:tr>
      <w:tr w:rsidR="00D82AF2" w:rsidRPr="00166D7E" w14:paraId="7ECF1F57" w14:textId="77777777" w:rsidTr="00A32623">
        <w:trPr>
          <w:trHeight w:val="552"/>
        </w:trPr>
        <w:tc>
          <w:tcPr>
            <w:tcW w:w="918" w:type="dxa"/>
            <w:tcBorders>
              <w:bottom w:val="single" w:sz="4" w:space="0" w:color="auto"/>
            </w:tcBorders>
            <w:shd w:val="clear" w:color="auto" w:fill="DEEAF6" w:themeFill="accent1" w:themeFillTint="33"/>
            <w:vAlign w:val="center"/>
          </w:tcPr>
          <w:p w14:paraId="1C7858FE" w14:textId="57E3253A"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1.10</w:t>
            </w:r>
            <w:r w:rsidR="005370BC" w:rsidRPr="005370BC">
              <w:rPr>
                <w:rFonts w:ascii="Arial Narrow" w:eastAsia="Calibri" w:hAnsi="Arial Narrow" w:cs="Arial"/>
                <w:b/>
                <w:sz w:val="20"/>
                <w:szCs w:val="20"/>
                <w:lang w:eastAsia="en-US"/>
              </w:rPr>
              <w:t>.</w:t>
            </w:r>
          </w:p>
        </w:tc>
        <w:tc>
          <w:tcPr>
            <w:tcW w:w="3046" w:type="dxa"/>
            <w:gridSpan w:val="2"/>
            <w:tcBorders>
              <w:bottom w:val="single" w:sz="4" w:space="0" w:color="auto"/>
            </w:tcBorders>
            <w:shd w:val="clear" w:color="auto" w:fill="DEEAF6" w:themeFill="accent1" w:themeFillTint="33"/>
            <w:vAlign w:val="center"/>
          </w:tcPr>
          <w:p w14:paraId="6C6B13AA" w14:textId="77777777"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Očekivani datum završetka projekta:</w:t>
            </w:r>
          </w:p>
          <w:p w14:paraId="4FFABDFF" w14:textId="7AE6B849" w:rsidR="00D82AF2" w:rsidRDefault="00D82AF2" w:rsidP="007F3653">
            <w:pPr>
              <w:jc w:val="both"/>
              <w:rPr>
                <w:rFonts w:ascii="Arial Narrow" w:eastAsia="Calibri" w:hAnsi="Arial Narrow" w:cs="Arial"/>
                <w:b/>
                <w:sz w:val="20"/>
                <w:szCs w:val="20"/>
                <w:lang w:eastAsia="en-US"/>
              </w:rPr>
            </w:pPr>
            <w:r w:rsidRPr="00B74401">
              <w:rPr>
                <w:rFonts w:ascii="Arial Narrow" w:eastAsia="Calibri" w:hAnsi="Arial Narrow" w:cs="Arial"/>
                <w:i/>
                <w:sz w:val="18"/>
                <w:szCs w:val="18"/>
                <w:lang w:eastAsia="en-US"/>
              </w:rPr>
              <w:t>(</w:t>
            </w:r>
            <w:r w:rsidR="00947B42">
              <w:rPr>
                <w:rFonts w:ascii="Arial Narrow" w:eastAsia="Calibri" w:hAnsi="Arial Narrow" w:cs="Arial"/>
                <w:i/>
                <w:sz w:val="18"/>
                <w:szCs w:val="18"/>
                <w:lang w:eastAsia="en-US"/>
              </w:rPr>
              <w:t>upišite</w:t>
            </w:r>
            <w:r>
              <w:rPr>
                <w:rFonts w:ascii="Arial Narrow" w:eastAsia="Calibri" w:hAnsi="Arial Narrow" w:cs="Arial"/>
                <w:i/>
                <w:sz w:val="18"/>
                <w:szCs w:val="18"/>
                <w:lang w:eastAsia="en-US"/>
              </w:rPr>
              <w:t xml:space="preserve"> godinu</w:t>
            </w:r>
            <w:r w:rsidR="00947B42">
              <w:rPr>
                <w:rFonts w:ascii="Arial Narrow" w:eastAsia="Calibri" w:hAnsi="Arial Narrow" w:cs="Arial"/>
                <w:i/>
                <w:sz w:val="18"/>
                <w:szCs w:val="18"/>
                <w:lang w:eastAsia="en-US"/>
              </w:rPr>
              <w:t xml:space="preserve"> i mjesec kada </w:t>
            </w:r>
            <w:r w:rsidR="007F3653">
              <w:rPr>
                <w:rFonts w:ascii="Arial Narrow" w:eastAsia="Calibri" w:hAnsi="Arial Narrow" w:cs="Arial"/>
                <w:i/>
                <w:sz w:val="18"/>
                <w:szCs w:val="18"/>
                <w:lang w:eastAsia="en-US"/>
              </w:rPr>
              <w:t xml:space="preserve">je </w:t>
            </w:r>
            <w:r w:rsidR="00947B42">
              <w:rPr>
                <w:rFonts w:ascii="Arial Narrow" w:eastAsia="Calibri" w:hAnsi="Arial Narrow" w:cs="Arial"/>
                <w:i/>
                <w:sz w:val="18"/>
                <w:szCs w:val="18"/>
                <w:lang w:eastAsia="en-US"/>
              </w:rPr>
              <w:t>planira</w:t>
            </w:r>
            <w:r w:rsidR="007F3653">
              <w:rPr>
                <w:rFonts w:ascii="Arial Narrow" w:eastAsia="Calibri" w:hAnsi="Arial Narrow" w:cs="Arial"/>
                <w:i/>
                <w:sz w:val="18"/>
                <w:szCs w:val="18"/>
                <w:lang w:eastAsia="en-US"/>
              </w:rPr>
              <w:t>n</w:t>
            </w:r>
            <w:r w:rsidR="00D82BDE">
              <w:rPr>
                <w:rFonts w:ascii="Arial Narrow" w:eastAsia="Calibri" w:hAnsi="Arial Narrow" w:cs="Arial"/>
                <w:i/>
                <w:sz w:val="18"/>
                <w:szCs w:val="18"/>
                <w:lang w:eastAsia="en-US"/>
              </w:rPr>
              <w:t xml:space="preserve"> završetak projekta</w:t>
            </w:r>
            <w:r>
              <w:rPr>
                <w:rFonts w:ascii="Arial Narrow" w:eastAsia="Calibri" w:hAnsi="Arial Narrow" w:cs="Arial"/>
                <w:i/>
                <w:sz w:val="18"/>
                <w:szCs w:val="18"/>
                <w:lang w:eastAsia="en-US"/>
              </w:rPr>
              <w:t xml:space="preserve">) </w:t>
            </w:r>
          </w:p>
        </w:tc>
        <w:tc>
          <w:tcPr>
            <w:tcW w:w="5382" w:type="dxa"/>
            <w:gridSpan w:val="4"/>
            <w:shd w:val="clear" w:color="auto" w:fill="auto"/>
            <w:vAlign w:val="center"/>
          </w:tcPr>
          <w:p w14:paraId="6157C28A" w14:textId="1C092DA3" w:rsidR="00D82AF2" w:rsidRPr="00A66128" w:rsidRDefault="00D82AF2" w:rsidP="00D82AF2">
            <w:pPr>
              <w:suppressAutoHyphens w:val="0"/>
              <w:spacing w:line="259" w:lineRule="auto"/>
              <w:rPr>
                <w:rFonts w:ascii="Arial Narrow" w:eastAsia="Calibri" w:hAnsi="Arial Narrow" w:cs="Arial"/>
                <w:b/>
                <w:sz w:val="20"/>
                <w:szCs w:val="20"/>
                <w:lang w:eastAsia="en-US"/>
              </w:rPr>
            </w:pPr>
          </w:p>
        </w:tc>
      </w:tr>
      <w:tr w:rsidR="00BA145E" w:rsidRPr="00166D7E" w14:paraId="3C4A6651" w14:textId="77777777" w:rsidTr="00DC7B0E">
        <w:trPr>
          <w:trHeight w:val="424"/>
        </w:trPr>
        <w:tc>
          <w:tcPr>
            <w:tcW w:w="9346" w:type="dxa"/>
            <w:gridSpan w:val="7"/>
            <w:shd w:val="clear" w:color="auto" w:fill="DEEAF6" w:themeFill="accent1" w:themeFillTint="33"/>
            <w:vAlign w:val="center"/>
          </w:tcPr>
          <w:p w14:paraId="474EFCF0" w14:textId="26A15B01" w:rsidR="00BA145E" w:rsidRPr="00BA145E" w:rsidRDefault="00BA145E" w:rsidP="00D82AF2">
            <w:pPr>
              <w:suppressAutoHyphens w:val="0"/>
              <w:spacing w:line="259" w:lineRule="auto"/>
              <w:rPr>
                <w:rFonts w:ascii="Arial Narrow" w:eastAsia="Calibri" w:hAnsi="Arial Narrow" w:cs="Arial"/>
                <w:b/>
                <w:sz w:val="22"/>
                <w:szCs w:val="22"/>
                <w:lang w:eastAsia="en-US"/>
              </w:rPr>
            </w:pPr>
            <w:r w:rsidRPr="00BA145E">
              <w:rPr>
                <w:rFonts w:ascii="Arial Narrow" w:eastAsia="Calibri" w:hAnsi="Arial Narrow" w:cs="Arial"/>
                <w:b/>
                <w:sz w:val="22"/>
                <w:szCs w:val="22"/>
                <w:lang w:eastAsia="en-US"/>
              </w:rPr>
              <w:t>II. 2. PODAT</w:t>
            </w:r>
            <w:r>
              <w:rPr>
                <w:rFonts w:ascii="Arial Narrow" w:eastAsia="Calibri" w:hAnsi="Arial Narrow" w:cs="Arial"/>
                <w:b/>
                <w:sz w:val="22"/>
                <w:szCs w:val="22"/>
                <w:lang w:eastAsia="en-US"/>
              </w:rPr>
              <w:t>CI O LOKACIJI ULAGANJA</w:t>
            </w:r>
          </w:p>
        </w:tc>
      </w:tr>
      <w:tr w:rsidR="004D6A08" w:rsidRPr="00166D7E" w14:paraId="2D164525" w14:textId="77777777" w:rsidTr="00A32623">
        <w:trPr>
          <w:trHeight w:val="552"/>
        </w:trPr>
        <w:tc>
          <w:tcPr>
            <w:tcW w:w="918" w:type="dxa"/>
            <w:shd w:val="clear" w:color="auto" w:fill="DEEAF6" w:themeFill="accent1" w:themeFillTint="33"/>
            <w:vAlign w:val="center"/>
          </w:tcPr>
          <w:p w14:paraId="06E6BE21" w14:textId="40181130"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6B65CE76" w14:textId="608FBFCB" w:rsidR="00BE247F" w:rsidDel="00C53AFD" w:rsidRDefault="004D6A08" w:rsidP="00BE247F">
            <w:pPr>
              <w:jc w:val="both"/>
              <w:rPr>
                <w:del w:id="3" w:author="Ivo Dolić" w:date="2023-02-17T11:36:00Z"/>
                <w:rFonts w:ascii="Arial Narrow" w:eastAsia="Calibri" w:hAnsi="Arial Narrow" w:cs="Arial"/>
                <w:b/>
                <w:sz w:val="20"/>
                <w:szCs w:val="20"/>
                <w:lang w:eastAsia="en-US"/>
              </w:rPr>
            </w:pPr>
            <w:r w:rsidRPr="008B6327">
              <w:rPr>
                <w:rFonts w:ascii="Arial Narrow" w:eastAsia="Calibri" w:hAnsi="Arial Narrow" w:cs="Arial"/>
                <w:b/>
                <w:sz w:val="20"/>
                <w:szCs w:val="20"/>
                <w:lang w:eastAsia="en-US"/>
              </w:rPr>
              <w:t>NUTS2 regija sukladno Nacionalnoj klasifikaciji prostornih jedinica za statistiku 20</w:t>
            </w:r>
            <w:ins w:id="4" w:author="Ivo Dolić" w:date="2023-02-17T11:36:00Z">
              <w:r w:rsidR="007D076D">
                <w:rPr>
                  <w:rFonts w:ascii="Arial Narrow" w:eastAsia="Calibri" w:hAnsi="Arial Narrow" w:cs="Arial"/>
                  <w:b/>
                  <w:sz w:val="20"/>
                  <w:szCs w:val="20"/>
                  <w:lang w:eastAsia="en-US"/>
                </w:rPr>
                <w:t>21</w:t>
              </w:r>
            </w:ins>
            <w:del w:id="5" w:author="Ivo Dolić" w:date="2023-02-17T11:36:00Z">
              <w:r w:rsidRPr="008B6327" w:rsidDel="007D076D">
                <w:rPr>
                  <w:rFonts w:ascii="Arial Narrow" w:eastAsia="Calibri" w:hAnsi="Arial Narrow" w:cs="Arial"/>
                  <w:b/>
                  <w:sz w:val="20"/>
                  <w:szCs w:val="20"/>
                  <w:lang w:eastAsia="en-US"/>
                </w:rPr>
                <w:delText>12</w:delText>
              </w:r>
            </w:del>
            <w:r w:rsidRPr="008B6327">
              <w:rPr>
                <w:rFonts w:ascii="Arial Narrow" w:eastAsia="Calibri" w:hAnsi="Arial Narrow" w:cs="Arial"/>
                <w:b/>
                <w:sz w:val="20"/>
                <w:szCs w:val="20"/>
                <w:lang w:eastAsia="en-US"/>
              </w:rPr>
              <w:t>.</w:t>
            </w:r>
            <w:r w:rsidR="00BE247F">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5D189F79" w14:textId="350589F0" w:rsidR="004D6A08" w:rsidRPr="00BE247F" w:rsidRDefault="004D6A08" w:rsidP="00BE247F">
            <w:pPr>
              <w:jc w:val="both"/>
              <w:rPr>
                <w:rFonts w:ascii="Arial Narrow" w:eastAsia="Calibri" w:hAnsi="Arial Narrow" w:cs="Arial"/>
                <w:i/>
                <w:sz w:val="18"/>
                <w:szCs w:val="18"/>
                <w:lang w:eastAsia="en-US"/>
              </w:rPr>
            </w:pPr>
            <w:del w:id="6" w:author="Ivo Dolić" w:date="2023-02-17T11:36:00Z">
              <w:r w:rsidRPr="00BE247F" w:rsidDel="00C53AFD">
                <w:rPr>
                  <w:rFonts w:ascii="Arial Narrow" w:eastAsia="Calibri" w:hAnsi="Arial Narrow" w:cs="Arial"/>
                  <w:i/>
                  <w:sz w:val="18"/>
                  <w:szCs w:val="18"/>
                  <w:lang w:eastAsia="en-US"/>
                </w:rPr>
                <w:delText>(</w:delText>
              </w:r>
              <w:r w:rsidRPr="00BE247F" w:rsidDel="00C53AFD">
                <w:rPr>
                  <w:rFonts w:ascii="Arial Narrow" w:eastAsia="Calibri" w:hAnsi="Arial Narrow" w:cs="Arial"/>
                  <w:b/>
                  <w:i/>
                  <w:sz w:val="18"/>
                  <w:szCs w:val="18"/>
                  <w:lang w:eastAsia="en-US"/>
                </w:rPr>
                <w:delText>zadebljati-bold</w:delText>
              </w:r>
              <w:r w:rsidR="006F586A" w:rsidRPr="002F22D8" w:rsidDel="00C53AFD">
                <w:rPr>
                  <w:rFonts w:ascii="Arial Narrow" w:eastAsia="Calibri" w:hAnsi="Arial Narrow" w:cs="Arial"/>
                  <w:i/>
                  <w:sz w:val="18"/>
                  <w:szCs w:val="18"/>
                  <w:lang w:eastAsia="en-US"/>
                </w:rPr>
                <w:delText xml:space="preserve"> odgovor</w:delText>
              </w:r>
              <w:r w:rsidRPr="00BE247F" w:rsidDel="00C53AFD">
                <w:rPr>
                  <w:rFonts w:ascii="Arial Narrow" w:eastAsia="Calibri" w:hAnsi="Arial Narrow" w:cs="Arial"/>
                  <w:b/>
                  <w:i/>
                  <w:sz w:val="18"/>
                  <w:szCs w:val="18"/>
                  <w:lang w:eastAsia="en-US"/>
                </w:rPr>
                <w:delText>)</w:delText>
              </w:r>
            </w:del>
          </w:p>
        </w:tc>
        <w:tc>
          <w:tcPr>
            <w:tcW w:w="5382" w:type="dxa"/>
            <w:gridSpan w:val="4"/>
            <w:shd w:val="clear" w:color="auto" w:fill="auto"/>
            <w:vAlign w:val="center"/>
          </w:tcPr>
          <w:p w14:paraId="1FE7F79B" w14:textId="79FBF022" w:rsidR="004D6A08" w:rsidRPr="00373695" w:rsidDel="007D076D" w:rsidRDefault="004D6A08" w:rsidP="004D6A08">
            <w:pPr>
              <w:rPr>
                <w:del w:id="7" w:author="Ivo Dolić" w:date="2023-02-17T11:36:00Z"/>
                <w:rFonts w:ascii="Arial Narrow" w:hAnsi="Arial Narrow"/>
                <w:sz w:val="20"/>
                <w:szCs w:val="20"/>
              </w:rPr>
            </w:pPr>
            <w:del w:id="8" w:author="Ivo Dolić" w:date="2023-02-17T11:36:00Z">
              <w:r w:rsidRPr="00373695" w:rsidDel="007D076D">
                <w:rPr>
                  <w:rFonts w:ascii="Arial Narrow" w:hAnsi="Arial Narrow"/>
                  <w:sz w:val="20"/>
                  <w:szCs w:val="20"/>
                </w:rPr>
                <w:delText>a)</w:delText>
              </w:r>
              <w:r w:rsidDel="007D076D">
                <w:rPr>
                  <w:rFonts w:ascii="Arial Narrow" w:hAnsi="Arial Narrow"/>
                  <w:sz w:val="20"/>
                  <w:szCs w:val="20"/>
                </w:rPr>
                <w:delText xml:space="preserve"> </w:delText>
              </w:r>
              <w:r w:rsidR="007F3653" w:rsidDel="007D076D">
                <w:rPr>
                  <w:rFonts w:ascii="Arial Narrow" w:hAnsi="Arial Narrow"/>
                  <w:sz w:val="20"/>
                  <w:szCs w:val="20"/>
                </w:rPr>
                <w:delText>K</w:delText>
              </w:r>
              <w:r w:rsidRPr="00373695" w:rsidDel="007D076D">
                <w:rPr>
                  <w:rFonts w:ascii="Arial Narrow" w:hAnsi="Arial Narrow"/>
                  <w:sz w:val="20"/>
                  <w:szCs w:val="20"/>
                </w:rPr>
                <w:delText>ontinentalna Hrvatska</w:delText>
              </w:r>
            </w:del>
          </w:p>
          <w:p w14:paraId="3C4E90D0" w14:textId="092B780A" w:rsidR="004D6A08" w:rsidRPr="00373695" w:rsidRDefault="004D6A08" w:rsidP="004D6A08">
            <w:pPr>
              <w:rPr>
                <w:rFonts w:ascii="Arial Narrow" w:hAnsi="Arial Narrow"/>
                <w:sz w:val="20"/>
                <w:szCs w:val="20"/>
              </w:rPr>
            </w:pPr>
            <w:del w:id="9" w:author="Ivo Dolić" w:date="2023-02-17T11:36:00Z">
              <w:r w:rsidRPr="00373695" w:rsidDel="007D076D">
                <w:rPr>
                  <w:rFonts w:ascii="Arial Narrow" w:hAnsi="Arial Narrow"/>
                  <w:sz w:val="20"/>
                  <w:szCs w:val="20"/>
                </w:rPr>
                <w:delText>b)</w:delText>
              </w:r>
              <w:r w:rsidDel="007D076D">
                <w:rPr>
                  <w:rFonts w:ascii="Arial Narrow" w:hAnsi="Arial Narrow"/>
                  <w:sz w:val="20"/>
                  <w:szCs w:val="20"/>
                </w:rPr>
                <w:delText xml:space="preserve"> </w:delText>
              </w:r>
              <w:r w:rsidR="007F3653" w:rsidDel="007D076D">
                <w:rPr>
                  <w:rFonts w:ascii="Arial Narrow" w:hAnsi="Arial Narrow"/>
                  <w:sz w:val="20"/>
                  <w:szCs w:val="20"/>
                </w:rPr>
                <w:delText>J</w:delText>
              </w:r>
              <w:r w:rsidRPr="00373695" w:rsidDel="007D076D">
                <w:rPr>
                  <w:rFonts w:ascii="Arial Narrow" w:hAnsi="Arial Narrow"/>
                  <w:sz w:val="20"/>
                  <w:szCs w:val="20"/>
                </w:rPr>
                <w:delText>adranska Hrvatska</w:delText>
              </w:r>
            </w:del>
          </w:p>
        </w:tc>
      </w:tr>
      <w:tr w:rsidR="004D6A08" w:rsidRPr="00166D7E" w14:paraId="0DFD8411" w14:textId="77777777" w:rsidTr="00A32623">
        <w:trPr>
          <w:trHeight w:val="552"/>
        </w:trPr>
        <w:tc>
          <w:tcPr>
            <w:tcW w:w="918" w:type="dxa"/>
            <w:shd w:val="clear" w:color="auto" w:fill="DEEAF6" w:themeFill="accent1" w:themeFillTint="33"/>
            <w:vAlign w:val="center"/>
          </w:tcPr>
          <w:p w14:paraId="50548091" w14:textId="76584696"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2.2</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62B71DB0" w14:textId="63116192" w:rsidR="00BE247F" w:rsidRDefault="004D6A08" w:rsidP="00BE247F">
            <w:pPr>
              <w:jc w:val="both"/>
              <w:rPr>
                <w:rFonts w:ascii="Arial Narrow" w:eastAsia="Calibri" w:hAnsi="Arial Narrow" w:cs="Arial"/>
                <w:b/>
                <w:sz w:val="20"/>
                <w:szCs w:val="20"/>
                <w:lang w:eastAsia="en-US"/>
              </w:rPr>
            </w:pPr>
            <w:r w:rsidRPr="008E5DB6">
              <w:rPr>
                <w:rFonts w:ascii="Arial Narrow" w:eastAsia="Calibri" w:hAnsi="Arial Narrow" w:cs="Arial"/>
                <w:b/>
                <w:sz w:val="20"/>
                <w:szCs w:val="20"/>
                <w:lang w:eastAsia="en-US"/>
              </w:rPr>
              <w:t>Županija ulaganja (NUTS3 regija sukladno Nacionalnoj klasifikaciji prostornih jedinica za statistiku 20</w:t>
            </w:r>
            <w:ins w:id="10" w:author="Ivo Dolić" w:date="2023-02-17T11:36:00Z">
              <w:r w:rsidR="007D076D">
                <w:rPr>
                  <w:rFonts w:ascii="Arial Narrow" w:eastAsia="Calibri" w:hAnsi="Arial Narrow" w:cs="Arial"/>
                  <w:b/>
                  <w:sz w:val="20"/>
                  <w:szCs w:val="20"/>
                  <w:lang w:eastAsia="en-US"/>
                </w:rPr>
                <w:t>21</w:t>
              </w:r>
            </w:ins>
            <w:del w:id="11" w:author="Ivo Dolić" w:date="2023-02-17T11:36:00Z">
              <w:r w:rsidRPr="008E5DB6" w:rsidDel="007D076D">
                <w:rPr>
                  <w:rFonts w:ascii="Arial Narrow" w:eastAsia="Calibri" w:hAnsi="Arial Narrow" w:cs="Arial"/>
                  <w:b/>
                  <w:sz w:val="20"/>
                  <w:szCs w:val="20"/>
                  <w:lang w:eastAsia="en-US"/>
                </w:rPr>
                <w:delText>12</w:delText>
              </w:r>
            </w:del>
            <w:r w:rsidRPr="008E5DB6">
              <w:rPr>
                <w:rFonts w:ascii="Arial Narrow" w:eastAsia="Calibri" w:hAnsi="Arial Narrow" w:cs="Arial"/>
                <w:b/>
                <w:sz w:val="20"/>
                <w:szCs w:val="20"/>
                <w:lang w:eastAsia="en-US"/>
              </w:rPr>
              <w:t>.)</w:t>
            </w:r>
            <w:r w:rsidR="00BE247F">
              <w:rPr>
                <w:rFonts w:ascii="Arial Narrow" w:eastAsia="Calibri" w:hAnsi="Arial Narrow" w:cs="Arial"/>
                <w:b/>
                <w:sz w:val="20"/>
                <w:szCs w:val="20"/>
                <w:lang w:eastAsia="en-US"/>
              </w:rPr>
              <w:t>:</w:t>
            </w:r>
          </w:p>
          <w:p w14:paraId="54D518EF" w14:textId="2159AF18" w:rsidR="004D6A08" w:rsidRPr="00BE247F" w:rsidRDefault="004D6A08" w:rsidP="00BE247F">
            <w:pPr>
              <w:jc w:val="both"/>
              <w:rPr>
                <w:rFonts w:ascii="Arial Narrow" w:eastAsia="Calibri" w:hAnsi="Arial Narrow" w:cs="Arial"/>
                <w:b/>
                <w:i/>
                <w:sz w:val="18"/>
                <w:szCs w:val="18"/>
                <w:lang w:eastAsia="en-US"/>
              </w:rPr>
            </w:pPr>
            <w:r w:rsidRPr="00A66128">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Navesti županiju u kojoj se ulaganje provodi)</w:t>
            </w:r>
          </w:p>
        </w:tc>
        <w:tc>
          <w:tcPr>
            <w:tcW w:w="5382" w:type="dxa"/>
            <w:gridSpan w:val="4"/>
            <w:shd w:val="clear" w:color="auto" w:fill="auto"/>
          </w:tcPr>
          <w:p w14:paraId="0E2A7600" w14:textId="77777777" w:rsidR="004D6A08" w:rsidRDefault="004D6A08" w:rsidP="004D6A08">
            <w:pPr>
              <w:rPr>
                <w:rFonts w:ascii="Arial Narrow" w:eastAsia="Calibri" w:hAnsi="Arial Narrow" w:cs="Arial"/>
                <w:sz w:val="20"/>
                <w:szCs w:val="20"/>
              </w:rPr>
            </w:pPr>
          </w:p>
        </w:tc>
      </w:tr>
      <w:tr w:rsidR="004D6A08" w:rsidRPr="00166D7E" w14:paraId="0F36D6D4" w14:textId="77777777" w:rsidTr="00A32623">
        <w:trPr>
          <w:trHeight w:val="552"/>
        </w:trPr>
        <w:tc>
          <w:tcPr>
            <w:tcW w:w="918" w:type="dxa"/>
            <w:shd w:val="clear" w:color="auto" w:fill="DEEAF6" w:themeFill="accent1" w:themeFillTint="33"/>
            <w:vAlign w:val="center"/>
          </w:tcPr>
          <w:p w14:paraId="28B42DD4" w14:textId="3398D4C4"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2.3</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14072" w14:textId="77777777"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JLS</w:t>
            </w:r>
            <w:r w:rsidR="004D6A08" w:rsidRPr="008E5DB6">
              <w:rPr>
                <w:rFonts w:ascii="Arial Narrow" w:eastAsia="Calibri" w:hAnsi="Arial Narrow" w:cs="Arial"/>
                <w:b/>
                <w:sz w:val="20"/>
                <w:szCs w:val="20"/>
                <w:lang w:eastAsia="en-US"/>
              </w:rPr>
              <w:t xml:space="preserve"> </w:t>
            </w:r>
            <w:r w:rsidR="004D6A08" w:rsidRPr="00BE247F">
              <w:rPr>
                <w:rFonts w:ascii="Arial Narrow" w:eastAsia="Calibri" w:hAnsi="Arial Narrow" w:cs="Arial"/>
                <w:b/>
                <w:sz w:val="20"/>
                <w:szCs w:val="20"/>
                <w:lang w:eastAsia="en-US"/>
              </w:rPr>
              <w:t>ulaganja</w:t>
            </w:r>
            <w:r>
              <w:rPr>
                <w:rFonts w:ascii="Arial Narrow" w:eastAsia="Calibri" w:hAnsi="Arial Narrow" w:cs="Arial"/>
                <w:b/>
                <w:sz w:val="20"/>
                <w:szCs w:val="20"/>
                <w:lang w:eastAsia="en-US"/>
              </w:rPr>
              <w:t>:</w:t>
            </w:r>
          </w:p>
          <w:p w14:paraId="234EF7DB" w14:textId="08778958"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 grada/općine gdje se provodi ulaganje sukladno projektno-tehničkoj ili drugoj dokumentaciji iz Prijave projekta)</w:t>
            </w:r>
          </w:p>
        </w:tc>
        <w:tc>
          <w:tcPr>
            <w:tcW w:w="5382" w:type="dxa"/>
            <w:gridSpan w:val="4"/>
            <w:shd w:val="clear" w:color="auto" w:fill="auto"/>
          </w:tcPr>
          <w:p w14:paraId="27875E3B" w14:textId="77777777" w:rsidR="004D6A08" w:rsidRDefault="004D6A08" w:rsidP="004D6A08">
            <w:pPr>
              <w:rPr>
                <w:rFonts w:ascii="Arial Narrow" w:eastAsia="Calibri" w:hAnsi="Arial Narrow" w:cs="Arial"/>
                <w:sz w:val="20"/>
                <w:szCs w:val="20"/>
              </w:rPr>
            </w:pPr>
          </w:p>
        </w:tc>
      </w:tr>
      <w:tr w:rsidR="004D6A08" w:rsidRPr="00166D7E" w14:paraId="2AE4891E" w14:textId="77777777" w:rsidTr="00A32623">
        <w:trPr>
          <w:trHeight w:val="552"/>
        </w:trPr>
        <w:tc>
          <w:tcPr>
            <w:tcW w:w="918" w:type="dxa"/>
            <w:shd w:val="clear" w:color="auto" w:fill="DEEAF6" w:themeFill="accent1" w:themeFillTint="33"/>
            <w:vAlign w:val="center"/>
          </w:tcPr>
          <w:p w14:paraId="2DEE1923" w14:textId="092728D1"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2.4</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5F4DBE5D" w14:textId="5691DFF3" w:rsidR="00BE247F" w:rsidRDefault="004D6A08" w:rsidP="00BE247F">
            <w:pPr>
              <w:jc w:val="both"/>
              <w:rPr>
                <w:rFonts w:ascii="Arial Narrow" w:eastAsia="Calibri" w:hAnsi="Arial Narrow" w:cs="Arial"/>
                <w:sz w:val="20"/>
                <w:szCs w:val="20"/>
                <w:lang w:eastAsia="en-US"/>
              </w:rPr>
            </w:pPr>
            <w:r w:rsidRPr="00FA1BD1">
              <w:rPr>
                <w:rFonts w:ascii="Arial Narrow" w:eastAsia="Calibri" w:hAnsi="Arial Narrow" w:cs="Arial"/>
                <w:b/>
                <w:sz w:val="20"/>
                <w:szCs w:val="20"/>
                <w:lang w:eastAsia="en-US"/>
              </w:rPr>
              <w:t>Naselje/</w:t>
            </w:r>
            <w:r w:rsidRPr="00BE247F">
              <w:rPr>
                <w:rFonts w:ascii="Arial Narrow" w:eastAsia="Calibri" w:hAnsi="Arial Narrow" w:cs="Arial"/>
                <w:b/>
                <w:sz w:val="20"/>
                <w:szCs w:val="20"/>
                <w:lang w:eastAsia="en-US"/>
              </w:rPr>
              <w:t>naselja ulaganja</w:t>
            </w:r>
            <w:r w:rsidR="00BE247F">
              <w:rPr>
                <w:rFonts w:ascii="Arial Narrow" w:eastAsia="Calibri" w:hAnsi="Arial Narrow" w:cs="Arial"/>
                <w:b/>
                <w:sz w:val="20"/>
                <w:szCs w:val="20"/>
                <w:lang w:eastAsia="en-US"/>
              </w:rPr>
              <w:t>:</w:t>
            </w:r>
            <w:r w:rsidRPr="00FA1BD1">
              <w:rPr>
                <w:rFonts w:ascii="Arial Narrow" w:eastAsia="Calibri" w:hAnsi="Arial Narrow" w:cs="Arial"/>
                <w:sz w:val="20"/>
                <w:szCs w:val="20"/>
                <w:lang w:eastAsia="en-US"/>
              </w:rPr>
              <w:t xml:space="preserve"> </w:t>
            </w:r>
          </w:p>
          <w:p w14:paraId="22472C5B" w14:textId="4E459ABA"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naziv/e naselja u kojem/kojima se provodi ulaganje sukladno projektno-tehničkoj  ili drugoj dokumentaciji iz Prijave projekta)</w:t>
            </w:r>
          </w:p>
        </w:tc>
        <w:tc>
          <w:tcPr>
            <w:tcW w:w="5382" w:type="dxa"/>
            <w:gridSpan w:val="4"/>
            <w:shd w:val="clear" w:color="auto" w:fill="auto"/>
          </w:tcPr>
          <w:p w14:paraId="1F7D7454" w14:textId="77777777" w:rsidR="004D6A08" w:rsidRDefault="004D6A08" w:rsidP="004D6A08">
            <w:pPr>
              <w:rPr>
                <w:rFonts w:ascii="Arial Narrow" w:eastAsia="Calibri" w:hAnsi="Arial Narrow" w:cs="Arial"/>
                <w:sz w:val="20"/>
                <w:szCs w:val="20"/>
              </w:rPr>
            </w:pPr>
          </w:p>
        </w:tc>
      </w:tr>
      <w:tr w:rsidR="00A85663" w:rsidRPr="00166D7E" w14:paraId="61434705" w14:textId="77777777" w:rsidTr="00A32623">
        <w:trPr>
          <w:trHeight w:val="552"/>
        </w:trPr>
        <w:tc>
          <w:tcPr>
            <w:tcW w:w="918" w:type="dxa"/>
            <w:shd w:val="clear" w:color="auto" w:fill="DEEAF6" w:themeFill="accent1" w:themeFillTint="33"/>
            <w:vAlign w:val="center"/>
          </w:tcPr>
          <w:p w14:paraId="0AC6B6B2" w14:textId="3E558396" w:rsidR="00A85663"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2.5</w:t>
            </w:r>
            <w:r w:rsidR="00A85663" w:rsidRPr="00BE247F">
              <w:rPr>
                <w:rFonts w:ascii="Arial Narrow" w:eastAsia="Calibri" w:hAnsi="Arial Narrow" w:cs="Arial"/>
                <w:b/>
                <w:sz w:val="20"/>
                <w:szCs w:val="20"/>
                <w:lang w:eastAsia="en-US"/>
              </w:rPr>
              <w:t>.</w:t>
            </w:r>
          </w:p>
        </w:tc>
        <w:tc>
          <w:tcPr>
            <w:tcW w:w="8428" w:type="dxa"/>
            <w:gridSpan w:val="6"/>
            <w:shd w:val="clear" w:color="auto" w:fill="DEEAF6" w:themeFill="accent1" w:themeFillTint="33"/>
            <w:vAlign w:val="center"/>
          </w:tcPr>
          <w:p w14:paraId="7190EA3E" w14:textId="77777777" w:rsidR="00A85663" w:rsidRDefault="00A85663"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Ulaganje se provodi na sljedećoj katastarskoj čestici/sljedećim katastarskim česticama</w:t>
            </w:r>
            <w:r>
              <w:rPr>
                <w:rFonts w:ascii="Arial Narrow" w:eastAsia="Calibri" w:hAnsi="Arial Narrow" w:cs="Arial"/>
                <w:sz w:val="20"/>
                <w:szCs w:val="20"/>
                <w:lang w:eastAsia="en-US"/>
              </w:rPr>
              <w:t xml:space="preserve">: </w:t>
            </w:r>
          </w:p>
          <w:p w14:paraId="4713E4F4" w14:textId="7A0FDABF" w:rsidR="00A85663" w:rsidRPr="00BE247F" w:rsidRDefault="007F3653" w:rsidP="00306E19">
            <w:pPr>
              <w:jc w:val="both"/>
              <w:rPr>
                <w:rFonts w:ascii="Arial Narrow" w:eastAsia="Calibri" w:hAnsi="Arial Narrow" w:cs="Arial"/>
                <w:b/>
                <w:i/>
                <w:sz w:val="18"/>
                <w:szCs w:val="18"/>
                <w:lang w:eastAsia="en-US"/>
              </w:rPr>
            </w:pPr>
            <w:r>
              <w:rPr>
                <w:rFonts w:ascii="Arial Narrow" w:eastAsia="Calibri" w:hAnsi="Arial Narrow" w:cs="Arial"/>
                <w:i/>
                <w:sz w:val="18"/>
                <w:szCs w:val="18"/>
                <w:lang w:eastAsia="en-US"/>
              </w:rPr>
              <w:t>(</w:t>
            </w:r>
            <w:r w:rsidR="00A85663" w:rsidRPr="00BE247F">
              <w:rPr>
                <w:rFonts w:ascii="Arial Narrow" w:eastAsia="Calibri" w:hAnsi="Arial Narrow" w:cs="Arial"/>
                <w:i/>
                <w:sz w:val="18"/>
                <w:szCs w:val="18"/>
                <w:lang w:eastAsia="en-US"/>
              </w:rPr>
              <w:t>Navedite sve katastarske čestice na kojima se provodi ulaganje. Ako se katastarska čestica/katastarske čestice lokacije ulaganja u katastru vodi/vode pod oznakama različitim od oznaka u zemljišnim knjigama potrebno je dostaviti Uvjerenje o identifikaciji katastarskih čestica izdano od nadležnog područnog ureda za katastar.</w:t>
            </w:r>
            <w:r w:rsidR="00BE247F">
              <w:rPr>
                <w:rFonts w:ascii="Arial Narrow" w:eastAsia="Calibri" w:hAnsi="Arial Narrow" w:cs="Arial"/>
                <w:i/>
                <w:sz w:val="18"/>
                <w:szCs w:val="18"/>
                <w:lang w:eastAsia="en-US"/>
              </w:rPr>
              <w:t xml:space="preserve"> Ako je potrebno dodajte redove.</w:t>
            </w:r>
            <w:r>
              <w:rPr>
                <w:rFonts w:ascii="Arial Narrow" w:eastAsia="Calibri" w:hAnsi="Arial Narrow" w:cs="Arial"/>
                <w:i/>
                <w:sz w:val="18"/>
                <w:szCs w:val="18"/>
                <w:lang w:eastAsia="en-US"/>
              </w:rPr>
              <w:t>)</w:t>
            </w:r>
          </w:p>
        </w:tc>
      </w:tr>
      <w:tr w:rsidR="00BE247F" w:rsidRPr="00166D7E" w14:paraId="27E8816A" w14:textId="1E0653BB" w:rsidTr="00A32623">
        <w:trPr>
          <w:trHeight w:val="1682"/>
        </w:trPr>
        <w:tc>
          <w:tcPr>
            <w:tcW w:w="918" w:type="dxa"/>
            <w:shd w:val="clear" w:color="auto" w:fill="DEEAF6" w:themeFill="accent1" w:themeFillTint="33"/>
            <w:vAlign w:val="center"/>
          </w:tcPr>
          <w:p w14:paraId="414523F1" w14:textId="405CC825" w:rsidR="00BE247F"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 xml:space="preserve">Red br. </w:t>
            </w:r>
          </w:p>
        </w:tc>
        <w:tc>
          <w:tcPr>
            <w:tcW w:w="2053" w:type="dxa"/>
            <w:shd w:val="clear" w:color="auto" w:fill="DEEAF6" w:themeFill="accent1" w:themeFillTint="33"/>
            <w:vAlign w:val="center"/>
          </w:tcPr>
          <w:p w14:paraId="0D0A61D9" w14:textId="7BA93940"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Katastarska čestica prema </w:t>
            </w:r>
            <w:r w:rsidRPr="00A85663">
              <w:rPr>
                <w:rFonts w:ascii="Arial Narrow" w:eastAsia="Calibri" w:hAnsi="Arial Narrow" w:cs="Arial"/>
                <w:b/>
                <w:sz w:val="20"/>
                <w:szCs w:val="20"/>
                <w:lang w:eastAsia="en-US"/>
              </w:rPr>
              <w:t>evidenciji Katastra</w:t>
            </w:r>
            <w:r>
              <w:rPr>
                <w:rFonts w:ascii="Arial Narrow" w:eastAsia="Calibri" w:hAnsi="Arial Narrow" w:cs="Arial"/>
                <w:b/>
                <w:sz w:val="20"/>
                <w:szCs w:val="20"/>
                <w:lang w:eastAsia="en-US"/>
              </w:rPr>
              <w:t xml:space="preserve"> </w:t>
            </w:r>
          </w:p>
          <w:p w14:paraId="1480AFE4" w14:textId="35DA37CC"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gridSpan w:val="2"/>
            <w:shd w:val="clear" w:color="auto" w:fill="DEEAF6" w:themeFill="accent1" w:themeFillTint="33"/>
            <w:vAlign w:val="center"/>
          </w:tcPr>
          <w:p w14:paraId="0700203A" w14:textId="77777777" w:rsidR="00BE247F" w:rsidRPr="00A85663" w:rsidRDefault="00BE247F" w:rsidP="00BE247F">
            <w:pPr>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Katastra</w:t>
            </w:r>
          </w:p>
          <w:p w14:paraId="3FCF441D" w14:textId="2AE0FCFB"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r w:rsidRPr="00BE247F">
              <w:rPr>
                <w:rFonts w:ascii="Arial Narrow" w:eastAsia="Calibri" w:hAnsi="Arial Narrow" w:cs="Arial"/>
                <w:b/>
                <w:i/>
                <w:sz w:val="18"/>
                <w:szCs w:val="18"/>
                <w:lang w:eastAsia="en-US"/>
              </w:rPr>
              <w:t>)</w:t>
            </w:r>
          </w:p>
        </w:tc>
        <w:tc>
          <w:tcPr>
            <w:tcW w:w="2125" w:type="dxa"/>
            <w:gridSpan w:val="2"/>
            <w:shd w:val="clear" w:color="auto" w:fill="DEEAF6" w:themeFill="accent1" w:themeFillTint="33"/>
            <w:vAlign w:val="center"/>
          </w:tcPr>
          <w:p w14:paraId="092FF53A" w14:textId="0F9B6E25" w:rsidR="00BE247F" w:rsidRPr="00A85663" w:rsidRDefault="00BE247F" w:rsidP="00BE247F">
            <w:pPr>
              <w:spacing w:line="276" w:lineRule="auto"/>
              <w:jc w:val="both"/>
              <w:rPr>
                <w:sz w:val="16"/>
                <w:szCs w:val="16"/>
              </w:rPr>
            </w:pPr>
            <w:r w:rsidRPr="00A85663">
              <w:rPr>
                <w:rFonts w:ascii="Arial Narrow" w:eastAsia="Calibri" w:hAnsi="Arial Narrow" w:cs="Arial"/>
                <w:b/>
                <w:sz w:val="20"/>
                <w:szCs w:val="20"/>
                <w:lang w:eastAsia="en-US"/>
              </w:rPr>
              <w:t>Katastarska čestica prema evidenciji Zemljišnih knjiga</w:t>
            </w:r>
            <w:r w:rsidRPr="004F78CF">
              <w:rPr>
                <w:i/>
                <w:sz w:val="16"/>
                <w:szCs w:val="16"/>
              </w:rPr>
              <w:t xml:space="preserve"> </w:t>
            </w: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shd w:val="clear" w:color="auto" w:fill="DEEAF6" w:themeFill="accent1" w:themeFillTint="33"/>
            <w:vAlign w:val="center"/>
          </w:tcPr>
          <w:p w14:paraId="59625EE3" w14:textId="77777777" w:rsidR="00BE247F" w:rsidRDefault="00BE247F" w:rsidP="00BE247F">
            <w:pPr>
              <w:spacing w:line="276" w:lineRule="auto"/>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Zemljišnih knjiga</w:t>
            </w:r>
          </w:p>
          <w:p w14:paraId="73C6EAF9" w14:textId="260643C3" w:rsidR="00BE247F" w:rsidRPr="00BE247F" w:rsidRDefault="00BE247F" w:rsidP="00BE247F">
            <w:pPr>
              <w:spacing w:line="276" w:lineRule="auto"/>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p>
        </w:tc>
      </w:tr>
      <w:tr w:rsidR="00BE247F" w:rsidRPr="00166D7E" w14:paraId="43CB3E7E" w14:textId="77777777" w:rsidTr="00A32623">
        <w:trPr>
          <w:trHeight w:val="503"/>
        </w:trPr>
        <w:tc>
          <w:tcPr>
            <w:tcW w:w="918" w:type="dxa"/>
            <w:shd w:val="clear" w:color="auto" w:fill="auto"/>
            <w:vAlign w:val="center"/>
          </w:tcPr>
          <w:p w14:paraId="3DF3DE76"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4FAA1D3F"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4C30E58F"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0AE37977"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53B78DE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6C0B7FBF" w14:textId="77777777" w:rsidTr="00A32623">
        <w:trPr>
          <w:trHeight w:val="503"/>
        </w:trPr>
        <w:tc>
          <w:tcPr>
            <w:tcW w:w="918" w:type="dxa"/>
            <w:shd w:val="clear" w:color="auto" w:fill="auto"/>
            <w:vAlign w:val="center"/>
          </w:tcPr>
          <w:p w14:paraId="037A73F0"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0BBE6381"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FC10E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5E202003"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11790D9A"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7A3E55E1" w14:textId="77777777" w:rsidTr="00A32623">
        <w:trPr>
          <w:trHeight w:val="521"/>
        </w:trPr>
        <w:tc>
          <w:tcPr>
            <w:tcW w:w="918" w:type="dxa"/>
            <w:vMerge w:val="restart"/>
            <w:shd w:val="clear" w:color="auto" w:fill="auto"/>
            <w:vAlign w:val="center"/>
          </w:tcPr>
          <w:p w14:paraId="5C886425"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7776BDA0"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558954"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69822C10"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41E145C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58B59130" w14:textId="77777777" w:rsidTr="00A32623">
        <w:trPr>
          <w:trHeight w:val="521"/>
        </w:trPr>
        <w:tc>
          <w:tcPr>
            <w:tcW w:w="918" w:type="dxa"/>
            <w:vMerge/>
            <w:shd w:val="clear" w:color="auto" w:fill="auto"/>
            <w:vAlign w:val="center"/>
          </w:tcPr>
          <w:p w14:paraId="437DF060" w14:textId="77777777" w:rsidR="00BE247F" w:rsidRDefault="00BE247F" w:rsidP="004D6A08">
            <w:pPr>
              <w:rPr>
                <w:rFonts w:ascii="Arial Narrow" w:eastAsia="Calibri" w:hAnsi="Arial Narrow" w:cs="Arial"/>
                <w:sz w:val="20"/>
                <w:szCs w:val="20"/>
                <w:lang w:eastAsia="en-US"/>
              </w:rPr>
            </w:pPr>
          </w:p>
        </w:tc>
        <w:tc>
          <w:tcPr>
            <w:tcW w:w="2053" w:type="dxa"/>
            <w:shd w:val="clear" w:color="auto" w:fill="auto"/>
            <w:vAlign w:val="center"/>
          </w:tcPr>
          <w:p w14:paraId="517B781A"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08BB668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1857E2F1"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7EA9F1FE" w14:textId="77777777" w:rsidR="00BE247F" w:rsidRPr="00A85663" w:rsidRDefault="00BE247F" w:rsidP="00A85663">
            <w:pPr>
              <w:spacing w:after="200" w:line="276" w:lineRule="auto"/>
              <w:rPr>
                <w:rFonts w:ascii="Arial Narrow" w:eastAsia="Calibri" w:hAnsi="Arial Narrow" w:cs="Arial"/>
                <w:sz w:val="20"/>
                <w:szCs w:val="20"/>
              </w:rPr>
            </w:pPr>
          </w:p>
        </w:tc>
      </w:tr>
      <w:tr w:rsidR="004D6A08" w:rsidRPr="00166D7E" w14:paraId="3BED60D7" w14:textId="77777777" w:rsidTr="00A32623">
        <w:trPr>
          <w:trHeight w:val="552"/>
        </w:trPr>
        <w:tc>
          <w:tcPr>
            <w:tcW w:w="918" w:type="dxa"/>
            <w:shd w:val="clear" w:color="auto" w:fill="DEEAF6" w:themeFill="accent1" w:themeFillTint="33"/>
            <w:vAlign w:val="center"/>
          </w:tcPr>
          <w:p w14:paraId="11C9BED9" w14:textId="67E1329E"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2.6</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FFB47A8" w14:textId="77777777" w:rsidR="00BE247F" w:rsidRDefault="004D6A08" w:rsidP="004D6A08">
            <w:pPr>
              <w:rPr>
                <w:rFonts w:ascii="Arial Narrow" w:eastAsia="Calibri" w:hAnsi="Arial Narrow" w:cs="Arial"/>
                <w:b/>
                <w:sz w:val="20"/>
                <w:szCs w:val="20"/>
                <w:lang w:eastAsia="en-US"/>
              </w:rPr>
            </w:pPr>
            <w:r w:rsidRPr="00EE31E2">
              <w:rPr>
                <w:rFonts w:ascii="Arial Narrow" w:eastAsia="Calibri" w:hAnsi="Arial Narrow" w:cs="Arial"/>
                <w:b/>
                <w:sz w:val="20"/>
                <w:szCs w:val="20"/>
                <w:lang w:eastAsia="en-US"/>
              </w:rPr>
              <w:t>Provodi li se ulaganje ili dio ulaganja na podr</w:t>
            </w:r>
            <w:r w:rsidR="00BE247F">
              <w:rPr>
                <w:rFonts w:ascii="Arial Narrow" w:eastAsia="Calibri" w:hAnsi="Arial Narrow" w:cs="Arial"/>
                <w:b/>
                <w:sz w:val="20"/>
                <w:szCs w:val="20"/>
                <w:lang w:eastAsia="en-US"/>
              </w:rPr>
              <w:t>učju ekološke mreže Natura 2000:</w:t>
            </w:r>
          </w:p>
          <w:p w14:paraId="03AB4069" w14:textId="48F97059" w:rsidR="004D6A08" w:rsidRPr="00BE247F" w:rsidRDefault="004D6A08" w:rsidP="004D6A08">
            <w:pPr>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(zadebljati-bold</w:t>
            </w:r>
            <w:r w:rsidR="006F586A" w:rsidRPr="002F22D8">
              <w:rPr>
                <w:rFonts w:ascii="Arial Narrow" w:eastAsia="Calibri" w:hAnsi="Arial Narrow" w:cs="Arial"/>
                <w:i/>
                <w:sz w:val="18"/>
                <w:szCs w:val="18"/>
                <w:lang w:eastAsia="en-US"/>
              </w:rPr>
              <w:t xml:space="preserve"> odgovor</w:t>
            </w:r>
            <w:r w:rsidRPr="00BE247F">
              <w:rPr>
                <w:rFonts w:ascii="Arial Narrow" w:eastAsia="Calibri" w:hAnsi="Arial Narrow" w:cs="Arial"/>
                <w:b/>
                <w:i/>
                <w:sz w:val="18"/>
                <w:szCs w:val="18"/>
                <w:lang w:eastAsia="en-US"/>
              </w:rPr>
              <w:t>)</w:t>
            </w:r>
          </w:p>
        </w:tc>
        <w:tc>
          <w:tcPr>
            <w:tcW w:w="5382" w:type="dxa"/>
            <w:gridSpan w:val="4"/>
            <w:shd w:val="clear" w:color="auto" w:fill="auto"/>
            <w:vAlign w:val="center"/>
          </w:tcPr>
          <w:p w14:paraId="43C210CD" w14:textId="77777777" w:rsidR="004D6A08" w:rsidRDefault="004D6A08" w:rsidP="004D6A08">
            <w:pPr>
              <w:rPr>
                <w:rFonts w:ascii="Arial Narrow" w:hAnsi="Arial Narrow" w:cs="Arial"/>
                <w:sz w:val="20"/>
                <w:szCs w:val="20"/>
              </w:rPr>
            </w:pPr>
            <w:r w:rsidRPr="00A216FF">
              <w:rPr>
                <w:rFonts w:ascii="Arial Narrow" w:eastAsia="Calibri" w:hAnsi="Arial Narrow" w:cs="Arial"/>
                <w:sz w:val="20"/>
                <w:szCs w:val="20"/>
              </w:rPr>
              <w:t>a)</w:t>
            </w:r>
            <w:r>
              <w:rPr>
                <w:rFonts w:ascii="Arial Narrow" w:hAnsi="Arial Narrow" w:cs="Arial"/>
                <w:sz w:val="20"/>
                <w:szCs w:val="20"/>
              </w:rPr>
              <w:t xml:space="preserve"> </w:t>
            </w:r>
            <w:r w:rsidRPr="00A216FF">
              <w:rPr>
                <w:rFonts w:ascii="Arial Narrow" w:hAnsi="Arial Narrow" w:cs="Arial"/>
                <w:sz w:val="20"/>
                <w:szCs w:val="20"/>
              </w:rPr>
              <w:t>DA</w:t>
            </w:r>
          </w:p>
          <w:p w14:paraId="5BD2AAC0" w14:textId="226488EF" w:rsidR="004D6A08" w:rsidRPr="00A216FF" w:rsidRDefault="004D6A08" w:rsidP="004D6A08">
            <w:pPr>
              <w:rPr>
                <w:rFonts w:ascii="Arial Narrow" w:eastAsia="Calibri" w:hAnsi="Arial Narrow" w:cs="Arial"/>
                <w:sz w:val="20"/>
                <w:szCs w:val="20"/>
              </w:rPr>
            </w:pPr>
            <w:r>
              <w:rPr>
                <w:rFonts w:ascii="Arial Narrow" w:hAnsi="Arial Narrow" w:cs="Arial"/>
                <w:sz w:val="20"/>
                <w:szCs w:val="20"/>
              </w:rPr>
              <w:t>b) NE</w:t>
            </w:r>
          </w:p>
        </w:tc>
      </w:tr>
      <w:tr w:rsidR="004D6A08" w:rsidRPr="00166D7E" w14:paraId="108792BF" w14:textId="77777777" w:rsidTr="00A32623">
        <w:trPr>
          <w:trHeight w:val="552"/>
        </w:trPr>
        <w:tc>
          <w:tcPr>
            <w:tcW w:w="918" w:type="dxa"/>
            <w:shd w:val="clear" w:color="auto" w:fill="DEEAF6" w:themeFill="accent1" w:themeFillTint="33"/>
            <w:vAlign w:val="center"/>
          </w:tcPr>
          <w:p w14:paraId="364F1679" w14:textId="10204029"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7</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B679DFB" w14:textId="54E81B28" w:rsidR="007F3653" w:rsidRDefault="004D6A08" w:rsidP="00B35104">
            <w:pPr>
              <w:jc w:val="both"/>
              <w:rPr>
                <w:rFonts w:ascii="Arial Narrow" w:eastAsia="Calibri" w:hAnsi="Arial Narrow" w:cs="Arial"/>
                <w:b/>
                <w:sz w:val="20"/>
                <w:szCs w:val="20"/>
                <w:lang w:eastAsia="en-US"/>
              </w:rPr>
            </w:pPr>
            <w:r w:rsidRPr="00BC3E18">
              <w:rPr>
                <w:rFonts w:ascii="Arial Narrow" w:eastAsia="Calibri" w:hAnsi="Arial Narrow" w:cs="Arial"/>
                <w:b/>
                <w:sz w:val="20"/>
                <w:szCs w:val="20"/>
                <w:lang w:eastAsia="en-US"/>
              </w:rPr>
              <w:t>Fotodokumentacija lokacije ulaganja</w:t>
            </w:r>
            <w:r w:rsidR="00914AEC">
              <w:rPr>
                <w:rFonts w:ascii="Arial Narrow" w:eastAsia="Calibri" w:hAnsi="Arial Narrow" w:cs="Arial"/>
                <w:b/>
                <w:sz w:val="20"/>
                <w:szCs w:val="20"/>
                <w:lang w:eastAsia="en-US"/>
              </w:rPr>
              <w:t>:</w:t>
            </w:r>
          </w:p>
          <w:p w14:paraId="131DE27F" w14:textId="404A300C" w:rsidR="004D6A08" w:rsidRPr="00EE31E2" w:rsidRDefault="007F3653" w:rsidP="007F3653">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otrebno je dostaviti foto dokumentaciju sa čestica na kojima će se provoditi ulaganje prije početka ulaganja.</w:t>
            </w:r>
            <w:r w:rsidR="004D6A08" w:rsidRPr="00BE247F">
              <w:rPr>
                <w:i/>
                <w:sz w:val="18"/>
                <w:szCs w:val="18"/>
              </w:rPr>
              <w:t xml:space="preserve"> </w:t>
            </w:r>
            <w:r w:rsidR="004D6A08" w:rsidRPr="00BE247F">
              <w:rPr>
                <w:rFonts w:ascii="Arial Narrow" w:eastAsia="Calibri" w:hAnsi="Arial Narrow" w:cs="Arial"/>
                <w:i/>
                <w:sz w:val="18"/>
                <w:szCs w:val="18"/>
                <w:lang w:eastAsia="en-US"/>
              </w:rPr>
              <w:t xml:space="preserve">Fotografija mora sadržavati: vrstu fotografije, datum, lokaciju, geografsku širinu i geografsku duljinu i iz koje se eventualno može dobiti dodatna informacija o stanju projekta do podnošenja </w:t>
            </w: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rijave projekta</w:t>
            </w:r>
            <w:r>
              <w:rPr>
                <w:rFonts w:ascii="Arial Narrow" w:eastAsia="Calibri" w:hAnsi="Arial Narrow" w:cs="Arial"/>
                <w:i/>
                <w:sz w:val="18"/>
                <w:szCs w:val="18"/>
                <w:lang w:eastAsia="en-US"/>
              </w:rPr>
              <w:t>.</w:t>
            </w:r>
          </w:p>
        </w:tc>
        <w:tc>
          <w:tcPr>
            <w:tcW w:w="5382" w:type="dxa"/>
            <w:gridSpan w:val="4"/>
            <w:shd w:val="clear" w:color="auto" w:fill="auto"/>
            <w:vAlign w:val="center"/>
          </w:tcPr>
          <w:p w14:paraId="7E7B825A" w14:textId="77777777" w:rsidR="004D6A08" w:rsidRDefault="004D6A08" w:rsidP="004D6A08">
            <w:pPr>
              <w:rPr>
                <w:rFonts w:ascii="Arial Narrow" w:eastAsia="Calibri" w:hAnsi="Arial Narrow" w:cs="Arial"/>
                <w:sz w:val="20"/>
                <w:szCs w:val="20"/>
              </w:rPr>
            </w:pPr>
          </w:p>
          <w:p w14:paraId="7D6E6E3A" w14:textId="267F58B9" w:rsidR="004D6A08" w:rsidRDefault="004D6A08" w:rsidP="004D6A08">
            <w:pPr>
              <w:rPr>
                <w:rFonts w:ascii="Arial Narrow" w:eastAsia="Calibri" w:hAnsi="Arial Narrow" w:cs="Arial"/>
                <w:sz w:val="20"/>
                <w:szCs w:val="20"/>
              </w:rPr>
            </w:pPr>
          </w:p>
        </w:tc>
      </w:tr>
      <w:tr w:rsidR="004D6A08" w:rsidRPr="00166D7E" w14:paraId="158D5FD7" w14:textId="77777777" w:rsidTr="00A32623">
        <w:trPr>
          <w:trHeight w:val="552"/>
        </w:trPr>
        <w:tc>
          <w:tcPr>
            <w:tcW w:w="918" w:type="dxa"/>
            <w:shd w:val="clear" w:color="auto" w:fill="DEEAF6" w:themeFill="accent1" w:themeFillTint="33"/>
            <w:vAlign w:val="center"/>
          </w:tcPr>
          <w:p w14:paraId="6BA5DB6D" w14:textId="2CCB87EA"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8</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0772D9E" w14:textId="38E4CD02" w:rsidR="00914AEC"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Vlasništvo zemljišta na kojoj se ulaganje provodi:</w:t>
            </w:r>
          </w:p>
          <w:p w14:paraId="08D5DDE6" w14:textId="4689D93C" w:rsidR="00BE247F"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00BE247F" w:rsidRPr="00A66128">
              <w:rPr>
                <w:rFonts w:ascii="Arial Narrow" w:eastAsia="Calibri" w:hAnsi="Arial Narrow" w:cs="Arial"/>
                <w:b/>
                <w:i/>
                <w:sz w:val="18"/>
                <w:szCs w:val="20"/>
                <w:lang w:eastAsia="en-US"/>
              </w:rPr>
              <w:t xml:space="preserve">odaberite </w:t>
            </w:r>
            <w:r w:rsidRPr="00A66128">
              <w:rPr>
                <w:rFonts w:ascii="Arial Narrow" w:eastAsia="Calibri" w:hAnsi="Arial Narrow" w:cs="Arial"/>
                <w:b/>
                <w:i/>
                <w:sz w:val="18"/>
                <w:szCs w:val="20"/>
                <w:lang w:eastAsia="en-US"/>
              </w:rPr>
              <w:t>jednu od ponuđenih opcija</w:t>
            </w:r>
            <w:r w:rsidR="00BE247F">
              <w:rPr>
                <w:rFonts w:ascii="Arial Narrow" w:eastAsia="Calibri" w:hAnsi="Arial Narrow" w:cs="Arial"/>
                <w:b/>
                <w:sz w:val="20"/>
                <w:szCs w:val="20"/>
                <w:lang w:eastAsia="en-US"/>
              </w:rPr>
              <w:t>:</w:t>
            </w:r>
          </w:p>
          <w:p w14:paraId="54DFD24B" w14:textId="5C5F1E2D"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se ulaganje odvija na zemljištu ili građevini na  lokaciji  ulaganja koja nije u vlasništvu nositelja projekta, potrebno je dostaviti Ugovor o najmu/koncesiji/zakupu/služnosti/upravljanju koji mora biti sklopljen na rok od najmanje deset godina računajući od trenutka podnošenja </w:t>
            </w:r>
            <w:r w:rsidR="00DA2163">
              <w:rPr>
                <w:rFonts w:ascii="Arial Narrow" w:eastAsia="Calibri" w:hAnsi="Arial Narrow" w:cs="Arial"/>
                <w:i/>
                <w:sz w:val="18"/>
                <w:szCs w:val="18"/>
                <w:lang w:eastAsia="en-US"/>
              </w:rPr>
              <w:t>p</w:t>
            </w:r>
            <w:r w:rsidRPr="00BE247F">
              <w:rPr>
                <w:rFonts w:ascii="Arial Narrow" w:eastAsia="Calibri" w:hAnsi="Arial Narrow" w:cs="Arial"/>
                <w:i/>
                <w:sz w:val="18"/>
                <w:szCs w:val="18"/>
                <w:lang w:eastAsia="en-US"/>
              </w:rPr>
              <w:t>rijave projekta i upisan u zemljišne knjige ili Ugovor o osnivanju prava građenja, koji mora biti sklopljen na rok od najmanje deset godina računajući od trenutka podnošenja prijave projekta i upisan u zemljišne knjig</w:t>
            </w:r>
            <w:r w:rsidRPr="00A66128">
              <w:rPr>
                <w:rFonts w:ascii="Arial Narrow" w:eastAsia="Calibri" w:hAnsi="Arial Narrow" w:cs="Arial"/>
                <w:i/>
                <w:sz w:val="18"/>
                <w:szCs w:val="18"/>
                <w:lang w:eastAsia="en-US"/>
              </w:rPr>
              <w:t>e.</w:t>
            </w:r>
          </w:p>
        </w:tc>
        <w:tc>
          <w:tcPr>
            <w:tcW w:w="5382" w:type="dxa"/>
            <w:gridSpan w:val="4"/>
            <w:shd w:val="clear" w:color="auto" w:fill="auto"/>
            <w:vAlign w:val="center"/>
          </w:tcPr>
          <w:p w14:paraId="59777491" w14:textId="587117EA" w:rsidR="004D6A08" w:rsidRPr="00990A20" w:rsidRDefault="004D6A08" w:rsidP="00A66128">
            <w:pPr>
              <w:ind w:left="176" w:hanging="142"/>
              <w:rPr>
                <w:rFonts w:ascii="Arial Narrow" w:eastAsia="Calibri" w:hAnsi="Arial Narrow" w:cs="Arial"/>
                <w:sz w:val="20"/>
                <w:szCs w:val="20"/>
              </w:rPr>
            </w:pPr>
            <w:r>
              <w:rPr>
                <w:rFonts w:ascii="Arial Narrow" w:eastAsia="Calibri" w:hAnsi="Arial Narrow" w:cs="Arial"/>
                <w:sz w:val="20"/>
                <w:szCs w:val="20"/>
              </w:rPr>
              <w:t xml:space="preserve">a) </w:t>
            </w:r>
            <w:r w:rsidRPr="00990A20">
              <w:rPr>
                <w:rFonts w:ascii="Arial Narrow" w:eastAsia="Calibri" w:hAnsi="Arial Narrow" w:cs="Arial"/>
                <w:sz w:val="20"/>
                <w:szCs w:val="20"/>
              </w:rPr>
              <w:t>ulaganje je na zemljišt</w:t>
            </w:r>
            <w:r w:rsidR="00846546">
              <w:rPr>
                <w:rFonts w:ascii="Arial Narrow" w:eastAsia="Calibri" w:hAnsi="Arial Narrow" w:cs="Arial"/>
                <w:sz w:val="20"/>
                <w:szCs w:val="20"/>
              </w:rPr>
              <w:t>u koje je u vlasništvu nositelja projekta</w:t>
            </w:r>
            <w:r w:rsidRPr="00990A20">
              <w:rPr>
                <w:rFonts w:ascii="Arial Narrow" w:eastAsia="Calibri" w:hAnsi="Arial Narrow" w:cs="Arial"/>
                <w:sz w:val="20"/>
                <w:szCs w:val="20"/>
              </w:rPr>
              <w:t xml:space="preserve"> ili u građevini</w:t>
            </w:r>
            <w:r w:rsidR="00846546">
              <w:rPr>
                <w:rFonts w:ascii="Arial Narrow" w:eastAsia="Calibri" w:hAnsi="Arial Narrow" w:cs="Arial"/>
                <w:sz w:val="20"/>
                <w:szCs w:val="20"/>
              </w:rPr>
              <w:t xml:space="preserve"> koja je u vlasništvu nositelja projekta</w:t>
            </w:r>
          </w:p>
          <w:p w14:paraId="29935E17" w14:textId="613A4CC1" w:rsidR="004D6A08" w:rsidRDefault="004D6A08" w:rsidP="00A66128">
            <w:pPr>
              <w:ind w:left="176" w:hanging="176"/>
              <w:rPr>
                <w:rFonts w:ascii="Arial Narrow" w:eastAsia="Calibri" w:hAnsi="Arial Narrow" w:cs="Arial"/>
                <w:sz w:val="20"/>
                <w:szCs w:val="20"/>
              </w:rPr>
            </w:pPr>
            <w:r>
              <w:rPr>
                <w:rFonts w:ascii="Arial Narrow" w:eastAsia="Calibri" w:hAnsi="Arial Narrow" w:cs="Arial"/>
                <w:sz w:val="20"/>
                <w:szCs w:val="20"/>
              </w:rPr>
              <w:t>b)</w:t>
            </w:r>
            <w:r w:rsidRPr="00990A20">
              <w:rPr>
                <w:rFonts w:ascii="Arial Narrow" w:eastAsia="Calibri" w:hAnsi="Arial Narrow" w:cs="Arial"/>
                <w:sz w:val="20"/>
                <w:szCs w:val="20"/>
              </w:rPr>
              <w:t xml:space="preserve"> ulaganje je na zemljištu </w:t>
            </w:r>
            <w:r w:rsidR="00846546">
              <w:rPr>
                <w:rFonts w:ascii="Arial Narrow" w:eastAsia="Calibri" w:hAnsi="Arial Narrow" w:cs="Arial"/>
                <w:sz w:val="20"/>
                <w:szCs w:val="20"/>
              </w:rPr>
              <w:t>koje nije u vlasništvu nositelja projekta</w:t>
            </w:r>
            <w:r w:rsidRPr="00990A20">
              <w:rPr>
                <w:rFonts w:ascii="Arial Narrow" w:eastAsia="Calibri" w:hAnsi="Arial Narrow" w:cs="Arial"/>
                <w:sz w:val="20"/>
                <w:szCs w:val="20"/>
              </w:rPr>
              <w:t xml:space="preserve"> ili u građevini </w:t>
            </w:r>
            <w:r w:rsidR="00846546">
              <w:rPr>
                <w:rFonts w:ascii="Arial Narrow" w:eastAsia="Calibri" w:hAnsi="Arial Narrow" w:cs="Arial"/>
                <w:sz w:val="20"/>
                <w:szCs w:val="20"/>
              </w:rPr>
              <w:t>koja nije u vlasništvu nositelja projekta</w:t>
            </w:r>
          </w:p>
        </w:tc>
      </w:tr>
      <w:tr w:rsidR="004D6A08" w:rsidRPr="00166D7E" w14:paraId="56A9CF11" w14:textId="77777777" w:rsidTr="00A32623">
        <w:trPr>
          <w:trHeight w:val="552"/>
        </w:trPr>
        <w:tc>
          <w:tcPr>
            <w:tcW w:w="918" w:type="dxa"/>
            <w:shd w:val="clear" w:color="auto" w:fill="DEEAF6" w:themeFill="accent1" w:themeFillTint="33"/>
            <w:vAlign w:val="center"/>
          </w:tcPr>
          <w:p w14:paraId="1A6FB9E9" w14:textId="3E8D25BB"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9</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2A29834" w14:textId="69326D8B" w:rsidR="004D6A08" w:rsidRDefault="00914AEC" w:rsidP="00914AEC">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A</w:t>
            </w:r>
            <w:r w:rsidR="004D6A08" w:rsidRPr="00A871CA">
              <w:rPr>
                <w:rFonts w:ascii="Arial Narrow" w:eastAsia="Calibri" w:hAnsi="Arial Narrow" w:cs="Arial"/>
                <w:b/>
                <w:sz w:val="20"/>
                <w:szCs w:val="20"/>
                <w:lang w:eastAsia="en-US"/>
              </w:rPr>
              <w:t xml:space="preserve">ktivnosti te nastali i budući troškovi </w:t>
            </w:r>
            <w:r>
              <w:rPr>
                <w:rFonts w:ascii="Arial Narrow" w:eastAsia="Calibri" w:hAnsi="Arial Narrow" w:cs="Arial"/>
                <w:b/>
                <w:sz w:val="20"/>
                <w:szCs w:val="20"/>
                <w:lang w:eastAsia="en-US"/>
              </w:rPr>
              <w:t xml:space="preserve">koji su </w:t>
            </w:r>
            <w:r w:rsidR="004D6A08" w:rsidRPr="00A871CA">
              <w:rPr>
                <w:rFonts w:ascii="Arial Narrow" w:eastAsia="Calibri" w:hAnsi="Arial Narrow" w:cs="Arial"/>
                <w:b/>
                <w:sz w:val="20"/>
                <w:szCs w:val="20"/>
                <w:lang w:eastAsia="en-US"/>
              </w:rPr>
              <w:t>sastavni dio projekta do realizacije i funkcionalnosti istog, a nisu dio prihvatljivih troškova prijav</w:t>
            </w:r>
            <w:r w:rsidR="004D6A08">
              <w:rPr>
                <w:rFonts w:ascii="Arial Narrow" w:eastAsia="Calibri" w:hAnsi="Arial Narrow" w:cs="Arial"/>
                <w:b/>
                <w:sz w:val="20"/>
                <w:szCs w:val="20"/>
                <w:lang w:eastAsia="en-US"/>
              </w:rPr>
              <w:t>lj</w:t>
            </w:r>
            <w:r w:rsidR="00BE247F">
              <w:rPr>
                <w:rFonts w:ascii="Arial Narrow" w:eastAsia="Calibri" w:hAnsi="Arial Narrow" w:cs="Arial"/>
                <w:b/>
                <w:sz w:val="20"/>
                <w:szCs w:val="20"/>
                <w:lang w:eastAsia="en-US"/>
              </w:rPr>
              <w:t>enih za dodjelu potpore u ovoj p</w:t>
            </w:r>
            <w:r w:rsidR="004D6A08">
              <w:rPr>
                <w:rFonts w:ascii="Arial Narrow" w:eastAsia="Calibri" w:hAnsi="Arial Narrow" w:cs="Arial"/>
                <w:b/>
                <w:sz w:val="20"/>
                <w:szCs w:val="20"/>
                <w:lang w:eastAsia="en-US"/>
              </w:rPr>
              <w:t>rijavi projekta</w:t>
            </w:r>
            <w:r>
              <w:rPr>
                <w:rFonts w:ascii="Arial Narrow" w:eastAsia="Calibri" w:hAnsi="Arial Narrow" w:cs="Arial"/>
                <w:b/>
                <w:sz w:val="20"/>
                <w:szCs w:val="20"/>
                <w:lang w:eastAsia="en-US"/>
              </w:rPr>
              <w:t>:</w:t>
            </w:r>
          </w:p>
          <w:p w14:paraId="4B3BE926" w14:textId="56A52AEB" w:rsidR="00914AEC" w:rsidRPr="00A32623" w:rsidRDefault="00914AEC" w:rsidP="00914AEC">
            <w:pPr>
              <w:jc w:val="both"/>
              <w:rPr>
                <w:rFonts w:ascii="Arial Narrow" w:eastAsia="Calibri" w:hAnsi="Arial Narrow" w:cs="Arial"/>
                <w:i/>
                <w:sz w:val="20"/>
                <w:szCs w:val="20"/>
                <w:lang w:eastAsia="en-US"/>
              </w:rPr>
            </w:pPr>
            <w:r w:rsidRPr="00A66128">
              <w:rPr>
                <w:rFonts w:ascii="Arial Narrow" w:eastAsia="Calibri" w:hAnsi="Arial Narrow" w:cs="Arial"/>
                <w:i/>
                <w:sz w:val="18"/>
                <w:szCs w:val="20"/>
                <w:lang w:eastAsia="en-US"/>
              </w:rPr>
              <w:t>(navedite neprihvatljive troškove projekta):</w:t>
            </w:r>
          </w:p>
        </w:tc>
        <w:tc>
          <w:tcPr>
            <w:tcW w:w="5382" w:type="dxa"/>
            <w:gridSpan w:val="4"/>
            <w:shd w:val="clear" w:color="auto" w:fill="auto"/>
            <w:vAlign w:val="center"/>
          </w:tcPr>
          <w:p w14:paraId="546C37E9" w14:textId="6A8422E4" w:rsidR="004D6A08" w:rsidRDefault="004D6A08" w:rsidP="004D6A08">
            <w:pPr>
              <w:rPr>
                <w:rFonts w:ascii="Arial Narrow" w:eastAsia="Calibri" w:hAnsi="Arial Narrow" w:cs="Arial"/>
                <w:sz w:val="20"/>
                <w:szCs w:val="20"/>
              </w:rPr>
            </w:pPr>
          </w:p>
        </w:tc>
      </w:tr>
      <w:tr w:rsidR="004D6A08" w:rsidRPr="00166D7E" w14:paraId="0E217970" w14:textId="77777777" w:rsidTr="00A32623">
        <w:trPr>
          <w:trHeight w:val="552"/>
        </w:trPr>
        <w:tc>
          <w:tcPr>
            <w:tcW w:w="918" w:type="dxa"/>
            <w:shd w:val="clear" w:color="auto" w:fill="DEEAF6" w:themeFill="accent1" w:themeFillTint="33"/>
            <w:vAlign w:val="center"/>
          </w:tcPr>
          <w:p w14:paraId="1FE02D1F" w14:textId="47ED494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0</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7A9AB8C3" w14:textId="61E43455" w:rsidR="00BE247F" w:rsidRDefault="00914AEC"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A</w:t>
            </w:r>
            <w:r w:rsidR="004D6A08" w:rsidRPr="00165B05">
              <w:rPr>
                <w:rFonts w:ascii="Arial Narrow" w:eastAsia="Calibri" w:hAnsi="Arial Narrow" w:cs="Arial"/>
                <w:b/>
                <w:sz w:val="20"/>
                <w:szCs w:val="20"/>
                <w:lang w:eastAsia="en-US"/>
              </w:rPr>
              <w:t>ktivnosti građenja u smislu pripremnih, zemljanih, asfalterskih, konstruktorskih, instalaterskih i završnih građevinskih radova</w:t>
            </w:r>
            <w:r>
              <w:rPr>
                <w:rFonts w:ascii="Arial Narrow" w:eastAsia="Calibri" w:hAnsi="Arial Narrow" w:cs="Arial"/>
                <w:b/>
                <w:sz w:val="20"/>
                <w:szCs w:val="20"/>
                <w:lang w:eastAsia="en-US"/>
              </w:rPr>
              <w:t xml:space="preserve"> su</w:t>
            </w:r>
            <w:r w:rsidR="004D6A08" w:rsidRPr="00165B05">
              <w:rPr>
                <w:rFonts w:ascii="Arial Narrow" w:eastAsia="Calibri" w:hAnsi="Arial Narrow" w:cs="Arial"/>
                <w:b/>
                <w:sz w:val="20"/>
                <w:szCs w:val="20"/>
                <w:lang w:eastAsia="en-US"/>
              </w:rPr>
              <w:t xml:space="preserve"> započete/izvršene prije pod</w:t>
            </w:r>
            <w:r w:rsidR="004D6A08">
              <w:rPr>
                <w:rFonts w:ascii="Arial Narrow" w:eastAsia="Calibri" w:hAnsi="Arial Narrow" w:cs="Arial"/>
                <w:b/>
                <w:sz w:val="20"/>
                <w:szCs w:val="20"/>
                <w:lang w:eastAsia="en-US"/>
              </w:rPr>
              <w:t xml:space="preserve">nošenja ove </w:t>
            </w:r>
            <w:r>
              <w:rPr>
                <w:rFonts w:ascii="Arial Narrow" w:eastAsia="Calibri" w:hAnsi="Arial Narrow" w:cs="Arial"/>
                <w:b/>
                <w:sz w:val="20"/>
                <w:szCs w:val="20"/>
                <w:lang w:eastAsia="en-US"/>
              </w:rPr>
              <w:t>p</w:t>
            </w:r>
            <w:r w:rsidR="004D6A08">
              <w:rPr>
                <w:rFonts w:ascii="Arial Narrow" w:eastAsia="Calibri" w:hAnsi="Arial Narrow" w:cs="Arial"/>
                <w:b/>
                <w:sz w:val="20"/>
                <w:szCs w:val="20"/>
                <w:lang w:eastAsia="en-US"/>
              </w:rPr>
              <w:t>rijave projekta</w:t>
            </w:r>
            <w:r w:rsidR="00BE247F">
              <w:rPr>
                <w:rFonts w:ascii="Arial Narrow" w:eastAsia="Calibri" w:hAnsi="Arial Narrow" w:cs="Arial"/>
                <w:sz w:val="20"/>
                <w:szCs w:val="20"/>
                <w:lang w:eastAsia="en-US"/>
              </w:rPr>
              <w:t>:</w:t>
            </w:r>
          </w:p>
          <w:p w14:paraId="00A6E1EC" w14:textId="0AB89146" w:rsidR="00BE247F"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 –</w:t>
            </w:r>
            <w:r w:rsidR="006F586A">
              <w:rPr>
                <w:rFonts w:ascii="Arial Narrow" w:eastAsia="Calibri" w:hAnsi="Arial Narrow" w:cs="Arial"/>
                <w:b/>
                <w:i/>
                <w:sz w:val="18"/>
                <w:szCs w:val="18"/>
                <w:lang w:eastAsia="en-US"/>
              </w:rPr>
              <w:t xml:space="preserve"> </w:t>
            </w:r>
            <w:r w:rsidRPr="00BE247F">
              <w:rPr>
                <w:rFonts w:ascii="Arial Narrow" w:eastAsia="Calibri" w:hAnsi="Arial Narrow" w:cs="Arial"/>
                <w:b/>
                <w:i/>
                <w:sz w:val="18"/>
                <w:szCs w:val="18"/>
                <w:lang w:eastAsia="en-US"/>
              </w:rPr>
              <w:t>bold</w:t>
            </w:r>
            <w:r w:rsidR="006F586A">
              <w:rPr>
                <w:rFonts w:ascii="Arial Narrow" w:eastAsia="Calibri" w:hAnsi="Arial Narrow" w:cs="Arial"/>
                <w:b/>
                <w:i/>
                <w:sz w:val="18"/>
                <w:szCs w:val="18"/>
                <w:lang w:eastAsia="en-US"/>
              </w:rPr>
              <w:t xml:space="preserve"> </w:t>
            </w:r>
            <w:r w:rsidR="006F586A" w:rsidRPr="002F22D8">
              <w:rPr>
                <w:rFonts w:ascii="Arial Narrow" w:eastAsia="Calibri" w:hAnsi="Arial Narrow" w:cs="Arial"/>
                <w:i/>
                <w:sz w:val="18"/>
                <w:szCs w:val="18"/>
                <w:lang w:eastAsia="en-US"/>
              </w:rPr>
              <w:t>odgovor</w:t>
            </w:r>
            <w:r w:rsidRPr="00BE247F">
              <w:rPr>
                <w:rFonts w:ascii="Arial Narrow" w:eastAsia="Calibri" w:hAnsi="Arial Narrow" w:cs="Arial"/>
                <w:b/>
                <w:i/>
                <w:sz w:val="18"/>
                <w:szCs w:val="18"/>
                <w:lang w:eastAsia="en-US"/>
              </w:rPr>
              <w:t xml:space="preserve">) </w:t>
            </w:r>
          </w:p>
          <w:p w14:paraId="762FCE82" w14:textId="5209AE3A" w:rsidR="004D6A08" w:rsidRPr="00BE247F" w:rsidRDefault="004D6A08" w:rsidP="00914AEC">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je odgovor na ovom pitanju ''DA'', potrebno je dostaviti račun/situaciju za izvršene građevinske radove potpisan i ovjeren od izvođača radova. </w:t>
            </w:r>
          </w:p>
        </w:tc>
        <w:tc>
          <w:tcPr>
            <w:tcW w:w="5382" w:type="dxa"/>
            <w:gridSpan w:val="4"/>
            <w:shd w:val="clear" w:color="auto" w:fill="auto"/>
            <w:vAlign w:val="center"/>
          </w:tcPr>
          <w:p w14:paraId="78AFF028" w14:textId="27C2563A"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a) DA</w:t>
            </w:r>
          </w:p>
          <w:p w14:paraId="6572B307" w14:textId="27E39BFC"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b) NE</w:t>
            </w:r>
          </w:p>
          <w:p w14:paraId="23123FAC" w14:textId="62EB51D9" w:rsidR="004D6A08" w:rsidRPr="00693076" w:rsidRDefault="004D6A08" w:rsidP="004D6A08">
            <w:pPr>
              <w:pStyle w:val="ListParagraph"/>
              <w:rPr>
                <w:rFonts w:ascii="Arial Narrow" w:hAnsi="Arial Narrow" w:cs="Arial"/>
                <w:b/>
                <w:sz w:val="20"/>
                <w:szCs w:val="20"/>
              </w:rPr>
            </w:pPr>
          </w:p>
        </w:tc>
      </w:tr>
      <w:tr w:rsidR="004D6A08" w:rsidRPr="00166D7E" w14:paraId="0B12A7E9" w14:textId="77777777" w:rsidTr="0008729E">
        <w:trPr>
          <w:trHeight w:val="620"/>
        </w:trPr>
        <w:tc>
          <w:tcPr>
            <w:tcW w:w="918" w:type="dxa"/>
            <w:shd w:val="clear" w:color="auto" w:fill="DEEAF6" w:themeFill="accent1" w:themeFillTint="33"/>
            <w:vAlign w:val="center"/>
          </w:tcPr>
          <w:p w14:paraId="7BD76AB7" w14:textId="75211A8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1</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03D20" w14:textId="586DC0FC" w:rsidR="00914AEC" w:rsidRDefault="004D6A08" w:rsidP="00914AEC">
            <w:pPr>
              <w:jc w:val="both"/>
              <w:rPr>
                <w:rFonts w:ascii="Arial Narrow" w:eastAsia="Calibri" w:hAnsi="Arial Narrow" w:cs="Arial"/>
                <w:b/>
                <w:sz w:val="20"/>
                <w:szCs w:val="20"/>
                <w:lang w:eastAsia="en-US"/>
              </w:rPr>
            </w:pPr>
            <w:r w:rsidRPr="00165B05">
              <w:rPr>
                <w:rFonts w:ascii="Arial Narrow" w:eastAsia="Calibri" w:hAnsi="Arial Narrow" w:cs="Arial"/>
                <w:b/>
                <w:sz w:val="20"/>
                <w:szCs w:val="20"/>
                <w:lang w:eastAsia="en-US"/>
              </w:rPr>
              <w:t>Je li već izvršena prijava početka građenja prije podn</w:t>
            </w:r>
            <w:r>
              <w:rPr>
                <w:rFonts w:ascii="Arial Narrow" w:eastAsia="Calibri" w:hAnsi="Arial Narrow" w:cs="Arial"/>
                <w:b/>
                <w:sz w:val="20"/>
                <w:szCs w:val="20"/>
                <w:lang w:eastAsia="en-US"/>
              </w:rPr>
              <w:t xml:space="preserve">ošenja ove </w:t>
            </w:r>
            <w:r w:rsidR="00914AEC">
              <w:rPr>
                <w:rFonts w:ascii="Arial Narrow" w:eastAsia="Calibri" w:hAnsi="Arial Narrow" w:cs="Arial"/>
                <w:b/>
                <w:sz w:val="20"/>
                <w:szCs w:val="20"/>
                <w:lang w:eastAsia="en-US"/>
              </w:rPr>
              <w:t>p</w:t>
            </w:r>
            <w:r>
              <w:rPr>
                <w:rFonts w:ascii="Arial Narrow" w:eastAsia="Calibri" w:hAnsi="Arial Narrow" w:cs="Arial"/>
                <w:b/>
                <w:sz w:val="20"/>
                <w:szCs w:val="20"/>
                <w:lang w:eastAsia="en-US"/>
              </w:rPr>
              <w:t>rijave projekta</w:t>
            </w:r>
            <w:r w:rsidRPr="00165B05">
              <w:rPr>
                <w:rFonts w:ascii="Arial Narrow" w:eastAsia="Calibri" w:hAnsi="Arial Narrow" w:cs="Arial"/>
                <w:b/>
                <w:sz w:val="20"/>
                <w:szCs w:val="20"/>
                <w:lang w:eastAsia="en-US"/>
              </w:rPr>
              <w:t>?</w:t>
            </w:r>
            <w:r w:rsidR="007A6B55">
              <w:rPr>
                <w:rFonts w:ascii="Arial Narrow" w:eastAsia="Calibri" w:hAnsi="Arial Narrow" w:cs="Arial"/>
                <w:b/>
                <w:sz w:val="20"/>
                <w:szCs w:val="20"/>
                <w:lang w:eastAsia="en-US"/>
              </w:rPr>
              <w:t xml:space="preserve"> </w:t>
            </w:r>
          </w:p>
          <w:p w14:paraId="629ADBDA" w14:textId="77777777" w:rsidR="00914AEC" w:rsidRDefault="004D6A08" w:rsidP="00914AEC">
            <w:pPr>
              <w:jc w:val="both"/>
              <w:rPr>
                <w:rFonts w:ascii="Arial Narrow" w:eastAsia="Calibri" w:hAnsi="Arial Narrow" w:cs="Arial"/>
                <w:b/>
                <w:i/>
                <w:sz w:val="18"/>
                <w:szCs w:val="20"/>
                <w:lang w:eastAsia="en-US"/>
              </w:rPr>
            </w:pPr>
            <w:r w:rsidRPr="00A32623">
              <w:rPr>
                <w:rFonts w:ascii="Arial Narrow" w:eastAsia="Calibri" w:hAnsi="Arial Narrow" w:cs="Arial"/>
                <w:b/>
                <w:i/>
                <w:sz w:val="18"/>
                <w:szCs w:val="20"/>
                <w:lang w:eastAsia="en-US"/>
              </w:rPr>
              <w:t>(zadebljati-bold</w:t>
            </w:r>
            <w:r w:rsidR="00914AEC" w:rsidRPr="00A32623">
              <w:rPr>
                <w:rFonts w:ascii="Arial Narrow" w:eastAsia="Calibri" w:hAnsi="Arial Narrow" w:cs="Arial"/>
                <w:b/>
                <w:i/>
                <w:sz w:val="18"/>
                <w:szCs w:val="20"/>
                <w:lang w:eastAsia="en-US"/>
              </w:rPr>
              <w:t xml:space="preserve"> </w:t>
            </w:r>
            <w:r w:rsidR="00914AEC" w:rsidRPr="00A32623">
              <w:rPr>
                <w:rFonts w:ascii="Arial Narrow" w:eastAsia="Calibri" w:hAnsi="Arial Narrow" w:cs="Arial"/>
                <w:i/>
                <w:sz w:val="18"/>
                <w:szCs w:val="20"/>
                <w:lang w:eastAsia="en-US"/>
              </w:rPr>
              <w:t>odgovor</w:t>
            </w:r>
            <w:r w:rsidRPr="00A32623">
              <w:rPr>
                <w:rFonts w:ascii="Arial Narrow" w:eastAsia="Calibri" w:hAnsi="Arial Narrow" w:cs="Arial"/>
                <w:b/>
                <w:i/>
                <w:sz w:val="18"/>
                <w:szCs w:val="20"/>
                <w:lang w:eastAsia="en-US"/>
              </w:rPr>
              <w:t xml:space="preserve">) </w:t>
            </w:r>
          </w:p>
          <w:p w14:paraId="1225F894" w14:textId="05915C31" w:rsidR="004D6A08" w:rsidRPr="00165B05" w:rsidRDefault="004D6A08" w:rsidP="00914AEC">
            <w:pPr>
              <w:jc w:val="both"/>
              <w:rPr>
                <w:rFonts w:ascii="Arial Narrow" w:eastAsia="Calibri" w:hAnsi="Arial Narrow" w:cs="Arial"/>
                <w:b/>
                <w:sz w:val="20"/>
                <w:szCs w:val="20"/>
                <w:lang w:eastAsia="en-US"/>
              </w:rPr>
            </w:pPr>
            <w:r w:rsidRPr="00BE247F">
              <w:rPr>
                <w:rFonts w:ascii="Arial Narrow" w:eastAsia="Calibri" w:hAnsi="Arial Narrow" w:cs="Arial"/>
                <w:i/>
                <w:sz w:val="18"/>
                <w:szCs w:val="18"/>
                <w:lang w:eastAsia="en-US"/>
              </w:rPr>
              <w:t xml:space="preserve">Ako  je odgovor na ovome pitanju ''DA'', to jest ukoliko je nadležnom tijelu graditeljstva izvršena prijava početka građenja potrebno je dostaviti Prijavu početka građenja. </w:t>
            </w:r>
          </w:p>
        </w:tc>
        <w:tc>
          <w:tcPr>
            <w:tcW w:w="5382" w:type="dxa"/>
            <w:gridSpan w:val="4"/>
            <w:shd w:val="clear" w:color="auto" w:fill="auto"/>
            <w:vAlign w:val="center"/>
          </w:tcPr>
          <w:p w14:paraId="4FBE3FB9" w14:textId="77777777" w:rsidR="00A32623" w:rsidRDefault="00A32623" w:rsidP="004D6A08">
            <w:pPr>
              <w:rPr>
                <w:rFonts w:ascii="Arial Narrow" w:eastAsia="Calibri" w:hAnsi="Arial Narrow" w:cs="Arial"/>
                <w:sz w:val="20"/>
                <w:szCs w:val="20"/>
              </w:rPr>
            </w:pPr>
          </w:p>
          <w:p w14:paraId="2A4F6BAA" w14:textId="77777777" w:rsidR="00A32623" w:rsidRDefault="00A32623" w:rsidP="004D6A08">
            <w:pPr>
              <w:rPr>
                <w:rFonts w:ascii="Arial Narrow" w:eastAsia="Calibri" w:hAnsi="Arial Narrow" w:cs="Arial"/>
                <w:sz w:val="20"/>
                <w:szCs w:val="20"/>
              </w:rPr>
            </w:pPr>
          </w:p>
          <w:p w14:paraId="45EA40C2" w14:textId="48095D5C" w:rsidR="004D6A08" w:rsidRPr="00F9001A" w:rsidRDefault="004D6A08" w:rsidP="004D6A08">
            <w:pPr>
              <w:rPr>
                <w:rFonts w:ascii="Arial Narrow" w:hAnsi="Arial Narrow" w:cs="Arial"/>
                <w:sz w:val="20"/>
                <w:szCs w:val="20"/>
              </w:rPr>
            </w:pPr>
            <w:r w:rsidRPr="00F9001A">
              <w:rPr>
                <w:rFonts w:ascii="Arial Narrow" w:eastAsia="Calibri" w:hAnsi="Arial Narrow" w:cs="Arial"/>
                <w:sz w:val="20"/>
                <w:szCs w:val="20"/>
              </w:rPr>
              <w:t>a)</w:t>
            </w:r>
            <w:r w:rsidRPr="00F9001A">
              <w:rPr>
                <w:rFonts w:ascii="Arial Narrow" w:hAnsi="Arial Narrow" w:cs="Arial"/>
                <w:sz w:val="20"/>
                <w:szCs w:val="20"/>
              </w:rPr>
              <w:t xml:space="preserve"> DA</w:t>
            </w:r>
          </w:p>
          <w:p w14:paraId="67C08770" w14:textId="77777777" w:rsidR="004D6A08" w:rsidRDefault="004D6A08" w:rsidP="004D6A08">
            <w:pPr>
              <w:rPr>
                <w:rFonts w:ascii="Arial Narrow" w:hAnsi="Arial Narrow" w:cs="Arial"/>
                <w:sz w:val="20"/>
                <w:szCs w:val="20"/>
              </w:rPr>
            </w:pPr>
            <w:r w:rsidRPr="00F9001A">
              <w:rPr>
                <w:rFonts w:ascii="Arial Narrow" w:hAnsi="Arial Narrow" w:cs="Arial"/>
                <w:sz w:val="20"/>
                <w:szCs w:val="20"/>
              </w:rPr>
              <w:t>b) NE</w:t>
            </w:r>
          </w:p>
          <w:p w14:paraId="324C5199" w14:textId="77777777" w:rsidR="00A32623" w:rsidRDefault="00A32623" w:rsidP="004D6A08">
            <w:pPr>
              <w:rPr>
                <w:rFonts w:ascii="Arial Narrow" w:hAnsi="Arial Narrow" w:cs="Arial"/>
                <w:sz w:val="20"/>
                <w:szCs w:val="20"/>
              </w:rPr>
            </w:pPr>
          </w:p>
          <w:p w14:paraId="5D431B2F" w14:textId="7B252F49" w:rsidR="00A32623" w:rsidRDefault="00A32623" w:rsidP="004D6A08">
            <w:pPr>
              <w:rPr>
                <w:rFonts w:ascii="Arial Narrow" w:hAnsi="Arial Narrow" w:cs="Arial"/>
                <w:sz w:val="20"/>
                <w:szCs w:val="20"/>
              </w:rPr>
            </w:pPr>
          </w:p>
          <w:p w14:paraId="37EFF18E" w14:textId="37268EDA" w:rsidR="00A32623" w:rsidRPr="00F9001A" w:rsidRDefault="00A32623" w:rsidP="004D6A08">
            <w:pPr>
              <w:rPr>
                <w:rFonts w:ascii="Arial Narrow" w:eastAsia="Calibri" w:hAnsi="Arial Narrow" w:cs="Arial"/>
                <w:b/>
                <w:sz w:val="20"/>
                <w:szCs w:val="20"/>
              </w:rPr>
            </w:pPr>
          </w:p>
        </w:tc>
      </w:tr>
      <w:tr w:rsidR="004D6A08" w:rsidRPr="00166D7E" w14:paraId="27B0FFA7" w14:textId="77777777" w:rsidTr="00A32623">
        <w:trPr>
          <w:trHeight w:val="440"/>
        </w:trPr>
        <w:tc>
          <w:tcPr>
            <w:tcW w:w="918" w:type="dxa"/>
            <w:shd w:val="clear" w:color="auto" w:fill="DEEAF6" w:themeFill="accent1" w:themeFillTint="33"/>
            <w:vAlign w:val="center"/>
          </w:tcPr>
          <w:p w14:paraId="33CA82F2" w14:textId="1203C946" w:rsidR="004D6A08" w:rsidRPr="00BE247F" w:rsidRDefault="009C2BD7"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2</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8FEE713" w14:textId="789E1609" w:rsidR="004D6A08" w:rsidRDefault="009C2BD7"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Broj novih radnih mjesta koja se planiraju ostvariti provedbom projekta:</w:t>
            </w:r>
          </w:p>
          <w:p w14:paraId="7B0E4BFC" w14:textId="6C23EC4B" w:rsidR="009C2BD7" w:rsidRPr="00BE247F" w:rsidRDefault="009C2BD7"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lastRenderedPageBreak/>
              <w:t>(</w:t>
            </w:r>
            <w:r w:rsidRPr="00BE247F">
              <w:rPr>
                <w:rFonts w:ascii="Arial Narrow" w:eastAsia="Calibri" w:hAnsi="Arial Narrow" w:cs="Arial"/>
                <w:i/>
                <w:sz w:val="18"/>
                <w:szCs w:val="18"/>
                <w:lang w:eastAsia="en-US"/>
              </w:rPr>
              <w:t>upisati broj planiranih radnih mjesta kao rezultat provedbe projekta, ako se ne planiraju nova radna mjesta navedite „0“)</w:t>
            </w:r>
          </w:p>
        </w:tc>
        <w:tc>
          <w:tcPr>
            <w:tcW w:w="5382" w:type="dxa"/>
            <w:gridSpan w:val="4"/>
            <w:shd w:val="clear" w:color="auto" w:fill="auto"/>
            <w:vAlign w:val="center"/>
          </w:tcPr>
          <w:p w14:paraId="6E860D16" w14:textId="24ED7B7C" w:rsidR="004D6A08" w:rsidRPr="00BF503F" w:rsidRDefault="00DA2163" w:rsidP="004D6A08">
            <w:pPr>
              <w:rPr>
                <w:rFonts w:ascii="Arial Narrow" w:eastAsia="Calibri" w:hAnsi="Arial Narrow" w:cs="Arial"/>
                <w:sz w:val="20"/>
                <w:szCs w:val="20"/>
              </w:rPr>
            </w:pPr>
            <w:r w:rsidRPr="003E3463">
              <w:rPr>
                <w:noProof/>
                <w:lang w:eastAsia="hr-HR"/>
              </w:rPr>
              <w:lastRenderedPageBreak/>
              <mc:AlternateContent>
                <mc:Choice Requires="wps">
                  <w:drawing>
                    <wp:anchor distT="0" distB="0" distL="114300" distR="114300" simplePos="0" relativeHeight="251667456" behindDoc="0" locked="0" layoutInCell="1" allowOverlap="1" wp14:anchorId="45A6FE7E" wp14:editId="2A0FA796">
                      <wp:simplePos x="0" y="0"/>
                      <wp:positionH relativeFrom="margin">
                        <wp:posOffset>359410</wp:posOffset>
                      </wp:positionH>
                      <wp:positionV relativeFrom="paragraph">
                        <wp:posOffset>-43815</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7EEB5CE" w14:textId="2EFE91CF" w:rsidR="00846546" w:rsidRPr="009C2BD7" w:rsidRDefault="00846546" w:rsidP="00DA2163">
                                  <w:pPr>
                                    <w:jc w:val="center"/>
                                    <w:rPr>
                                      <w:sz w:val="32"/>
                                      <w:szCs w:val="32"/>
                                    </w:rPr>
                                  </w:pPr>
                                  <w:r>
                                    <w:rPr>
                                      <w:sz w:val="32"/>
                                      <w:szCs w:val="32"/>
                                    </w:rPr>
                                    <w:t xml:space="preserve">       </w:t>
                                  </w:r>
                                </w:p>
                                <w:p w14:paraId="5BC16285" w14:textId="77777777" w:rsidR="00846546" w:rsidRDefault="00846546" w:rsidP="00DA21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6FE7E" id="_x0000_t202" coordsize="21600,21600" o:spt="202" path="m,l,21600r21600,l21600,xe">
                      <v:stroke joinstyle="miter"/>
                      <v:path gradientshapeok="t" o:connecttype="rect"/>
                    </v:shapetype>
                    <v:shape id="Text Box 2" o:spid="_x0000_s1026" type="#_x0000_t202" style="position:absolute;margin-left:28.3pt;margin-top:-3.45pt;width:31.8pt;height:2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0Zk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xFn&#10;RtRo0ZNqA/tKLRtF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" fillcolor="window" strokeweight=".5pt">
                      <v:textbox>
                        <w:txbxContent>
                          <w:p w14:paraId="37EEB5CE" w14:textId="2EFE91CF" w:rsidR="00846546" w:rsidRPr="009C2BD7" w:rsidRDefault="00846546" w:rsidP="00DA2163">
                            <w:pPr>
                              <w:jc w:val="center"/>
                              <w:rPr>
                                <w:sz w:val="32"/>
                                <w:szCs w:val="32"/>
                              </w:rPr>
                            </w:pPr>
                            <w:r>
                              <w:rPr>
                                <w:sz w:val="32"/>
                                <w:szCs w:val="32"/>
                              </w:rPr>
                              <w:t xml:space="preserve">       </w:t>
                            </w:r>
                          </w:p>
                          <w:p w14:paraId="5BC16285" w14:textId="77777777" w:rsidR="00846546" w:rsidRDefault="00846546" w:rsidP="00DA2163"/>
                        </w:txbxContent>
                      </v:textbox>
                      <w10:wrap anchorx="margin"/>
                    </v:shape>
                  </w:pict>
                </mc:Fallback>
              </mc:AlternateContent>
            </w:r>
          </w:p>
        </w:tc>
      </w:tr>
      <w:tr w:rsidR="009A36A3" w:rsidRPr="00166D7E" w14:paraId="3BCB7246" w14:textId="3259887C" w:rsidTr="00A32623">
        <w:trPr>
          <w:trHeight w:val="1088"/>
        </w:trPr>
        <w:tc>
          <w:tcPr>
            <w:tcW w:w="918" w:type="dxa"/>
            <w:shd w:val="clear" w:color="auto" w:fill="DEEAF6" w:themeFill="accent1" w:themeFillTint="33"/>
            <w:vAlign w:val="center"/>
          </w:tcPr>
          <w:p w14:paraId="212A6661" w14:textId="4981A951" w:rsidR="009A36A3" w:rsidRDefault="009A36A3" w:rsidP="004D6A08">
            <w:pPr>
              <w:rPr>
                <w:rFonts w:ascii="Arial Narrow" w:eastAsia="Calibri" w:hAnsi="Arial Narrow" w:cs="Arial"/>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3</w:t>
            </w:r>
            <w:r w:rsidRPr="00BE247F">
              <w:rPr>
                <w:rFonts w:ascii="Arial Narrow" w:eastAsia="Calibri" w:hAnsi="Arial Narrow" w:cs="Arial"/>
                <w:b/>
                <w:sz w:val="20"/>
                <w:szCs w:val="20"/>
                <w:lang w:eastAsia="en-US"/>
              </w:rPr>
              <w:t>.1</w:t>
            </w:r>
            <w:r>
              <w:rPr>
                <w:rFonts w:ascii="Arial Narrow" w:eastAsia="Calibri" w:hAnsi="Arial Narrow" w:cs="Arial"/>
                <w:sz w:val="20"/>
                <w:szCs w:val="20"/>
                <w:lang w:eastAsia="en-US"/>
              </w:rPr>
              <w:t>.</w:t>
            </w:r>
          </w:p>
        </w:tc>
        <w:tc>
          <w:tcPr>
            <w:tcW w:w="3046" w:type="dxa"/>
            <w:gridSpan w:val="2"/>
            <w:shd w:val="clear" w:color="auto" w:fill="DEEAF6" w:themeFill="accent1" w:themeFillTint="33"/>
            <w:vAlign w:val="center"/>
          </w:tcPr>
          <w:p w14:paraId="3804C179" w14:textId="77777777" w:rsidR="009A36A3" w:rsidRDefault="009A36A3"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Od toga:</w:t>
            </w:r>
          </w:p>
          <w:p w14:paraId="72A64FCE" w14:textId="7E005DF0" w:rsidR="009A36A3" w:rsidRPr="00BE247F" w:rsidRDefault="009A36A3"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 xml:space="preserve">upišite planirano </w:t>
            </w:r>
            <w:r w:rsidR="00914AEC">
              <w:rPr>
                <w:rFonts w:ascii="Arial Narrow" w:eastAsia="Calibri" w:hAnsi="Arial Narrow" w:cs="Arial"/>
                <w:i/>
                <w:sz w:val="18"/>
                <w:szCs w:val="18"/>
                <w:lang w:eastAsia="en-US"/>
              </w:rPr>
              <w:t xml:space="preserve">novo </w:t>
            </w:r>
            <w:r w:rsidRPr="00BE247F">
              <w:rPr>
                <w:rFonts w:ascii="Arial Narrow" w:eastAsia="Calibri" w:hAnsi="Arial Narrow" w:cs="Arial"/>
                <w:i/>
                <w:sz w:val="18"/>
                <w:szCs w:val="18"/>
                <w:lang w:eastAsia="en-US"/>
              </w:rPr>
              <w:t>zapošljavanje muških/ženskih)</w:t>
            </w:r>
            <w:r w:rsidRPr="00BE247F">
              <w:rPr>
                <w:rFonts w:ascii="Arial Narrow" w:eastAsia="Calibri" w:hAnsi="Arial Narrow" w:cs="Arial"/>
                <w:b/>
                <w:i/>
                <w:sz w:val="18"/>
                <w:szCs w:val="18"/>
                <w:lang w:eastAsia="en-US"/>
              </w:rPr>
              <w:t xml:space="preserve"> </w:t>
            </w:r>
          </w:p>
        </w:tc>
        <w:tc>
          <w:tcPr>
            <w:tcW w:w="2394" w:type="dxa"/>
            <w:gridSpan w:val="2"/>
            <w:shd w:val="clear" w:color="auto" w:fill="auto"/>
            <w:vAlign w:val="center"/>
          </w:tcPr>
          <w:p w14:paraId="7150975B" w14:textId="53B1C9A9" w:rsidR="009A36A3" w:rsidRPr="009C2BD7" w:rsidRDefault="009A36A3" w:rsidP="004D6A08">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59264" behindDoc="0" locked="0" layoutInCell="1" allowOverlap="1" wp14:anchorId="767CD8BB" wp14:editId="06E81CDD">
                      <wp:simplePos x="0" y="0"/>
                      <wp:positionH relativeFrom="margin">
                        <wp:posOffset>403860</wp:posOffset>
                      </wp:positionH>
                      <wp:positionV relativeFrom="paragraph">
                        <wp:posOffset>-58420</wp:posOffset>
                      </wp:positionV>
                      <wp:extent cx="403860" cy="339725"/>
                      <wp:effectExtent l="0" t="0" r="15240" b="22225"/>
                      <wp:wrapNone/>
                      <wp:docPr id="1" name="Text Box 1"/>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950D695" w14:textId="555E65A4" w:rsidR="00846546" w:rsidRPr="009C2BD7" w:rsidRDefault="00846546" w:rsidP="00DA2163">
                                  <w:pPr>
                                    <w:rPr>
                                      <w:sz w:val="32"/>
                                      <w:szCs w:val="32"/>
                                    </w:rPr>
                                  </w:pPr>
                                  <w:r>
                                    <w:rPr>
                                      <w:sz w:val="32"/>
                                      <w:szCs w:val="32"/>
                                    </w:rPr>
                                    <w:t xml:space="preserve">        </w:t>
                                  </w:r>
                                </w:p>
                                <w:p w14:paraId="6D44D4E3" w14:textId="77777777" w:rsidR="00846546" w:rsidRDefault="00846546" w:rsidP="009C2B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CD8BB" id="Text Box 1" o:spid="_x0000_s1027" type="#_x0000_t202" style="position:absolute;margin-left:31.8pt;margin-top:-4.6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" fillcolor="window" strokeweight=".5pt">
                      <v:textbox>
                        <w:txbxContent>
                          <w:p w14:paraId="3950D695" w14:textId="555E65A4" w:rsidR="00846546" w:rsidRPr="009C2BD7" w:rsidRDefault="00846546" w:rsidP="00DA2163">
                            <w:pPr>
                              <w:rPr>
                                <w:sz w:val="32"/>
                                <w:szCs w:val="32"/>
                              </w:rPr>
                            </w:pPr>
                            <w:r>
                              <w:rPr>
                                <w:sz w:val="32"/>
                                <w:szCs w:val="32"/>
                              </w:rPr>
                              <w:t xml:space="preserve">        </w:t>
                            </w:r>
                          </w:p>
                          <w:p w14:paraId="6D44D4E3" w14:textId="77777777" w:rsidR="00846546" w:rsidRDefault="00846546" w:rsidP="009C2BD7"/>
                        </w:txbxContent>
                      </v:textbox>
                      <w10:wrap anchorx="margin"/>
                    </v:shape>
                  </w:pict>
                </mc:Fallback>
              </mc:AlternateContent>
            </w:r>
            <w:r w:rsidRPr="009C2BD7">
              <w:rPr>
                <w:rFonts w:ascii="Arial Narrow" w:eastAsia="Calibri" w:hAnsi="Arial Narrow" w:cs="Arial"/>
                <w:sz w:val="36"/>
                <w:szCs w:val="36"/>
              </w:rPr>
              <w:t xml:space="preserve">  M. </w:t>
            </w:r>
            <w:r>
              <w:rPr>
                <w:rFonts w:ascii="Arial Narrow" w:eastAsia="Calibri" w:hAnsi="Arial Narrow" w:cs="Arial"/>
                <w:sz w:val="36"/>
                <w:szCs w:val="36"/>
              </w:rPr>
              <w:t xml:space="preserve">                   </w:t>
            </w:r>
          </w:p>
        </w:tc>
        <w:tc>
          <w:tcPr>
            <w:tcW w:w="2988" w:type="dxa"/>
            <w:gridSpan w:val="2"/>
            <w:shd w:val="clear" w:color="auto" w:fill="auto"/>
            <w:vAlign w:val="center"/>
          </w:tcPr>
          <w:p w14:paraId="2FD5CC79" w14:textId="0AA1EBE8" w:rsidR="009A36A3" w:rsidRPr="009C2BD7" w:rsidRDefault="009A36A3" w:rsidP="009A36A3">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65408" behindDoc="0" locked="0" layoutInCell="1" allowOverlap="1" wp14:anchorId="4522DFF1" wp14:editId="3010B7F0">
                      <wp:simplePos x="0" y="0"/>
                      <wp:positionH relativeFrom="margin">
                        <wp:posOffset>403860</wp:posOffset>
                      </wp:positionH>
                      <wp:positionV relativeFrom="paragraph">
                        <wp:posOffset>-62865</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68B9E7F" w14:textId="77777777" w:rsidR="00846546" w:rsidRPr="009C2BD7" w:rsidRDefault="00846546" w:rsidP="009A36A3">
                                  <w:pPr>
                                    <w:jc w:val="center"/>
                                    <w:rPr>
                                      <w:sz w:val="32"/>
                                      <w:szCs w:val="32"/>
                                    </w:rPr>
                                  </w:pPr>
                                  <w:r>
                                    <w:rPr>
                                      <w:sz w:val="32"/>
                                      <w:szCs w:val="32"/>
                                    </w:rPr>
                                    <w:t xml:space="preserve">        </w:t>
                                  </w:r>
                                </w:p>
                                <w:p w14:paraId="054C291C" w14:textId="77777777" w:rsidR="00846546" w:rsidRDefault="00846546" w:rsidP="009A36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2DFF1" id="Text Box 5" o:spid="_x0000_s1028" type="#_x0000_t202" style="position:absolute;margin-left:31.8pt;margin-top:-4.95pt;width:31.8pt;height:2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NnA57VYCAAC4BAAADgAAAAAAAAAAAAAAAAAuAgAAZHJzL2Uyb0RvYy54bWxQSwECLQAU&#10;AAYACAAAACEAtWaAk9sAAAAIAQAADwAAAAAAAAAAAAAAAACwBAAAZHJzL2Rvd25yZXYueG1sUEsF&#10;BgAAAAAEAAQA8wAAALgFAAAAAA==&#10;" fillcolor="window" strokeweight=".5pt">
                      <v:textbox>
                        <w:txbxContent>
                          <w:p w14:paraId="168B9E7F" w14:textId="77777777" w:rsidR="00846546" w:rsidRPr="009C2BD7" w:rsidRDefault="00846546" w:rsidP="009A36A3">
                            <w:pPr>
                              <w:jc w:val="center"/>
                              <w:rPr>
                                <w:sz w:val="32"/>
                                <w:szCs w:val="32"/>
                              </w:rPr>
                            </w:pPr>
                            <w:r>
                              <w:rPr>
                                <w:sz w:val="32"/>
                                <w:szCs w:val="32"/>
                              </w:rPr>
                              <w:t xml:space="preserve">        </w:t>
                            </w:r>
                          </w:p>
                          <w:p w14:paraId="054C291C" w14:textId="77777777" w:rsidR="00846546" w:rsidRDefault="00846546" w:rsidP="009A36A3"/>
                        </w:txbxContent>
                      </v:textbox>
                      <w10:wrap anchorx="margin"/>
                    </v:shape>
                  </w:pict>
                </mc:Fallback>
              </mc:AlternateContent>
            </w:r>
            <w:r>
              <w:rPr>
                <w:rFonts w:ascii="Arial Narrow" w:eastAsia="Calibri" w:hAnsi="Arial Narrow" w:cs="Arial"/>
                <w:sz w:val="36"/>
                <w:szCs w:val="36"/>
              </w:rPr>
              <w:t xml:space="preserve">  Ž. </w:t>
            </w:r>
          </w:p>
        </w:tc>
      </w:tr>
    </w:tbl>
    <w:p w14:paraId="6DCD7F8C" w14:textId="1573D540" w:rsidR="006A15B8" w:rsidRDefault="006A15B8" w:rsidP="006A15B8">
      <w:pPr>
        <w:rPr>
          <w:rFonts w:ascii="Arial Narrow" w:hAnsi="Arial Narrow" w:cs="Arial"/>
        </w:rPr>
      </w:pPr>
    </w:p>
    <w:p w14:paraId="5746BCA7" w14:textId="77777777" w:rsidR="00122CFB" w:rsidRPr="008E5DB6" w:rsidRDefault="00122CFB" w:rsidP="008E5DB6">
      <w:pPr>
        <w:pStyle w:val="ListParagraph"/>
        <w:rPr>
          <w:rFonts w:ascii="Arial Narrow" w:hAnsi="Arial Narrow" w:cs="Arial"/>
        </w:rPr>
      </w:pPr>
    </w:p>
    <w:tbl>
      <w:tblPr>
        <w:tblStyle w:val="TableGrid"/>
        <w:tblW w:w="9351" w:type="dxa"/>
        <w:tblLayout w:type="fixed"/>
        <w:tblLook w:val="04A0" w:firstRow="1" w:lastRow="0" w:firstColumn="1" w:lastColumn="0" w:noHBand="0" w:noVBand="1"/>
      </w:tblPr>
      <w:tblGrid>
        <w:gridCol w:w="704"/>
        <w:gridCol w:w="7494"/>
        <w:gridCol w:w="12"/>
        <w:gridCol w:w="1141"/>
      </w:tblGrid>
      <w:tr w:rsidR="007516A9" w:rsidRPr="00166D7E" w14:paraId="35FA8D2B" w14:textId="77777777" w:rsidTr="004223B2">
        <w:trPr>
          <w:trHeight w:val="274"/>
        </w:trPr>
        <w:tc>
          <w:tcPr>
            <w:tcW w:w="9351" w:type="dxa"/>
            <w:gridSpan w:val="4"/>
            <w:shd w:val="clear" w:color="auto" w:fill="FFF2CC" w:themeFill="accent4" w:themeFillTint="33"/>
          </w:tcPr>
          <w:p w14:paraId="0648E80A" w14:textId="7D613C71" w:rsidR="007516A9" w:rsidRPr="00166D7E" w:rsidRDefault="007516A9" w:rsidP="002E6129">
            <w:pPr>
              <w:jc w:val="center"/>
              <w:rPr>
                <w:rFonts w:ascii="Arial Narrow" w:hAnsi="Arial Narrow" w:cs="Arial"/>
                <w:b/>
                <w:sz w:val="22"/>
              </w:rPr>
            </w:pPr>
            <w:r>
              <w:rPr>
                <w:rFonts w:ascii="Arial Narrow" w:hAnsi="Arial Narrow" w:cs="Arial"/>
                <w:b/>
                <w:sz w:val="28"/>
              </w:rPr>
              <w:t>III</w:t>
            </w:r>
            <w:r w:rsidRPr="00166D7E">
              <w:rPr>
                <w:rFonts w:ascii="Arial Narrow" w:hAnsi="Arial Narrow" w:cs="Arial"/>
                <w:b/>
                <w:sz w:val="28"/>
              </w:rPr>
              <w:t xml:space="preserve">. </w:t>
            </w:r>
            <w:r>
              <w:rPr>
                <w:rFonts w:ascii="Arial Narrow" w:hAnsi="Arial Narrow" w:cs="Arial"/>
                <w:b/>
                <w:sz w:val="28"/>
              </w:rPr>
              <w:t>KRITERIJI ODABIRA</w:t>
            </w:r>
          </w:p>
        </w:tc>
      </w:tr>
      <w:tr w:rsidR="00122CFB" w:rsidRPr="00166D7E" w14:paraId="2AA4B099" w14:textId="77777777" w:rsidTr="00122CFB">
        <w:trPr>
          <w:trHeight w:val="274"/>
        </w:trPr>
        <w:tc>
          <w:tcPr>
            <w:tcW w:w="9351" w:type="dxa"/>
            <w:gridSpan w:val="4"/>
            <w:shd w:val="clear" w:color="auto" w:fill="DEEAF6" w:themeFill="accent1" w:themeFillTint="33"/>
          </w:tcPr>
          <w:p w14:paraId="1A78E2E2" w14:textId="4B276344" w:rsidR="00122CFB" w:rsidRPr="00122CFB" w:rsidRDefault="00122CFB" w:rsidP="00914AEC">
            <w:pPr>
              <w:jc w:val="both"/>
              <w:rPr>
                <w:rFonts w:ascii="Arial Narrow" w:hAnsi="Arial Narrow" w:cs="Arial"/>
                <w:b/>
                <w:sz w:val="22"/>
              </w:rPr>
            </w:pPr>
            <w:r>
              <w:rPr>
                <w:rFonts w:ascii="Arial Narrow" w:hAnsi="Arial Narrow" w:cs="Arial"/>
                <w:b/>
                <w:sz w:val="22"/>
              </w:rPr>
              <w:t xml:space="preserve">III.1. </w:t>
            </w:r>
            <w:r w:rsidR="00190678">
              <w:rPr>
                <w:rFonts w:ascii="Arial Narrow" w:hAnsi="Arial Narrow" w:cs="Arial"/>
                <w:b/>
                <w:sz w:val="22"/>
              </w:rPr>
              <w:t xml:space="preserve">OSTVARENI BROJ BODOVA </w:t>
            </w:r>
            <w:r w:rsidRPr="00122CFB">
              <w:rPr>
                <w:rFonts w:ascii="Arial Narrow" w:hAnsi="Arial Narrow" w:cs="Arial"/>
                <w:i/>
                <w:sz w:val="20"/>
                <w:szCs w:val="20"/>
              </w:rPr>
              <w:t>(</w:t>
            </w:r>
            <w:r>
              <w:rPr>
                <w:rFonts w:ascii="Arial Narrow" w:hAnsi="Arial Narrow" w:cs="Arial"/>
                <w:i/>
                <w:sz w:val="20"/>
                <w:szCs w:val="20"/>
              </w:rPr>
              <w:t>kod sva</w:t>
            </w:r>
            <w:r w:rsidR="00190678">
              <w:rPr>
                <w:rFonts w:ascii="Arial Narrow" w:hAnsi="Arial Narrow" w:cs="Arial"/>
                <w:i/>
                <w:sz w:val="20"/>
                <w:szCs w:val="20"/>
              </w:rPr>
              <w:t xml:space="preserve">kog pojedinačnog kriterija odabira </w:t>
            </w:r>
            <w:r w:rsidR="00190678" w:rsidRPr="00190678">
              <w:rPr>
                <w:rFonts w:ascii="Arial Narrow" w:hAnsi="Arial Narrow" w:cs="Arial"/>
                <w:b/>
                <w:i/>
                <w:sz w:val="20"/>
                <w:szCs w:val="20"/>
              </w:rPr>
              <w:t>zadebljate</w:t>
            </w:r>
            <w:r w:rsidR="00190678">
              <w:rPr>
                <w:rFonts w:ascii="Arial Narrow" w:hAnsi="Arial Narrow" w:cs="Arial"/>
                <w:i/>
                <w:sz w:val="20"/>
                <w:szCs w:val="20"/>
              </w:rPr>
              <w:t xml:space="preserve"> </w:t>
            </w:r>
            <w:r w:rsidR="00914AEC" w:rsidRPr="00190678">
              <w:rPr>
                <w:rFonts w:ascii="Arial Narrow" w:hAnsi="Arial Narrow" w:cs="Arial"/>
                <w:b/>
                <w:i/>
                <w:sz w:val="20"/>
                <w:szCs w:val="20"/>
              </w:rPr>
              <w:t>–</w:t>
            </w:r>
            <w:r w:rsidR="00914AEC">
              <w:rPr>
                <w:rFonts w:ascii="Arial Narrow" w:hAnsi="Arial Narrow" w:cs="Arial"/>
                <w:b/>
                <w:i/>
                <w:sz w:val="20"/>
                <w:szCs w:val="20"/>
              </w:rPr>
              <w:t xml:space="preserve"> </w:t>
            </w:r>
            <w:proofErr w:type="spellStart"/>
            <w:r w:rsidR="00914AEC" w:rsidRPr="00190678">
              <w:rPr>
                <w:rFonts w:ascii="Arial Narrow" w:hAnsi="Arial Narrow" w:cs="Arial"/>
                <w:b/>
                <w:i/>
                <w:sz w:val="20"/>
                <w:szCs w:val="20"/>
              </w:rPr>
              <w:t>boldajte</w:t>
            </w:r>
            <w:proofErr w:type="spellEnd"/>
            <w:r w:rsidR="00914AEC" w:rsidRPr="00190678">
              <w:rPr>
                <w:rFonts w:ascii="Arial Narrow" w:hAnsi="Arial Narrow" w:cs="Arial"/>
                <w:b/>
                <w:i/>
                <w:sz w:val="20"/>
                <w:szCs w:val="20"/>
              </w:rPr>
              <w:t xml:space="preserve">  </w:t>
            </w:r>
            <w:r w:rsidR="00190678">
              <w:rPr>
                <w:rFonts w:ascii="Arial Narrow" w:hAnsi="Arial Narrow" w:cs="Arial"/>
                <w:i/>
                <w:sz w:val="20"/>
                <w:szCs w:val="20"/>
              </w:rPr>
              <w:t xml:space="preserve">koliko bodova ostvarujete po istome, ukoliko ne ostvarujete bodove </w:t>
            </w:r>
            <w:r w:rsidR="000F5030">
              <w:rPr>
                <w:rFonts w:ascii="Arial Narrow" w:hAnsi="Arial Narrow" w:cs="Arial"/>
                <w:i/>
                <w:sz w:val="20"/>
                <w:szCs w:val="20"/>
              </w:rPr>
              <w:t xml:space="preserve">po pojedinom kriteriju </w:t>
            </w:r>
            <w:r w:rsidR="00190678">
              <w:rPr>
                <w:rFonts w:ascii="Arial Narrow" w:hAnsi="Arial Narrow" w:cs="Arial"/>
                <w:i/>
                <w:sz w:val="20"/>
                <w:szCs w:val="20"/>
              </w:rPr>
              <w:t>nije potrebno označavati“)</w:t>
            </w:r>
          </w:p>
        </w:tc>
      </w:tr>
      <w:tr w:rsidR="001E31DD" w:rsidRPr="00166D7E" w14:paraId="5A909182" w14:textId="2B0A3C54" w:rsidTr="001E31DD">
        <w:trPr>
          <w:trHeight w:val="274"/>
        </w:trPr>
        <w:tc>
          <w:tcPr>
            <w:tcW w:w="704" w:type="dxa"/>
            <w:shd w:val="clear" w:color="auto" w:fill="DEEAF6" w:themeFill="accent1" w:themeFillTint="33"/>
          </w:tcPr>
          <w:p w14:paraId="680673AD" w14:textId="7F5D6329" w:rsidR="001E31DD" w:rsidRPr="001E31DD" w:rsidRDefault="001E31DD" w:rsidP="00D67307">
            <w:pPr>
              <w:rPr>
                <w:rFonts w:ascii="Arial Narrow" w:hAnsi="Arial Narrow" w:cs="Arial"/>
                <w:b/>
                <w:sz w:val="28"/>
              </w:rPr>
            </w:pPr>
          </w:p>
        </w:tc>
        <w:tc>
          <w:tcPr>
            <w:tcW w:w="8647" w:type="dxa"/>
            <w:gridSpan w:val="3"/>
            <w:shd w:val="clear" w:color="auto" w:fill="DEEAF6" w:themeFill="accent1" w:themeFillTint="33"/>
          </w:tcPr>
          <w:p w14:paraId="42B93503" w14:textId="04D520F1" w:rsidR="001E31DD" w:rsidRPr="001E31DD" w:rsidRDefault="001E31DD" w:rsidP="001E31DD">
            <w:pPr>
              <w:ind w:left="92"/>
              <w:rPr>
                <w:rFonts w:ascii="Arial Narrow" w:hAnsi="Arial Narrow" w:cs="Arial"/>
                <w:b/>
                <w:sz w:val="28"/>
              </w:rPr>
            </w:pPr>
          </w:p>
        </w:tc>
      </w:tr>
      <w:tr w:rsidR="001574A7" w:rsidRPr="00166D7E" w14:paraId="1964B335" w14:textId="4686D8DA" w:rsidTr="00B37EC6">
        <w:trPr>
          <w:trHeight w:val="340"/>
        </w:trPr>
        <w:tc>
          <w:tcPr>
            <w:tcW w:w="704" w:type="dxa"/>
            <w:shd w:val="clear" w:color="auto" w:fill="F2F2F2" w:themeFill="background1" w:themeFillShade="F2"/>
            <w:vAlign w:val="center"/>
          </w:tcPr>
          <w:p w14:paraId="39F57A61" w14:textId="18FAF0AD" w:rsidR="001574A7" w:rsidRPr="00122CFB" w:rsidRDefault="001574A7" w:rsidP="001574A7">
            <w:pPr>
              <w:rPr>
                <w:rFonts w:ascii="Arial Narrow" w:hAnsi="Arial Narrow" w:cs="Arial"/>
                <w:sz w:val="20"/>
                <w:szCs w:val="20"/>
              </w:rPr>
            </w:pPr>
          </w:p>
        </w:tc>
        <w:tc>
          <w:tcPr>
            <w:tcW w:w="7506" w:type="dxa"/>
            <w:gridSpan w:val="2"/>
            <w:shd w:val="clear" w:color="auto" w:fill="F2F2F2" w:themeFill="background1" w:themeFillShade="F2"/>
            <w:vAlign w:val="center"/>
          </w:tcPr>
          <w:p w14:paraId="48668380" w14:textId="3CB22324" w:rsidR="001574A7" w:rsidRPr="001D136B" w:rsidRDefault="001574A7" w:rsidP="002E6129">
            <w:pPr>
              <w:rPr>
                <w:rFonts w:ascii="Arial Narrow" w:hAnsi="Arial Narrow" w:cs="Arial"/>
                <w:b/>
                <w:sz w:val="20"/>
                <w:szCs w:val="20"/>
              </w:rPr>
            </w:pPr>
          </w:p>
        </w:tc>
        <w:tc>
          <w:tcPr>
            <w:tcW w:w="1141" w:type="dxa"/>
            <w:shd w:val="clear" w:color="auto" w:fill="F2F2F2" w:themeFill="background1" w:themeFillShade="F2"/>
            <w:vAlign w:val="center"/>
          </w:tcPr>
          <w:p w14:paraId="3E39ED26" w14:textId="7E4EC6E5" w:rsidR="001574A7" w:rsidRPr="001D136B" w:rsidRDefault="001574A7" w:rsidP="001574A7">
            <w:pPr>
              <w:rPr>
                <w:rFonts w:ascii="Arial Narrow" w:hAnsi="Arial Narrow" w:cs="Arial"/>
                <w:b/>
                <w:sz w:val="20"/>
                <w:szCs w:val="20"/>
              </w:rPr>
            </w:pPr>
          </w:p>
        </w:tc>
      </w:tr>
      <w:tr w:rsidR="001574A7" w:rsidRPr="00166D7E" w14:paraId="49A4B421" w14:textId="5F4C6A2B" w:rsidTr="00B37EC6">
        <w:trPr>
          <w:trHeight w:val="340"/>
        </w:trPr>
        <w:tc>
          <w:tcPr>
            <w:tcW w:w="704" w:type="dxa"/>
            <w:shd w:val="clear" w:color="auto" w:fill="F2F2F2" w:themeFill="background1" w:themeFillShade="F2"/>
            <w:vAlign w:val="center"/>
          </w:tcPr>
          <w:p w14:paraId="2A9C4F8E" w14:textId="24822D0B" w:rsidR="001574A7" w:rsidRPr="00122CFB" w:rsidRDefault="001574A7" w:rsidP="001574A7">
            <w:pPr>
              <w:rPr>
                <w:rFonts w:ascii="Arial Narrow" w:hAnsi="Arial Narrow" w:cs="Arial"/>
                <w:sz w:val="20"/>
                <w:szCs w:val="20"/>
              </w:rPr>
            </w:pPr>
          </w:p>
        </w:tc>
        <w:tc>
          <w:tcPr>
            <w:tcW w:w="7506" w:type="dxa"/>
            <w:gridSpan w:val="2"/>
            <w:shd w:val="clear" w:color="auto" w:fill="F2F2F2" w:themeFill="background1" w:themeFillShade="F2"/>
            <w:vAlign w:val="center"/>
          </w:tcPr>
          <w:p w14:paraId="7D77A949" w14:textId="6DEFD318" w:rsidR="001574A7" w:rsidRPr="001D136B" w:rsidRDefault="001574A7" w:rsidP="002E6129">
            <w:pPr>
              <w:rPr>
                <w:rFonts w:ascii="Arial Narrow" w:hAnsi="Arial Narrow" w:cs="Arial"/>
                <w:sz w:val="20"/>
                <w:szCs w:val="20"/>
              </w:rPr>
            </w:pPr>
          </w:p>
        </w:tc>
        <w:tc>
          <w:tcPr>
            <w:tcW w:w="1141" w:type="dxa"/>
            <w:shd w:val="clear" w:color="auto" w:fill="F2F2F2" w:themeFill="background1" w:themeFillShade="F2"/>
            <w:vAlign w:val="center"/>
          </w:tcPr>
          <w:p w14:paraId="1191ED62" w14:textId="552B7498" w:rsidR="001574A7" w:rsidRPr="001D136B" w:rsidRDefault="001574A7" w:rsidP="001574A7">
            <w:pPr>
              <w:rPr>
                <w:rFonts w:ascii="Arial Narrow" w:hAnsi="Arial Narrow" w:cs="Arial"/>
                <w:sz w:val="20"/>
                <w:szCs w:val="20"/>
              </w:rPr>
            </w:pPr>
          </w:p>
        </w:tc>
      </w:tr>
      <w:tr w:rsidR="001E31DD" w:rsidRPr="00166D7E" w14:paraId="7E6EF364" w14:textId="01B89C30" w:rsidTr="001E31DD">
        <w:trPr>
          <w:trHeight w:val="340"/>
        </w:trPr>
        <w:tc>
          <w:tcPr>
            <w:tcW w:w="704" w:type="dxa"/>
            <w:shd w:val="clear" w:color="auto" w:fill="DEEAF6" w:themeFill="accent1" w:themeFillTint="33"/>
            <w:vAlign w:val="center"/>
          </w:tcPr>
          <w:p w14:paraId="70D89A70" w14:textId="69109C98" w:rsidR="001E31DD" w:rsidRPr="00704D6D" w:rsidRDefault="001E31DD" w:rsidP="002E6129">
            <w:pPr>
              <w:rPr>
                <w:rFonts w:ascii="Arial Narrow" w:hAnsi="Arial Narrow" w:cs="Arial"/>
                <w:sz w:val="22"/>
              </w:rPr>
            </w:pPr>
          </w:p>
        </w:tc>
        <w:tc>
          <w:tcPr>
            <w:tcW w:w="8647" w:type="dxa"/>
            <w:gridSpan w:val="3"/>
            <w:shd w:val="clear" w:color="auto" w:fill="DEEAF6" w:themeFill="accent1" w:themeFillTint="33"/>
            <w:vAlign w:val="center"/>
          </w:tcPr>
          <w:p w14:paraId="224C8800" w14:textId="3106B313" w:rsidR="001E31DD" w:rsidRDefault="001E31DD" w:rsidP="002E6129">
            <w:pPr>
              <w:rPr>
                <w:rFonts w:ascii="Arial Narrow" w:hAnsi="Arial Narrow" w:cs="Arial"/>
                <w:b/>
                <w:sz w:val="22"/>
              </w:rPr>
            </w:pPr>
          </w:p>
        </w:tc>
      </w:tr>
      <w:tr w:rsidR="004223B2" w:rsidRPr="00166D7E" w14:paraId="6C203BFA" w14:textId="2616C8EC" w:rsidTr="00B37EC6">
        <w:trPr>
          <w:trHeight w:val="340"/>
        </w:trPr>
        <w:tc>
          <w:tcPr>
            <w:tcW w:w="704" w:type="dxa"/>
            <w:shd w:val="clear" w:color="auto" w:fill="F2F2F2" w:themeFill="background1" w:themeFillShade="F2"/>
            <w:vAlign w:val="center"/>
          </w:tcPr>
          <w:p w14:paraId="15294A9E" w14:textId="66DAC195"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395B7F09" w14:textId="3D545201" w:rsidR="004223B2" w:rsidRPr="001D136B" w:rsidRDefault="004223B2" w:rsidP="002E6129">
            <w:pPr>
              <w:rPr>
                <w:rFonts w:ascii="Arial Narrow" w:hAnsi="Arial Narrow" w:cs="Arial"/>
                <w:b/>
                <w:sz w:val="20"/>
                <w:szCs w:val="20"/>
              </w:rPr>
            </w:pPr>
          </w:p>
        </w:tc>
        <w:tc>
          <w:tcPr>
            <w:tcW w:w="1141" w:type="dxa"/>
            <w:shd w:val="clear" w:color="auto" w:fill="F2F2F2" w:themeFill="background1" w:themeFillShade="F2"/>
            <w:vAlign w:val="center"/>
          </w:tcPr>
          <w:p w14:paraId="5326C280" w14:textId="4243AFA1" w:rsidR="004223B2" w:rsidRPr="001D136B" w:rsidRDefault="004223B2" w:rsidP="002E6129">
            <w:pPr>
              <w:rPr>
                <w:rFonts w:ascii="Arial Narrow" w:hAnsi="Arial Narrow" w:cs="Arial"/>
                <w:b/>
                <w:sz w:val="20"/>
                <w:szCs w:val="20"/>
              </w:rPr>
            </w:pPr>
          </w:p>
        </w:tc>
      </w:tr>
      <w:tr w:rsidR="004223B2" w:rsidRPr="00166D7E" w14:paraId="72847890" w14:textId="77777777" w:rsidTr="00B37EC6">
        <w:trPr>
          <w:trHeight w:val="340"/>
        </w:trPr>
        <w:tc>
          <w:tcPr>
            <w:tcW w:w="704" w:type="dxa"/>
            <w:shd w:val="clear" w:color="auto" w:fill="F2F2F2" w:themeFill="background1" w:themeFillShade="F2"/>
            <w:vAlign w:val="center"/>
          </w:tcPr>
          <w:p w14:paraId="5C205585" w14:textId="76102246"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4EB164BF" w14:textId="71416D6F" w:rsidR="004223B2" w:rsidRPr="00122CFB" w:rsidRDefault="004223B2" w:rsidP="002E6129">
            <w:pPr>
              <w:rPr>
                <w:rFonts w:ascii="Arial Narrow" w:hAnsi="Arial Narrow" w:cs="Arial"/>
                <w:sz w:val="20"/>
                <w:szCs w:val="20"/>
              </w:rPr>
            </w:pPr>
          </w:p>
        </w:tc>
        <w:tc>
          <w:tcPr>
            <w:tcW w:w="1141" w:type="dxa"/>
            <w:shd w:val="clear" w:color="auto" w:fill="F2F2F2" w:themeFill="background1" w:themeFillShade="F2"/>
            <w:vAlign w:val="center"/>
          </w:tcPr>
          <w:p w14:paraId="5F7DA735" w14:textId="6C20F099" w:rsidR="004223B2" w:rsidRPr="00122CFB" w:rsidRDefault="004223B2" w:rsidP="002E6129">
            <w:pPr>
              <w:rPr>
                <w:rFonts w:ascii="Arial Narrow" w:hAnsi="Arial Narrow" w:cs="Arial"/>
                <w:sz w:val="20"/>
                <w:szCs w:val="20"/>
              </w:rPr>
            </w:pPr>
          </w:p>
        </w:tc>
      </w:tr>
      <w:tr w:rsidR="001E31DD" w:rsidRPr="00166D7E" w14:paraId="03692270" w14:textId="29B23ED1" w:rsidTr="001E31DD">
        <w:trPr>
          <w:trHeight w:val="340"/>
        </w:trPr>
        <w:tc>
          <w:tcPr>
            <w:tcW w:w="704" w:type="dxa"/>
            <w:shd w:val="clear" w:color="auto" w:fill="DEEAF6" w:themeFill="accent1" w:themeFillTint="33"/>
            <w:vAlign w:val="center"/>
          </w:tcPr>
          <w:p w14:paraId="1519373F" w14:textId="66934F88" w:rsidR="001E31DD" w:rsidRPr="001E31DD" w:rsidRDefault="001E31DD" w:rsidP="002E6129">
            <w:pPr>
              <w:rPr>
                <w:rFonts w:ascii="Arial Narrow" w:hAnsi="Arial Narrow" w:cs="Arial"/>
                <w:sz w:val="22"/>
              </w:rPr>
            </w:pPr>
          </w:p>
        </w:tc>
        <w:tc>
          <w:tcPr>
            <w:tcW w:w="8647" w:type="dxa"/>
            <w:gridSpan w:val="3"/>
            <w:shd w:val="clear" w:color="auto" w:fill="DEEAF6" w:themeFill="accent1" w:themeFillTint="33"/>
            <w:vAlign w:val="center"/>
          </w:tcPr>
          <w:p w14:paraId="3620A733" w14:textId="63FFC772" w:rsidR="001E31DD" w:rsidRPr="001E31DD" w:rsidRDefault="001E31DD" w:rsidP="002E6129">
            <w:pPr>
              <w:rPr>
                <w:rFonts w:ascii="Arial Narrow" w:hAnsi="Arial Narrow" w:cs="Arial"/>
                <w:b/>
                <w:sz w:val="22"/>
              </w:rPr>
            </w:pPr>
          </w:p>
        </w:tc>
      </w:tr>
      <w:tr w:rsidR="004223B2" w:rsidRPr="00166D7E" w14:paraId="4C782455" w14:textId="11CB0B08" w:rsidTr="00B37EC6">
        <w:trPr>
          <w:trHeight w:val="397"/>
        </w:trPr>
        <w:tc>
          <w:tcPr>
            <w:tcW w:w="704" w:type="dxa"/>
            <w:shd w:val="clear" w:color="auto" w:fill="F2F2F2" w:themeFill="background1" w:themeFillShade="F2"/>
            <w:vAlign w:val="center"/>
          </w:tcPr>
          <w:p w14:paraId="460BC457" w14:textId="230BBFDC" w:rsidR="004223B2" w:rsidRPr="00122CFB" w:rsidRDefault="004223B2" w:rsidP="002E6129">
            <w:pPr>
              <w:rPr>
                <w:rFonts w:ascii="Arial Narrow" w:hAnsi="Arial Narrow" w:cs="Arial"/>
                <w:sz w:val="20"/>
                <w:szCs w:val="20"/>
              </w:rPr>
            </w:pPr>
          </w:p>
        </w:tc>
        <w:tc>
          <w:tcPr>
            <w:tcW w:w="7506" w:type="dxa"/>
            <w:gridSpan w:val="2"/>
            <w:shd w:val="clear" w:color="auto" w:fill="F2F2F2" w:themeFill="background1" w:themeFillShade="F2"/>
            <w:vAlign w:val="center"/>
          </w:tcPr>
          <w:p w14:paraId="5A1D31D8" w14:textId="3C5EFC8F" w:rsidR="004223B2" w:rsidRPr="001D136B" w:rsidRDefault="004223B2" w:rsidP="002E6129">
            <w:pPr>
              <w:rPr>
                <w:rFonts w:ascii="Arial Narrow" w:hAnsi="Arial Narrow" w:cs="Arial"/>
                <w:b/>
                <w:sz w:val="20"/>
                <w:szCs w:val="20"/>
              </w:rPr>
            </w:pPr>
          </w:p>
        </w:tc>
        <w:tc>
          <w:tcPr>
            <w:tcW w:w="1141" w:type="dxa"/>
            <w:shd w:val="clear" w:color="auto" w:fill="F2F2F2" w:themeFill="background1" w:themeFillShade="F2"/>
            <w:vAlign w:val="center"/>
          </w:tcPr>
          <w:p w14:paraId="3572F87D" w14:textId="1289BB3F" w:rsidR="004223B2" w:rsidRPr="001D136B" w:rsidRDefault="004223B2" w:rsidP="004223B2">
            <w:pPr>
              <w:rPr>
                <w:rFonts w:ascii="Arial Narrow" w:hAnsi="Arial Narrow" w:cs="Arial"/>
                <w:b/>
                <w:sz w:val="20"/>
                <w:szCs w:val="20"/>
              </w:rPr>
            </w:pPr>
          </w:p>
        </w:tc>
      </w:tr>
      <w:tr w:rsidR="001E31DD" w:rsidRPr="00166D7E" w14:paraId="5E729D80" w14:textId="0E18212B" w:rsidTr="001E31DD">
        <w:trPr>
          <w:trHeight w:val="397"/>
        </w:trPr>
        <w:tc>
          <w:tcPr>
            <w:tcW w:w="704" w:type="dxa"/>
            <w:shd w:val="clear" w:color="auto" w:fill="DEEAF6" w:themeFill="accent1" w:themeFillTint="33"/>
            <w:vAlign w:val="center"/>
          </w:tcPr>
          <w:p w14:paraId="58C37BD6" w14:textId="7605F18E" w:rsidR="001E31DD" w:rsidRPr="001E31DD" w:rsidRDefault="001E31DD" w:rsidP="001E31DD">
            <w:pPr>
              <w:rPr>
                <w:rFonts w:ascii="Arial Narrow" w:hAnsi="Arial Narrow" w:cs="Arial"/>
                <w:sz w:val="22"/>
              </w:rPr>
            </w:pPr>
          </w:p>
        </w:tc>
        <w:tc>
          <w:tcPr>
            <w:tcW w:w="8647" w:type="dxa"/>
            <w:gridSpan w:val="3"/>
            <w:shd w:val="clear" w:color="auto" w:fill="DEEAF6" w:themeFill="accent1" w:themeFillTint="33"/>
            <w:vAlign w:val="center"/>
          </w:tcPr>
          <w:p w14:paraId="4EBD1AE7" w14:textId="14CC2075" w:rsidR="001E31DD" w:rsidRPr="001E31DD" w:rsidRDefault="001E31DD" w:rsidP="001E31DD">
            <w:pPr>
              <w:ind w:left="34"/>
              <w:rPr>
                <w:rFonts w:ascii="Arial Narrow" w:hAnsi="Arial Narrow" w:cs="Arial"/>
                <w:b/>
                <w:sz w:val="22"/>
              </w:rPr>
            </w:pPr>
          </w:p>
        </w:tc>
      </w:tr>
      <w:tr w:rsidR="004223B2" w:rsidRPr="00166D7E" w14:paraId="50AF6D7A" w14:textId="13138CF8" w:rsidTr="00B37EC6">
        <w:trPr>
          <w:trHeight w:val="397"/>
        </w:trPr>
        <w:tc>
          <w:tcPr>
            <w:tcW w:w="704" w:type="dxa"/>
            <w:shd w:val="clear" w:color="auto" w:fill="F2F2F2" w:themeFill="background1" w:themeFillShade="F2"/>
            <w:vAlign w:val="center"/>
          </w:tcPr>
          <w:p w14:paraId="277F10AC" w14:textId="6A52B49B"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211BCB6D" w14:textId="5D10D89C" w:rsidR="004223B2" w:rsidRPr="00122CFB" w:rsidRDefault="004223B2" w:rsidP="004223B2">
            <w:pPr>
              <w:rPr>
                <w:rFonts w:ascii="Arial Narrow" w:hAnsi="Arial Narrow" w:cs="Arial"/>
                <w:sz w:val="20"/>
                <w:szCs w:val="20"/>
              </w:rPr>
            </w:pPr>
          </w:p>
        </w:tc>
        <w:tc>
          <w:tcPr>
            <w:tcW w:w="1141" w:type="dxa"/>
            <w:shd w:val="clear" w:color="auto" w:fill="F2F2F2" w:themeFill="background1" w:themeFillShade="F2"/>
            <w:vAlign w:val="center"/>
          </w:tcPr>
          <w:p w14:paraId="7013B512" w14:textId="7C9FD85B" w:rsidR="004223B2" w:rsidRPr="00122CFB" w:rsidRDefault="004223B2" w:rsidP="004223B2">
            <w:pPr>
              <w:rPr>
                <w:rFonts w:ascii="Arial Narrow" w:hAnsi="Arial Narrow" w:cs="Arial"/>
                <w:sz w:val="20"/>
                <w:szCs w:val="20"/>
              </w:rPr>
            </w:pPr>
          </w:p>
        </w:tc>
      </w:tr>
      <w:tr w:rsidR="004223B2" w:rsidRPr="00166D7E" w14:paraId="1314BAA6" w14:textId="5DC2EB43" w:rsidTr="00B37EC6">
        <w:trPr>
          <w:trHeight w:val="397"/>
        </w:trPr>
        <w:tc>
          <w:tcPr>
            <w:tcW w:w="704" w:type="dxa"/>
            <w:shd w:val="clear" w:color="auto" w:fill="F2F2F2" w:themeFill="background1" w:themeFillShade="F2"/>
            <w:vAlign w:val="center"/>
          </w:tcPr>
          <w:p w14:paraId="48420EA9" w14:textId="2CFE01AB"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2939378C" w14:textId="01E799A5" w:rsidR="004223B2" w:rsidRPr="001D136B" w:rsidRDefault="004223B2" w:rsidP="004223B2">
            <w:pPr>
              <w:rPr>
                <w:rFonts w:ascii="Arial Narrow" w:hAnsi="Arial Narrow" w:cs="Arial"/>
                <w:b/>
                <w:sz w:val="20"/>
                <w:szCs w:val="20"/>
              </w:rPr>
            </w:pPr>
          </w:p>
        </w:tc>
        <w:tc>
          <w:tcPr>
            <w:tcW w:w="1141" w:type="dxa"/>
            <w:shd w:val="clear" w:color="auto" w:fill="F2F2F2" w:themeFill="background1" w:themeFillShade="F2"/>
            <w:vAlign w:val="center"/>
          </w:tcPr>
          <w:p w14:paraId="19C84CD9" w14:textId="6B30FF29" w:rsidR="004223B2" w:rsidRPr="001D136B" w:rsidRDefault="004223B2" w:rsidP="004223B2">
            <w:pPr>
              <w:rPr>
                <w:rFonts w:ascii="Arial Narrow" w:hAnsi="Arial Narrow" w:cs="Arial"/>
                <w:b/>
                <w:sz w:val="20"/>
                <w:szCs w:val="20"/>
              </w:rPr>
            </w:pPr>
          </w:p>
        </w:tc>
      </w:tr>
      <w:tr w:rsidR="004223B2" w:rsidRPr="00166D7E" w14:paraId="3D29E4C1" w14:textId="1FE3A586" w:rsidTr="00B37EC6">
        <w:trPr>
          <w:trHeight w:val="397"/>
        </w:trPr>
        <w:tc>
          <w:tcPr>
            <w:tcW w:w="704" w:type="dxa"/>
            <w:shd w:val="clear" w:color="auto" w:fill="F2F2F2" w:themeFill="background1" w:themeFillShade="F2"/>
            <w:vAlign w:val="center"/>
          </w:tcPr>
          <w:p w14:paraId="72C15DE5" w14:textId="472265FB"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7F3C08C8" w14:textId="2792D5D7" w:rsidR="004223B2" w:rsidRPr="00122CFB" w:rsidRDefault="004223B2" w:rsidP="004223B2">
            <w:pPr>
              <w:rPr>
                <w:rFonts w:ascii="Arial Narrow" w:hAnsi="Arial Narrow" w:cs="Arial"/>
                <w:sz w:val="20"/>
                <w:szCs w:val="20"/>
              </w:rPr>
            </w:pPr>
          </w:p>
        </w:tc>
        <w:tc>
          <w:tcPr>
            <w:tcW w:w="1141" w:type="dxa"/>
            <w:shd w:val="clear" w:color="auto" w:fill="F2F2F2" w:themeFill="background1" w:themeFillShade="F2"/>
            <w:vAlign w:val="center"/>
          </w:tcPr>
          <w:p w14:paraId="7B51CBA9" w14:textId="5AD48BBA" w:rsidR="004223B2" w:rsidRPr="00122CFB" w:rsidRDefault="004223B2" w:rsidP="004223B2">
            <w:pPr>
              <w:rPr>
                <w:rFonts w:ascii="Arial Narrow" w:hAnsi="Arial Narrow" w:cs="Arial"/>
                <w:sz w:val="20"/>
                <w:szCs w:val="20"/>
              </w:rPr>
            </w:pPr>
          </w:p>
        </w:tc>
      </w:tr>
      <w:tr w:rsidR="001E31DD" w:rsidRPr="00166D7E" w14:paraId="04D79B51" w14:textId="15E4D315" w:rsidTr="001E31DD">
        <w:trPr>
          <w:trHeight w:val="397"/>
        </w:trPr>
        <w:tc>
          <w:tcPr>
            <w:tcW w:w="704" w:type="dxa"/>
            <w:shd w:val="clear" w:color="auto" w:fill="DEEAF6" w:themeFill="accent1" w:themeFillTint="33"/>
            <w:vAlign w:val="center"/>
          </w:tcPr>
          <w:p w14:paraId="5EAF442F" w14:textId="15B5E7CD" w:rsidR="001E31DD" w:rsidRPr="001E31DD" w:rsidRDefault="001E31DD" w:rsidP="001E31DD">
            <w:pPr>
              <w:rPr>
                <w:rFonts w:ascii="Arial Narrow" w:hAnsi="Arial Narrow" w:cs="Arial"/>
                <w:sz w:val="20"/>
                <w:szCs w:val="20"/>
              </w:rPr>
            </w:pPr>
          </w:p>
        </w:tc>
        <w:tc>
          <w:tcPr>
            <w:tcW w:w="8647" w:type="dxa"/>
            <w:gridSpan w:val="3"/>
            <w:shd w:val="clear" w:color="auto" w:fill="DEEAF6" w:themeFill="accent1" w:themeFillTint="33"/>
            <w:vAlign w:val="center"/>
          </w:tcPr>
          <w:p w14:paraId="0682989C" w14:textId="0DAF35F6" w:rsidR="001E31DD" w:rsidRPr="00122CFB" w:rsidRDefault="001E31DD" w:rsidP="001E31DD">
            <w:pPr>
              <w:rPr>
                <w:rFonts w:ascii="Arial Narrow" w:hAnsi="Arial Narrow" w:cs="Arial"/>
                <w:sz w:val="20"/>
                <w:szCs w:val="20"/>
              </w:rPr>
            </w:pPr>
          </w:p>
        </w:tc>
      </w:tr>
      <w:tr w:rsidR="00122CFB" w:rsidRPr="00166D7E" w14:paraId="6C8C50F7" w14:textId="2A688207" w:rsidTr="00B37EC6">
        <w:trPr>
          <w:trHeight w:val="340"/>
        </w:trPr>
        <w:tc>
          <w:tcPr>
            <w:tcW w:w="704" w:type="dxa"/>
            <w:shd w:val="clear" w:color="auto" w:fill="F2F2F2" w:themeFill="background1" w:themeFillShade="F2"/>
            <w:vAlign w:val="center"/>
          </w:tcPr>
          <w:p w14:paraId="78263356" w14:textId="1C41F96F" w:rsidR="00122CFB" w:rsidRPr="00E17D9A" w:rsidRDefault="00122CFB" w:rsidP="00122CFB">
            <w:pPr>
              <w:rPr>
                <w:rFonts w:ascii="Arial Narrow" w:hAnsi="Arial Narrow" w:cs="Arial"/>
                <w:sz w:val="20"/>
                <w:szCs w:val="20"/>
              </w:rPr>
            </w:pPr>
          </w:p>
        </w:tc>
        <w:tc>
          <w:tcPr>
            <w:tcW w:w="7494" w:type="dxa"/>
            <w:shd w:val="clear" w:color="auto" w:fill="F2F2F2" w:themeFill="background1" w:themeFillShade="F2"/>
            <w:vAlign w:val="center"/>
          </w:tcPr>
          <w:p w14:paraId="38B654E4" w14:textId="7E8A573F" w:rsidR="00122CFB" w:rsidRPr="001D136B" w:rsidRDefault="00122CFB" w:rsidP="00122CFB">
            <w:pPr>
              <w:rPr>
                <w:rFonts w:ascii="Arial Narrow" w:hAnsi="Arial Narrow" w:cs="Arial"/>
                <w:b/>
                <w:sz w:val="20"/>
                <w:szCs w:val="20"/>
              </w:rPr>
            </w:pPr>
          </w:p>
        </w:tc>
        <w:tc>
          <w:tcPr>
            <w:tcW w:w="1153" w:type="dxa"/>
            <w:gridSpan w:val="2"/>
            <w:shd w:val="clear" w:color="auto" w:fill="F2F2F2" w:themeFill="background1" w:themeFillShade="F2"/>
            <w:vAlign w:val="center"/>
          </w:tcPr>
          <w:p w14:paraId="065102F0" w14:textId="59D0BA7F" w:rsidR="00122CFB" w:rsidRPr="001D136B" w:rsidRDefault="00122CFB" w:rsidP="00122CFB">
            <w:pPr>
              <w:rPr>
                <w:rFonts w:ascii="Arial Narrow" w:hAnsi="Arial Narrow" w:cs="Arial"/>
                <w:b/>
                <w:sz w:val="20"/>
                <w:szCs w:val="20"/>
              </w:rPr>
            </w:pPr>
          </w:p>
        </w:tc>
      </w:tr>
      <w:tr w:rsidR="00190678" w:rsidRPr="00166D7E" w14:paraId="25480724" w14:textId="77777777" w:rsidTr="001E31DD">
        <w:trPr>
          <w:trHeight w:val="340"/>
        </w:trPr>
        <w:tc>
          <w:tcPr>
            <w:tcW w:w="8198" w:type="dxa"/>
            <w:gridSpan w:val="2"/>
            <w:shd w:val="clear" w:color="auto" w:fill="DEEAF6" w:themeFill="accent1" w:themeFillTint="33"/>
            <w:vAlign w:val="center"/>
          </w:tcPr>
          <w:p w14:paraId="30A551FB" w14:textId="7AA7934C" w:rsidR="00190678" w:rsidRPr="00122CFB" w:rsidRDefault="00190678" w:rsidP="00190678">
            <w:pPr>
              <w:jc w:val="right"/>
              <w:rPr>
                <w:rFonts w:ascii="Arial Narrow" w:hAnsi="Arial Narrow" w:cs="Arial"/>
                <w:sz w:val="20"/>
                <w:szCs w:val="20"/>
              </w:rPr>
            </w:pPr>
            <w:r>
              <w:rPr>
                <w:rFonts w:ascii="Arial Narrow" w:hAnsi="Arial Narrow" w:cs="Arial"/>
                <w:sz w:val="20"/>
                <w:szCs w:val="20"/>
              </w:rPr>
              <w:t xml:space="preserve">MAKSIMALAN BROJ BODOVA: </w:t>
            </w:r>
          </w:p>
        </w:tc>
        <w:tc>
          <w:tcPr>
            <w:tcW w:w="1153" w:type="dxa"/>
            <w:gridSpan w:val="2"/>
            <w:shd w:val="clear" w:color="auto" w:fill="DEEAF6" w:themeFill="accent1" w:themeFillTint="33"/>
            <w:vAlign w:val="center"/>
          </w:tcPr>
          <w:p w14:paraId="5146D436" w14:textId="2B8657FD" w:rsidR="00190678" w:rsidRDefault="00190678" w:rsidP="00122CFB">
            <w:pPr>
              <w:rPr>
                <w:rFonts w:ascii="Arial Narrow" w:hAnsi="Arial Narrow" w:cs="Arial"/>
                <w:sz w:val="20"/>
                <w:szCs w:val="20"/>
              </w:rPr>
            </w:pPr>
          </w:p>
        </w:tc>
      </w:tr>
      <w:tr w:rsidR="00190678" w:rsidRPr="00166D7E" w14:paraId="37D46169" w14:textId="77777777" w:rsidTr="001E31DD">
        <w:trPr>
          <w:trHeight w:val="340"/>
        </w:trPr>
        <w:tc>
          <w:tcPr>
            <w:tcW w:w="8198" w:type="dxa"/>
            <w:gridSpan w:val="2"/>
            <w:shd w:val="clear" w:color="auto" w:fill="DEEAF6" w:themeFill="accent1" w:themeFillTint="33"/>
            <w:vAlign w:val="center"/>
          </w:tcPr>
          <w:p w14:paraId="250B5DB3" w14:textId="69A9BAB4" w:rsidR="00190678" w:rsidRDefault="00190678" w:rsidP="00190678">
            <w:pPr>
              <w:jc w:val="right"/>
              <w:rPr>
                <w:rFonts w:ascii="Arial Narrow" w:hAnsi="Arial Narrow" w:cs="Arial"/>
                <w:sz w:val="20"/>
                <w:szCs w:val="20"/>
              </w:rPr>
            </w:pPr>
            <w:r>
              <w:rPr>
                <w:rFonts w:ascii="Arial Narrow" w:hAnsi="Arial Narrow" w:cs="Arial"/>
                <w:sz w:val="20"/>
                <w:szCs w:val="20"/>
              </w:rPr>
              <w:t xml:space="preserve">PRAG PROLAZNOSTI: </w:t>
            </w:r>
          </w:p>
        </w:tc>
        <w:tc>
          <w:tcPr>
            <w:tcW w:w="1153" w:type="dxa"/>
            <w:gridSpan w:val="2"/>
            <w:shd w:val="clear" w:color="auto" w:fill="DEEAF6" w:themeFill="accent1" w:themeFillTint="33"/>
            <w:vAlign w:val="center"/>
          </w:tcPr>
          <w:p w14:paraId="40167006" w14:textId="02820DA2" w:rsidR="00190678" w:rsidRDefault="00190678" w:rsidP="00122CFB">
            <w:pPr>
              <w:rPr>
                <w:rFonts w:ascii="Arial Narrow" w:hAnsi="Arial Narrow" w:cs="Arial"/>
                <w:sz w:val="20"/>
                <w:szCs w:val="20"/>
              </w:rPr>
            </w:pPr>
          </w:p>
        </w:tc>
      </w:tr>
      <w:tr w:rsidR="00190678" w:rsidRPr="00166D7E" w14:paraId="5D7344E5" w14:textId="77777777" w:rsidTr="00A32623">
        <w:trPr>
          <w:trHeight w:val="340"/>
        </w:trPr>
        <w:tc>
          <w:tcPr>
            <w:tcW w:w="8198" w:type="dxa"/>
            <w:gridSpan w:val="2"/>
            <w:shd w:val="clear" w:color="auto" w:fill="DEEAF6" w:themeFill="accent1" w:themeFillTint="33"/>
            <w:vAlign w:val="center"/>
          </w:tcPr>
          <w:p w14:paraId="6AE1008F" w14:textId="731A935B" w:rsidR="00190678" w:rsidRPr="00190678" w:rsidRDefault="00190678" w:rsidP="00190678">
            <w:pPr>
              <w:jc w:val="right"/>
              <w:rPr>
                <w:rFonts w:ascii="Arial Narrow" w:hAnsi="Arial Narrow" w:cs="Arial"/>
                <w:b/>
                <w:sz w:val="20"/>
                <w:szCs w:val="20"/>
              </w:rPr>
            </w:pPr>
            <w:r w:rsidRPr="00190678">
              <w:rPr>
                <w:rFonts w:ascii="Arial Narrow" w:hAnsi="Arial Narrow" w:cs="Arial"/>
                <w:b/>
                <w:sz w:val="20"/>
                <w:szCs w:val="20"/>
              </w:rPr>
              <w:t>OSTVARENI</w:t>
            </w:r>
            <w:r w:rsidR="004944F8">
              <w:rPr>
                <w:rFonts w:ascii="Arial Narrow" w:hAnsi="Arial Narrow" w:cs="Arial"/>
                <w:b/>
                <w:sz w:val="20"/>
                <w:szCs w:val="20"/>
              </w:rPr>
              <w:t xml:space="preserve"> (ZATRAŽENI)</w:t>
            </w:r>
            <w:r w:rsidRPr="00190678">
              <w:rPr>
                <w:rFonts w:ascii="Arial Narrow" w:hAnsi="Arial Narrow" w:cs="Arial"/>
                <w:b/>
                <w:sz w:val="20"/>
                <w:szCs w:val="20"/>
              </w:rPr>
              <w:t xml:space="preserve"> BROJ BODOVA:</w:t>
            </w:r>
          </w:p>
          <w:p w14:paraId="6AC7C9FE" w14:textId="19F946D9" w:rsidR="00190678" w:rsidRDefault="00190678" w:rsidP="00190678">
            <w:pPr>
              <w:jc w:val="right"/>
              <w:rPr>
                <w:rFonts w:ascii="Arial Narrow" w:hAnsi="Arial Narrow" w:cs="Arial"/>
                <w:sz w:val="20"/>
                <w:szCs w:val="20"/>
              </w:rPr>
            </w:pPr>
            <w:r w:rsidRPr="00190678">
              <w:rPr>
                <w:rFonts w:ascii="Arial Narrow" w:hAnsi="Arial Narrow" w:cs="Arial"/>
                <w:b/>
                <w:sz w:val="20"/>
                <w:szCs w:val="20"/>
              </w:rPr>
              <w:t>(zbrojiti ostvareni broj bodova po svakom kriteriju)</w:t>
            </w:r>
            <w:r>
              <w:rPr>
                <w:rFonts w:ascii="Arial Narrow" w:hAnsi="Arial Narrow" w:cs="Arial"/>
                <w:sz w:val="20"/>
                <w:szCs w:val="20"/>
              </w:rPr>
              <w:t xml:space="preserve"> </w:t>
            </w:r>
          </w:p>
        </w:tc>
        <w:tc>
          <w:tcPr>
            <w:tcW w:w="1153" w:type="dxa"/>
            <w:gridSpan w:val="2"/>
            <w:shd w:val="clear" w:color="auto" w:fill="auto"/>
            <w:vAlign w:val="center"/>
          </w:tcPr>
          <w:p w14:paraId="0D9D0FC9" w14:textId="452F7BDB" w:rsidR="00190678" w:rsidRPr="004944F8" w:rsidRDefault="00190678" w:rsidP="004944F8">
            <w:pPr>
              <w:jc w:val="right"/>
              <w:rPr>
                <w:rFonts w:ascii="Arial Narrow" w:hAnsi="Arial Narrow" w:cs="Arial"/>
                <w:b/>
              </w:rPr>
            </w:pPr>
          </w:p>
        </w:tc>
      </w:tr>
    </w:tbl>
    <w:p w14:paraId="7FA31764" w14:textId="77777777" w:rsidR="006A15B8" w:rsidRDefault="006A15B8" w:rsidP="006A15B8">
      <w:pPr>
        <w:rPr>
          <w:rFonts w:ascii="Arial Narrow" w:hAnsi="Arial Narrow" w:cs="Arial"/>
        </w:rPr>
      </w:pPr>
    </w:p>
    <w:p w14:paraId="2830A4B1" w14:textId="77777777" w:rsidR="001D136B" w:rsidRDefault="001D136B" w:rsidP="006A15B8">
      <w:pPr>
        <w:rPr>
          <w:rFonts w:ascii="Arial Narrow" w:hAnsi="Arial Narrow" w:cs="Arial"/>
        </w:rPr>
      </w:pPr>
    </w:p>
    <w:p w14:paraId="6D2AE467" w14:textId="77777777" w:rsidR="001D136B" w:rsidRDefault="001D136B" w:rsidP="006A15B8">
      <w:pPr>
        <w:rPr>
          <w:rFonts w:ascii="Arial Narrow" w:hAnsi="Arial Narrow" w:cs="Arial"/>
        </w:rPr>
      </w:pPr>
    </w:p>
    <w:tbl>
      <w:tblPr>
        <w:tblStyle w:val="TableGrid"/>
        <w:tblW w:w="9346" w:type="dxa"/>
        <w:tblLayout w:type="fixed"/>
        <w:tblLook w:val="04A0" w:firstRow="1" w:lastRow="0" w:firstColumn="1" w:lastColumn="0" w:noHBand="0" w:noVBand="1"/>
      </w:tblPr>
      <w:tblGrid>
        <w:gridCol w:w="443"/>
        <w:gridCol w:w="365"/>
        <w:gridCol w:w="87"/>
        <w:gridCol w:w="2069"/>
        <w:gridCol w:w="2061"/>
        <w:gridCol w:w="1900"/>
        <w:gridCol w:w="510"/>
        <w:gridCol w:w="90"/>
        <w:gridCol w:w="547"/>
        <w:gridCol w:w="83"/>
        <w:gridCol w:w="554"/>
        <w:gridCol w:w="16"/>
        <w:gridCol w:w="621"/>
      </w:tblGrid>
      <w:tr w:rsidR="00190678" w:rsidRPr="00166D7E" w14:paraId="3B889D88" w14:textId="77777777" w:rsidTr="002E6129">
        <w:trPr>
          <w:trHeight w:val="274"/>
        </w:trPr>
        <w:tc>
          <w:tcPr>
            <w:tcW w:w="9346" w:type="dxa"/>
            <w:gridSpan w:val="13"/>
            <w:shd w:val="clear" w:color="auto" w:fill="FFF2CC" w:themeFill="accent4" w:themeFillTint="33"/>
          </w:tcPr>
          <w:p w14:paraId="30DA234A" w14:textId="3A6FB5FE" w:rsidR="00190678" w:rsidRPr="00166D7E" w:rsidRDefault="00190678" w:rsidP="002E6129">
            <w:pPr>
              <w:jc w:val="center"/>
              <w:rPr>
                <w:rFonts w:ascii="Arial Narrow" w:hAnsi="Arial Narrow" w:cs="Arial"/>
                <w:b/>
                <w:sz w:val="22"/>
              </w:rPr>
            </w:pPr>
            <w:r>
              <w:rPr>
                <w:rFonts w:ascii="Arial Narrow" w:hAnsi="Arial Narrow" w:cs="Arial"/>
                <w:b/>
                <w:sz w:val="28"/>
              </w:rPr>
              <w:t>IV. IZRAČUN POTPORE</w:t>
            </w:r>
          </w:p>
        </w:tc>
      </w:tr>
      <w:tr w:rsidR="005F1E32" w:rsidRPr="00166D7E" w14:paraId="0C71C9C2" w14:textId="77777777" w:rsidTr="00A32623">
        <w:trPr>
          <w:trHeight w:val="567"/>
        </w:trPr>
        <w:tc>
          <w:tcPr>
            <w:tcW w:w="808" w:type="dxa"/>
            <w:gridSpan w:val="2"/>
            <w:shd w:val="clear" w:color="auto" w:fill="DEEAF6" w:themeFill="accent1" w:themeFillTint="33"/>
            <w:vAlign w:val="center"/>
          </w:tcPr>
          <w:p w14:paraId="730A7A5A" w14:textId="4D3D0E6F" w:rsidR="005F1E32" w:rsidRPr="00C03EA5" w:rsidRDefault="009661FE"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1</w:t>
            </w:r>
            <w:r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5939D60" w14:textId="5D1BD5F1" w:rsidR="009661FE" w:rsidRDefault="00335208"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Ukupni iznos </w:t>
            </w:r>
            <w:r w:rsidR="005F1E32">
              <w:rPr>
                <w:rFonts w:ascii="Arial Narrow" w:eastAsia="Calibri" w:hAnsi="Arial Narrow" w:cs="Arial"/>
                <w:b/>
                <w:sz w:val="20"/>
                <w:szCs w:val="20"/>
                <w:lang w:eastAsia="en-US"/>
              </w:rPr>
              <w:t>projekta</w:t>
            </w:r>
            <w:r>
              <w:rPr>
                <w:rFonts w:ascii="Arial Narrow" w:eastAsia="Calibri" w:hAnsi="Arial Narrow" w:cs="Arial"/>
                <w:b/>
                <w:sz w:val="20"/>
                <w:szCs w:val="20"/>
                <w:lang w:eastAsia="en-US"/>
              </w:rPr>
              <w:t>:</w:t>
            </w:r>
          </w:p>
          <w:p w14:paraId="7404D5B7" w14:textId="3F2994B7" w:rsidR="005F1E32" w:rsidRPr="00136AAD" w:rsidRDefault="005F1E32" w:rsidP="002E6129">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Pr="00C03EA5">
              <w:rPr>
                <w:rFonts w:ascii="Arial Narrow" w:eastAsia="Calibri" w:hAnsi="Arial Narrow" w:cs="Arial"/>
                <w:i/>
                <w:sz w:val="18"/>
                <w:szCs w:val="18"/>
                <w:lang w:eastAsia="en-US"/>
              </w:rPr>
              <w:t>u</w:t>
            </w:r>
            <w:r w:rsidR="00DD044D">
              <w:rPr>
                <w:rFonts w:ascii="Arial Narrow" w:eastAsia="Calibri" w:hAnsi="Arial Narrow" w:cs="Arial"/>
                <w:i/>
                <w:sz w:val="18"/>
                <w:szCs w:val="18"/>
                <w:lang w:eastAsia="en-US"/>
              </w:rPr>
              <w:t>pisati ukupan  iznos</w:t>
            </w:r>
            <w:r w:rsidR="00335208" w:rsidRPr="00C03EA5">
              <w:rPr>
                <w:rFonts w:ascii="Arial Narrow" w:eastAsia="Calibri" w:hAnsi="Arial Narrow" w:cs="Arial"/>
                <w:i/>
                <w:sz w:val="18"/>
                <w:szCs w:val="18"/>
                <w:lang w:eastAsia="en-US"/>
              </w:rPr>
              <w:t xml:space="preserve"> projekta u </w:t>
            </w:r>
            <w:r w:rsidR="00A60C09">
              <w:rPr>
                <w:rFonts w:ascii="Arial Narrow" w:eastAsia="Calibri" w:hAnsi="Arial Narrow" w:cs="Arial"/>
                <w:i/>
                <w:sz w:val="18"/>
                <w:szCs w:val="18"/>
                <w:lang w:eastAsia="en-US"/>
              </w:rPr>
              <w:t>EUR</w:t>
            </w:r>
            <w:r w:rsidR="00335208" w:rsidRPr="00C03EA5">
              <w:rPr>
                <w:rFonts w:ascii="Arial Narrow" w:eastAsia="Calibri" w:hAnsi="Arial Narrow" w:cs="Arial"/>
                <w:i/>
                <w:sz w:val="18"/>
                <w:szCs w:val="18"/>
                <w:lang w:eastAsia="en-US"/>
              </w:rPr>
              <w:t xml:space="preserve"> iz </w:t>
            </w:r>
            <w:r w:rsidR="00335208" w:rsidRPr="00DD044D">
              <w:rPr>
                <w:rFonts w:ascii="Arial Narrow" w:eastAsia="Calibri" w:hAnsi="Arial Narrow" w:cs="Arial"/>
                <w:i/>
                <w:sz w:val="18"/>
                <w:szCs w:val="18"/>
                <w:lang w:eastAsia="en-US"/>
              </w:rPr>
              <w:t xml:space="preserve">reda </w:t>
            </w:r>
            <w:r w:rsidR="00136AAD">
              <w:rPr>
                <w:rFonts w:ascii="Arial Narrow" w:eastAsia="Calibri" w:hAnsi="Arial Narrow" w:cs="Arial"/>
                <w:i/>
                <w:sz w:val="18"/>
                <w:szCs w:val="18"/>
                <w:lang w:eastAsia="en-US"/>
              </w:rPr>
              <w:t>V.</w:t>
            </w:r>
            <w:r w:rsidR="00335208" w:rsidRPr="00DD044D">
              <w:rPr>
                <w:rFonts w:ascii="Arial Narrow" w:eastAsia="Calibri" w:hAnsi="Arial Narrow" w:cs="Arial"/>
                <w:i/>
                <w:sz w:val="18"/>
                <w:szCs w:val="18"/>
                <w:lang w:eastAsia="en-US"/>
              </w:rPr>
              <w:t xml:space="preserve"> tablice „Plan nabave</w:t>
            </w:r>
            <w:r w:rsidR="00C03EA5" w:rsidRPr="00DD044D">
              <w:rPr>
                <w:rFonts w:ascii="Arial Narrow" w:eastAsia="Calibri" w:hAnsi="Arial Narrow" w:cs="Arial"/>
                <w:i/>
                <w:sz w:val="18"/>
                <w:szCs w:val="18"/>
                <w:lang w:eastAsia="en-US"/>
              </w:rPr>
              <w:t>/Tablica troškova i izračuna potpore</w:t>
            </w:r>
            <w:r w:rsidR="00335208" w:rsidRPr="00DD044D">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 xml:space="preserve"> </w:t>
            </w:r>
          </w:p>
        </w:tc>
        <w:tc>
          <w:tcPr>
            <w:tcW w:w="2421" w:type="dxa"/>
            <w:gridSpan w:val="7"/>
            <w:shd w:val="clear" w:color="auto" w:fill="auto"/>
            <w:vAlign w:val="center"/>
          </w:tcPr>
          <w:p w14:paraId="7887CA88" w14:textId="77777777" w:rsidR="005F1E32" w:rsidRPr="004944F8" w:rsidRDefault="005F1E32" w:rsidP="0008729E">
            <w:pPr>
              <w:pStyle w:val="t-9-8"/>
              <w:spacing w:before="0" w:beforeAutospacing="0" w:after="0"/>
              <w:jc w:val="right"/>
              <w:rPr>
                <w:rFonts w:ascii="Arial Narrow" w:hAnsi="Arial Narrow" w:cs="Arial"/>
                <w:b/>
                <w:sz w:val="22"/>
                <w:szCs w:val="22"/>
                <w:lang w:eastAsia="ar-SA"/>
              </w:rPr>
            </w:pPr>
          </w:p>
        </w:tc>
      </w:tr>
      <w:tr w:rsidR="009D69F7" w:rsidRPr="00166D7E" w14:paraId="52FB0053" w14:textId="77777777" w:rsidTr="00A32623">
        <w:trPr>
          <w:trHeight w:val="567"/>
        </w:trPr>
        <w:tc>
          <w:tcPr>
            <w:tcW w:w="808" w:type="dxa"/>
            <w:gridSpan w:val="2"/>
            <w:shd w:val="clear" w:color="auto" w:fill="DEEAF6" w:themeFill="accent1" w:themeFillTint="33"/>
            <w:vAlign w:val="center"/>
          </w:tcPr>
          <w:p w14:paraId="2E708DE5" w14:textId="3584F502" w:rsidR="009D69F7" w:rsidRPr="00C03EA5" w:rsidRDefault="002D5067"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2</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75B304D" w14:textId="5BBE4D02" w:rsidR="009D69F7" w:rsidRDefault="00064EB5"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Ukup</w:t>
            </w:r>
            <w:r w:rsidR="009D69F7">
              <w:rPr>
                <w:rFonts w:ascii="Arial Narrow" w:eastAsia="Calibri" w:hAnsi="Arial Narrow" w:cs="Arial"/>
                <w:b/>
                <w:sz w:val="20"/>
                <w:szCs w:val="20"/>
                <w:lang w:eastAsia="en-US"/>
              </w:rPr>
              <w:t>n</w:t>
            </w:r>
            <w:r>
              <w:rPr>
                <w:rFonts w:ascii="Arial Narrow" w:eastAsia="Calibri" w:hAnsi="Arial Narrow" w:cs="Arial"/>
                <w:b/>
                <w:sz w:val="20"/>
                <w:szCs w:val="20"/>
                <w:lang w:eastAsia="en-US"/>
              </w:rPr>
              <w:t>i</w:t>
            </w:r>
            <w:r w:rsidR="009D69F7">
              <w:rPr>
                <w:rFonts w:ascii="Arial Narrow" w:eastAsia="Calibri" w:hAnsi="Arial Narrow" w:cs="Arial"/>
                <w:b/>
                <w:sz w:val="20"/>
                <w:szCs w:val="20"/>
                <w:lang w:eastAsia="en-US"/>
              </w:rPr>
              <w:t xml:space="preserve"> iznos prihvatljivog ulaganja:</w:t>
            </w:r>
          </w:p>
          <w:p w14:paraId="2F0061DC" w14:textId="6F5CA238" w:rsidR="009661FE" w:rsidRDefault="009661FE" w:rsidP="002E6129">
            <w:pPr>
              <w:rPr>
                <w:rFonts w:ascii="Arial Narrow" w:eastAsia="Calibri" w:hAnsi="Arial Narrow" w:cs="Arial"/>
                <w:b/>
                <w:sz w:val="20"/>
                <w:szCs w:val="20"/>
                <w:lang w:eastAsia="en-US"/>
              </w:rPr>
            </w:pPr>
            <w:r w:rsidRPr="00C03EA5">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upisati uku</w:t>
            </w:r>
            <w:r w:rsidR="00DD044D">
              <w:rPr>
                <w:rFonts w:ascii="Arial Narrow" w:eastAsia="Calibri" w:hAnsi="Arial Narrow" w:cs="Arial"/>
                <w:i/>
                <w:sz w:val="18"/>
                <w:szCs w:val="18"/>
                <w:lang w:eastAsia="en-US"/>
              </w:rPr>
              <w:t>pni iznos prihvatljivog ulaganja</w:t>
            </w:r>
            <w:r w:rsidR="00335208" w:rsidRPr="00C03EA5">
              <w:rPr>
                <w:rFonts w:ascii="Arial Narrow" w:eastAsia="Calibri" w:hAnsi="Arial Narrow" w:cs="Arial"/>
                <w:i/>
                <w:sz w:val="18"/>
                <w:szCs w:val="18"/>
                <w:lang w:eastAsia="en-US"/>
              </w:rPr>
              <w:t xml:space="preserve"> </w:t>
            </w:r>
            <w:r w:rsidR="002D5067" w:rsidRPr="00C03EA5">
              <w:rPr>
                <w:rFonts w:ascii="Arial Narrow" w:eastAsia="Calibri" w:hAnsi="Arial Narrow" w:cs="Arial"/>
                <w:i/>
                <w:sz w:val="18"/>
                <w:szCs w:val="18"/>
                <w:lang w:eastAsia="en-US"/>
              </w:rPr>
              <w:t xml:space="preserve">u </w:t>
            </w:r>
            <w:r w:rsidR="00A60C09">
              <w:rPr>
                <w:rFonts w:ascii="Arial Narrow" w:eastAsia="Calibri" w:hAnsi="Arial Narrow" w:cs="Arial"/>
                <w:i/>
                <w:sz w:val="18"/>
                <w:szCs w:val="18"/>
                <w:lang w:eastAsia="en-US"/>
              </w:rPr>
              <w:t xml:space="preserve">EUR </w:t>
            </w:r>
            <w:r w:rsidR="002D5067" w:rsidRPr="00C03EA5">
              <w:rPr>
                <w:rFonts w:ascii="Arial Narrow" w:eastAsia="Calibri" w:hAnsi="Arial Narrow" w:cs="Arial"/>
                <w:i/>
                <w:sz w:val="18"/>
                <w:szCs w:val="18"/>
                <w:lang w:eastAsia="en-US"/>
              </w:rPr>
              <w:t xml:space="preserve"> iz reda </w:t>
            </w:r>
            <w:r w:rsidR="00DD044D" w:rsidRPr="00DD044D">
              <w:rPr>
                <w:rFonts w:ascii="Arial Narrow" w:eastAsia="Calibri" w:hAnsi="Arial Narrow" w:cs="Arial"/>
                <w:i/>
                <w:sz w:val="18"/>
                <w:szCs w:val="18"/>
                <w:lang w:eastAsia="en-US"/>
              </w:rPr>
              <w:t>L</w:t>
            </w:r>
            <w:r w:rsidR="002D5067" w:rsidRPr="00C03EA5">
              <w:rPr>
                <w:rFonts w:ascii="Arial Narrow" w:eastAsia="Calibri" w:hAnsi="Arial Narrow" w:cs="Arial"/>
                <w:i/>
                <w:sz w:val="18"/>
                <w:szCs w:val="18"/>
                <w:lang w:eastAsia="en-US"/>
              </w:rPr>
              <w:t>. tablice „</w:t>
            </w:r>
            <w:r w:rsidR="00C03EA5" w:rsidRPr="00C03EA5">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r w:rsidR="00481D7B" w:rsidRPr="00C03EA5">
              <w:rPr>
                <w:rFonts w:ascii="Arial Narrow" w:eastAsia="Calibri" w:hAnsi="Arial Narrow" w:cs="Arial"/>
                <w:i/>
                <w:sz w:val="18"/>
                <w:szCs w:val="18"/>
                <w:lang w:eastAsia="en-US"/>
              </w:rPr>
              <w:t>)</w:t>
            </w:r>
          </w:p>
        </w:tc>
        <w:tc>
          <w:tcPr>
            <w:tcW w:w="2421" w:type="dxa"/>
            <w:gridSpan w:val="7"/>
            <w:shd w:val="clear" w:color="auto" w:fill="auto"/>
            <w:vAlign w:val="center"/>
          </w:tcPr>
          <w:p w14:paraId="3CB6FC54" w14:textId="77777777" w:rsidR="009D69F7" w:rsidRPr="004944F8" w:rsidRDefault="009D69F7" w:rsidP="0008729E">
            <w:pPr>
              <w:pStyle w:val="t-9-8"/>
              <w:spacing w:before="0" w:beforeAutospacing="0" w:after="0"/>
              <w:jc w:val="right"/>
              <w:rPr>
                <w:rFonts w:ascii="Arial Narrow" w:hAnsi="Arial Narrow" w:cs="Arial"/>
                <w:b/>
                <w:sz w:val="22"/>
                <w:szCs w:val="22"/>
                <w:lang w:eastAsia="ar-SA"/>
              </w:rPr>
            </w:pPr>
          </w:p>
        </w:tc>
      </w:tr>
      <w:tr w:rsidR="009D69F7" w:rsidRPr="00166D7E" w14:paraId="7494959B" w14:textId="77777777" w:rsidTr="00A32623">
        <w:trPr>
          <w:trHeight w:val="567"/>
        </w:trPr>
        <w:tc>
          <w:tcPr>
            <w:tcW w:w="808" w:type="dxa"/>
            <w:gridSpan w:val="2"/>
            <w:shd w:val="clear" w:color="auto" w:fill="DEEAF6" w:themeFill="accent1" w:themeFillTint="33"/>
            <w:vAlign w:val="center"/>
          </w:tcPr>
          <w:p w14:paraId="14761811" w14:textId="0B6BBD8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3</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A875CAA" w14:textId="484735F1" w:rsidR="00C03EA5" w:rsidRDefault="009D69F7" w:rsidP="009D69F7">
            <w:pPr>
              <w:rPr>
                <w:rFonts w:ascii="Arial Narrow" w:eastAsia="Calibri" w:hAnsi="Arial Narrow" w:cs="Arial"/>
                <w:b/>
                <w:sz w:val="20"/>
                <w:szCs w:val="20"/>
                <w:lang w:eastAsia="en-US"/>
              </w:rPr>
            </w:pPr>
            <w:r w:rsidRPr="006348BB">
              <w:rPr>
                <w:rFonts w:ascii="Arial Narrow" w:eastAsia="Calibri" w:hAnsi="Arial Narrow" w:cs="Arial"/>
                <w:b/>
                <w:sz w:val="20"/>
                <w:szCs w:val="20"/>
                <w:lang w:eastAsia="en-US"/>
              </w:rPr>
              <w:t xml:space="preserve">Sukladno Odluci o razvrstavanju jedinica lokalne i područne (regionalne) samouprave prema stupnju razvijenosti </w:t>
            </w:r>
            <w:r>
              <w:rPr>
                <w:rFonts w:ascii="Arial Narrow" w:eastAsia="Calibri" w:hAnsi="Arial Narrow" w:cs="Arial"/>
                <w:b/>
                <w:sz w:val="20"/>
                <w:szCs w:val="20"/>
                <w:lang w:eastAsia="en-US"/>
              </w:rPr>
              <w:t xml:space="preserve">(NN br. 132/17) </w:t>
            </w:r>
            <w:r w:rsidR="006B5935">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 projekta ostvaruje pravo na potporu u visini od:</w:t>
            </w:r>
            <w:r w:rsidRPr="006348BB">
              <w:rPr>
                <w:rFonts w:ascii="Arial Narrow" w:eastAsia="Calibri" w:hAnsi="Arial Narrow" w:cs="Arial"/>
                <w:b/>
                <w:sz w:val="20"/>
                <w:szCs w:val="20"/>
                <w:lang w:eastAsia="en-US"/>
              </w:rPr>
              <w:t xml:space="preserve"> </w:t>
            </w:r>
          </w:p>
          <w:p w14:paraId="1185FEC6" w14:textId="085EC6C8" w:rsidR="009D69F7" w:rsidRPr="00C03EA5" w:rsidRDefault="009D69F7" w:rsidP="009D69F7">
            <w:pPr>
              <w:rPr>
                <w:rFonts w:ascii="Arial Narrow" w:eastAsia="Calibri" w:hAnsi="Arial Narrow" w:cs="Arial"/>
                <w:b/>
                <w:i/>
                <w:sz w:val="18"/>
                <w:szCs w:val="18"/>
                <w:lang w:eastAsia="en-US"/>
              </w:rPr>
            </w:pPr>
            <w:r w:rsidRPr="00C03EA5">
              <w:rPr>
                <w:rFonts w:ascii="Arial Narrow" w:eastAsia="Calibri" w:hAnsi="Arial Narrow" w:cs="Arial"/>
                <w:b/>
                <w:i/>
                <w:sz w:val="18"/>
                <w:szCs w:val="18"/>
                <w:lang w:eastAsia="en-US"/>
              </w:rPr>
              <w:t xml:space="preserve">(zadebljati – bold </w:t>
            </w:r>
            <w:r w:rsidR="006B5935" w:rsidRPr="00A32623">
              <w:rPr>
                <w:rFonts w:ascii="Arial Narrow" w:eastAsia="Calibri" w:hAnsi="Arial Narrow" w:cs="Arial"/>
                <w:i/>
                <w:sz w:val="18"/>
                <w:szCs w:val="18"/>
                <w:lang w:eastAsia="en-US"/>
              </w:rPr>
              <w:t>odgovor</w:t>
            </w:r>
            <w:r w:rsidRPr="00C03EA5">
              <w:rPr>
                <w:rFonts w:ascii="Arial Narrow" w:eastAsia="Calibri" w:hAnsi="Arial Narrow" w:cs="Arial"/>
                <w:b/>
                <w:i/>
                <w:sz w:val="18"/>
                <w:szCs w:val="18"/>
                <w:lang w:eastAsia="en-US"/>
              </w:rPr>
              <w:t>)</w:t>
            </w:r>
          </w:p>
        </w:tc>
        <w:tc>
          <w:tcPr>
            <w:tcW w:w="2421" w:type="dxa"/>
            <w:gridSpan w:val="7"/>
            <w:shd w:val="clear" w:color="auto" w:fill="auto"/>
          </w:tcPr>
          <w:p w14:paraId="3366AD1E" w14:textId="77777777" w:rsidR="009D69F7" w:rsidRPr="00A65CF3" w:rsidRDefault="009D69F7" w:rsidP="009D69F7">
            <w:pPr>
              <w:rPr>
                <w:rFonts w:ascii="Arial Narrow" w:eastAsia="Calibri" w:hAnsi="Arial Narrow" w:cs="Arial"/>
                <w:sz w:val="20"/>
                <w:szCs w:val="20"/>
                <w:lang w:eastAsia="en-US"/>
              </w:rPr>
            </w:pPr>
            <w:r w:rsidRPr="00A65CF3">
              <w:rPr>
                <w:rFonts w:ascii="Arial Narrow" w:eastAsia="Calibri" w:hAnsi="Arial Narrow" w:cs="Arial"/>
                <w:sz w:val="20"/>
                <w:szCs w:val="20"/>
                <w:lang w:eastAsia="en-US"/>
              </w:rPr>
              <w:t>a) 80%  prihvatljivih troškova</w:t>
            </w:r>
          </w:p>
          <w:p w14:paraId="050C283A" w14:textId="078A301F" w:rsidR="009D69F7" w:rsidRPr="00A65CF3" w:rsidRDefault="00736993" w:rsidP="009D69F7">
            <w:pPr>
              <w:rPr>
                <w:rFonts w:ascii="Arial Narrow" w:eastAsia="Calibri" w:hAnsi="Arial Narrow" w:cs="Arial"/>
                <w:sz w:val="20"/>
                <w:szCs w:val="20"/>
                <w:lang w:eastAsia="en-US"/>
              </w:rPr>
            </w:pPr>
            <w:r>
              <w:rPr>
                <w:rFonts w:ascii="Arial Narrow" w:eastAsia="Calibri" w:hAnsi="Arial Narrow" w:cs="Arial"/>
                <w:sz w:val="20"/>
                <w:szCs w:val="20"/>
                <w:lang w:eastAsia="en-US"/>
              </w:rPr>
              <w:t>b) 90</w:t>
            </w:r>
            <w:r w:rsidR="009D69F7" w:rsidRPr="00A65CF3">
              <w:rPr>
                <w:rFonts w:ascii="Arial Narrow" w:eastAsia="Calibri" w:hAnsi="Arial Narrow" w:cs="Arial"/>
                <w:sz w:val="20"/>
                <w:szCs w:val="20"/>
                <w:lang w:eastAsia="en-US"/>
              </w:rPr>
              <w:t>%  prihvatljivih troškova</w:t>
            </w:r>
          </w:p>
          <w:p w14:paraId="5C8BA70D" w14:textId="267C19C7" w:rsidR="009D69F7" w:rsidRPr="004944F8" w:rsidRDefault="00DD7EE6" w:rsidP="009D69F7">
            <w:pPr>
              <w:pStyle w:val="t-9-8"/>
              <w:spacing w:before="0" w:beforeAutospacing="0" w:after="0"/>
              <w:rPr>
                <w:rFonts w:ascii="Arial Narrow" w:hAnsi="Arial Narrow" w:cs="Arial"/>
                <w:b/>
                <w:sz w:val="22"/>
                <w:szCs w:val="22"/>
                <w:lang w:eastAsia="ar-SA"/>
              </w:rPr>
            </w:pPr>
            <w:r>
              <w:rPr>
                <w:rFonts w:ascii="Arial Narrow" w:eastAsia="Calibri" w:hAnsi="Arial Narrow" w:cs="Arial"/>
                <w:sz w:val="20"/>
                <w:szCs w:val="20"/>
                <w:lang w:eastAsia="en-US"/>
              </w:rPr>
              <w:t xml:space="preserve">c) 100% </w:t>
            </w:r>
            <w:r w:rsidR="009D69F7" w:rsidRPr="00A65CF3">
              <w:rPr>
                <w:rFonts w:ascii="Arial Narrow" w:eastAsia="Calibri" w:hAnsi="Arial Narrow" w:cs="Arial"/>
                <w:sz w:val="20"/>
                <w:szCs w:val="20"/>
                <w:lang w:eastAsia="en-US"/>
              </w:rPr>
              <w:t>prihvatljivih troškova</w:t>
            </w:r>
          </w:p>
        </w:tc>
      </w:tr>
      <w:tr w:rsidR="009D69F7" w:rsidRPr="00166D7E" w14:paraId="604A9903" w14:textId="77777777" w:rsidTr="00A32623">
        <w:trPr>
          <w:trHeight w:val="567"/>
        </w:trPr>
        <w:tc>
          <w:tcPr>
            <w:tcW w:w="808" w:type="dxa"/>
            <w:gridSpan w:val="2"/>
            <w:shd w:val="clear" w:color="auto" w:fill="DEEAF6" w:themeFill="accent1" w:themeFillTint="33"/>
            <w:vAlign w:val="center"/>
          </w:tcPr>
          <w:p w14:paraId="6854F9AC" w14:textId="6A492AF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4</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60CF9064" w14:textId="074E589F" w:rsidR="009D69F7" w:rsidRDefault="002D5067" w:rsidP="009D69F7">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Traženi iznos potpore (u </w:t>
            </w:r>
            <w:r w:rsidR="00A60C09">
              <w:rPr>
                <w:rFonts w:ascii="Arial Narrow" w:eastAsia="Calibri" w:hAnsi="Arial Narrow" w:cs="Arial"/>
                <w:b/>
                <w:sz w:val="20"/>
                <w:szCs w:val="20"/>
                <w:lang w:eastAsia="en-US"/>
              </w:rPr>
              <w:t>EUR</w:t>
            </w:r>
            <w:r>
              <w:rPr>
                <w:rFonts w:ascii="Arial Narrow" w:eastAsia="Calibri" w:hAnsi="Arial Narrow" w:cs="Arial"/>
                <w:b/>
                <w:sz w:val="20"/>
                <w:szCs w:val="20"/>
                <w:lang w:eastAsia="en-US"/>
              </w:rPr>
              <w:t>)</w:t>
            </w:r>
            <w:r w:rsidR="009D69F7">
              <w:rPr>
                <w:rFonts w:ascii="Arial Narrow" w:eastAsia="Calibri" w:hAnsi="Arial Narrow" w:cs="Arial"/>
                <w:b/>
                <w:sz w:val="20"/>
                <w:szCs w:val="20"/>
                <w:lang w:eastAsia="en-US"/>
              </w:rPr>
              <w:t>:</w:t>
            </w:r>
          </w:p>
          <w:p w14:paraId="1EFB18C6" w14:textId="0197DD65" w:rsidR="009D69F7" w:rsidRPr="00C03EA5" w:rsidRDefault="001C7D7D" w:rsidP="002D5067">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002D5067" w:rsidRPr="00C03EA5">
              <w:rPr>
                <w:rFonts w:ascii="Arial Narrow" w:eastAsia="Calibri" w:hAnsi="Arial Narrow" w:cs="Arial"/>
                <w:i/>
                <w:sz w:val="18"/>
                <w:szCs w:val="18"/>
                <w:lang w:eastAsia="en-US"/>
              </w:rPr>
              <w:t xml:space="preserve">upisati traženi iznos potpore u </w:t>
            </w:r>
            <w:r w:rsidR="00A60C09">
              <w:rPr>
                <w:rFonts w:ascii="Arial Narrow" w:eastAsia="Calibri" w:hAnsi="Arial Narrow" w:cs="Arial"/>
                <w:i/>
                <w:sz w:val="18"/>
                <w:szCs w:val="18"/>
                <w:lang w:eastAsia="en-US"/>
              </w:rPr>
              <w:t>EUR</w:t>
            </w:r>
            <w:r w:rsidR="002D5067" w:rsidRPr="00C03EA5">
              <w:rPr>
                <w:rFonts w:ascii="Arial Narrow" w:eastAsia="Calibri" w:hAnsi="Arial Narrow" w:cs="Arial"/>
                <w:i/>
                <w:sz w:val="18"/>
                <w:szCs w:val="18"/>
                <w:lang w:eastAsia="en-US"/>
              </w:rPr>
              <w:t xml:space="preserve"> iz </w:t>
            </w:r>
            <w:r w:rsidR="002D5067" w:rsidRPr="00DD044D">
              <w:rPr>
                <w:rFonts w:ascii="Arial Narrow" w:eastAsia="Calibri" w:hAnsi="Arial Narrow" w:cs="Arial"/>
                <w:i/>
                <w:sz w:val="18"/>
                <w:szCs w:val="18"/>
                <w:lang w:eastAsia="en-US"/>
              </w:rPr>
              <w:t xml:space="preserve">reda </w:t>
            </w:r>
            <w:r w:rsidR="00136AAD">
              <w:rPr>
                <w:rFonts w:ascii="Arial Narrow" w:eastAsia="Calibri" w:hAnsi="Arial Narrow" w:cs="Arial"/>
                <w:i/>
                <w:sz w:val="18"/>
                <w:szCs w:val="18"/>
                <w:lang w:eastAsia="en-US"/>
              </w:rPr>
              <w:t xml:space="preserve">U. </w:t>
            </w:r>
            <w:r w:rsidR="002D5067" w:rsidRPr="00DD044D">
              <w:rPr>
                <w:rFonts w:ascii="Arial Narrow" w:eastAsia="Calibri" w:hAnsi="Arial Narrow" w:cs="Arial"/>
                <w:i/>
                <w:sz w:val="18"/>
                <w:szCs w:val="18"/>
                <w:lang w:eastAsia="en-US"/>
              </w:rPr>
              <w:t xml:space="preserve"> tablice</w:t>
            </w:r>
            <w:r w:rsidR="002D5067" w:rsidRPr="00C03EA5">
              <w:rPr>
                <w:rFonts w:ascii="Arial Narrow" w:eastAsia="Calibri" w:hAnsi="Arial Narrow" w:cs="Arial"/>
                <w:i/>
                <w:sz w:val="18"/>
                <w:szCs w:val="18"/>
                <w:lang w:eastAsia="en-US"/>
              </w:rPr>
              <w:t xml:space="preserve"> „</w:t>
            </w:r>
            <w:r w:rsidR="00136AAD" w:rsidRPr="00136AAD">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p>
        </w:tc>
        <w:tc>
          <w:tcPr>
            <w:tcW w:w="2421" w:type="dxa"/>
            <w:gridSpan w:val="7"/>
            <w:shd w:val="clear" w:color="auto" w:fill="auto"/>
            <w:vAlign w:val="center"/>
          </w:tcPr>
          <w:p w14:paraId="21F21CE1" w14:textId="26F535E6" w:rsidR="009D69F7" w:rsidRPr="004944F8" w:rsidRDefault="009D69F7" w:rsidP="0008729E">
            <w:pPr>
              <w:jc w:val="right"/>
              <w:rPr>
                <w:rFonts w:ascii="Arial Narrow" w:eastAsia="Calibri" w:hAnsi="Arial Narrow" w:cs="Arial"/>
                <w:b/>
                <w:sz w:val="22"/>
                <w:szCs w:val="22"/>
                <w:lang w:eastAsia="en-US"/>
              </w:rPr>
            </w:pPr>
          </w:p>
        </w:tc>
      </w:tr>
      <w:tr w:rsidR="009D69F7" w:rsidRPr="00166D7E" w14:paraId="0BFC3940" w14:textId="53D2F89D" w:rsidTr="00A32623">
        <w:trPr>
          <w:trHeight w:val="567"/>
        </w:trPr>
        <w:tc>
          <w:tcPr>
            <w:tcW w:w="808" w:type="dxa"/>
            <w:gridSpan w:val="2"/>
            <w:shd w:val="clear" w:color="auto" w:fill="DEEAF6" w:themeFill="accent1" w:themeFillTint="33"/>
            <w:vAlign w:val="center"/>
          </w:tcPr>
          <w:p w14:paraId="05F943D6" w14:textId="29F5C13F" w:rsidR="009D69F7" w:rsidRPr="00C03EA5" w:rsidRDefault="00702DB8"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lastRenderedPageBreak/>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5</w:t>
            </w:r>
            <w:r w:rsidR="003911AB"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3DDC7A1" w14:textId="36BAD16B" w:rsidR="009D69F7" w:rsidRDefault="006B5935" w:rsidP="006B5935">
            <w:pPr>
              <w:rPr>
                <w:rFonts w:ascii="Arial Narrow" w:eastAsia="Arial Unicode MS" w:hAnsi="Arial Narrow" w:cs="Arial"/>
                <w:i/>
                <w:sz w:val="18"/>
                <w:szCs w:val="16"/>
              </w:rPr>
            </w:pPr>
            <w:r>
              <w:rPr>
                <w:rFonts w:ascii="Arial Narrow" w:eastAsia="Calibri" w:hAnsi="Arial Narrow" w:cs="Arial"/>
                <w:b/>
                <w:sz w:val="20"/>
                <w:szCs w:val="20"/>
                <w:lang w:eastAsia="en-US"/>
              </w:rPr>
              <w:t>Z</w:t>
            </w:r>
            <w:r w:rsidR="003C0961" w:rsidRPr="00702DB8">
              <w:rPr>
                <w:rFonts w:ascii="Arial Narrow" w:eastAsia="Calibri" w:hAnsi="Arial Narrow" w:cs="Arial"/>
                <w:b/>
                <w:sz w:val="20"/>
                <w:szCs w:val="20"/>
                <w:lang w:eastAsia="en-US"/>
              </w:rPr>
              <w:t xml:space="preserve">a provedbu </w:t>
            </w:r>
            <w:r>
              <w:rPr>
                <w:rFonts w:ascii="Arial Narrow" w:eastAsia="Calibri" w:hAnsi="Arial Narrow" w:cs="Arial"/>
                <w:b/>
                <w:sz w:val="20"/>
                <w:szCs w:val="20"/>
                <w:lang w:eastAsia="en-US"/>
              </w:rPr>
              <w:t xml:space="preserve">ovog </w:t>
            </w:r>
            <w:r w:rsidR="003C0961" w:rsidRPr="00702DB8">
              <w:rPr>
                <w:rFonts w:ascii="Arial Narrow" w:eastAsia="Calibri" w:hAnsi="Arial Narrow" w:cs="Arial"/>
                <w:b/>
                <w:sz w:val="20"/>
                <w:szCs w:val="20"/>
                <w:lang w:eastAsia="en-US"/>
              </w:rPr>
              <w:t xml:space="preserve">projekta </w:t>
            </w:r>
            <w:r>
              <w:rPr>
                <w:rFonts w:ascii="Arial Narrow" w:eastAsia="Calibri" w:hAnsi="Arial Narrow" w:cs="Arial"/>
                <w:b/>
                <w:sz w:val="20"/>
                <w:szCs w:val="20"/>
                <w:lang w:eastAsia="en-US"/>
              </w:rPr>
              <w:t xml:space="preserve">je </w:t>
            </w:r>
            <w:r w:rsidR="003C0961" w:rsidRPr="00702DB8">
              <w:rPr>
                <w:rFonts w:ascii="Arial Narrow" w:eastAsia="Calibri" w:hAnsi="Arial Narrow" w:cs="Arial"/>
                <w:b/>
                <w:sz w:val="20"/>
                <w:szCs w:val="20"/>
                <w:lang w:eastAsia="en-US"/>
              </w:rPr>
              <w:t>zatražen,</w:t>
            </w:r>
            <w:r w:rsidR="009D69F7" w:rsidRPr="00702DB8">
              <w:rPr>
                <w:rFonts w:ascii="Arial Narrow" w:eastAsia="Calibri" w:hAnsi="Arial Narrow" w:cs="Arial"/>
                <w:b/>
                <w:sz w:val="20"/>
                <w:szCs w:val="20"/>
                <w:lang w:eastAsia="en-US"/>
              </w:rPr>
              <w:t xml:space="preserve"> osiguran</w:t>
            </w:r>
            <w:r w:rsidR="003C0961" w:rsidRPr="00702DB8">
              <w:rPr>
                <w:rFonts w:ascii="Arial Narrow" w:eastAsia="Calibri" w:hAnsi="Arial Narrow" w:cs="Arial"/>
                <w:b/>
                <w:sz w:val="20"/>
                <w:szCs w:val="20"/>
                <w:lang w:eastAsia="en-US"/>
              </w:rPr>
              <w:t xml:space="preserve"> ili realiziran</w:t>
            </w:r>
            <w:r w:rsidR="009D69F7" w:rsidRPr="00702DB8">
              <w:rPr>
                <w:rFonts w:ascii="Arial Narrow" w:eastAsia="Calibri" w:hAnsi="Arial Narrow" w:cs="Arial"/>
                <w:b/>
                <w:sz w:val="20"/>
                <w:szCs w:val="20"/>
                <w:lang w:eastAsia="en-US"/>
              </w:rPr>
              <w:t xml:space="preserve"> iznos iz drugih javnih izvora</w:t>
            </w:r>
            <w:r w:rsidR="009D69F7" w:rsidRPr="00702DB8">
              <w:rPr>
                <w:rFonts w:ascii="Arial Narrow" w:eastAsia="Arial Unicode MS" w:hAnsi="Arial Narrow" w:cs="Arial"/>
                <w:i/>
                <w:sz w:val="16"/>
                <w:szCs w:val="16"/>
              </w:rPr>
              <w:t xml:space="preserve"> </w:t>
            </w:r>
            <w:r w:rsidR="009D69F7" w:rsidRPr="00A32623">
              <w:rPr>
                <w:rFonts w:ascii="Arial Narrow" w:eastAsia="Arial Unicode MS" w:hAnsi="Arial Narrow" w:cs="Arial"/>
                <w:i/>
                <w:sz w:val="18"/>
                <w:szCs w:val="16"/>
              </w:rPr>
              <w:t>(tijela državne uprave i/ili jedinice lokalne i područne (regionalne) samouprave, iz fondova Europske unije ili od drugih javnih izvora za provedbu ovog projekta)</w:t>
            </w:r>
            <w:r>
              <w:rPr>
                <w:rFonts w:ascii="Arial Narrow" w:eastAsia="Arial Unicode MS" w:hAnsi="Arial Narrow" w:cs="Arial"/>
                <w:i/>
                <w:sz w:val="18"/>
                <w:szCs w:val="16"/>
              </w:rPr>
              <w:t xml:space="preserve">: </w:t>
            </w:r>
          </w:p>
          <w:p w14:paraId="5122C047" w14:textId="0D4DAE06" w:rsidR="006B5935" w:rsidRPr="00702DB8" w:rsidRDefault="006B5935" w:rsidP="006B5935">
            <w:pPr>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510" w:type="dxa"/>
            <w:shd w:val="clear" w:color="auto" w:fill="DEEAF6" w:themeFill="accent1" w:themeFillTint="33"/>
            <w:vAlign w:val="center"/>
          </w:tcPr>
          <w:p w14:paraId="3D37426E" w14:textId="7A9B0164"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DA.</w:t>
            </w:r>
          </w:p>
        </w:tc>
        <w:tc>
          <w:tcPr>
            <w:tcW w:w="637" w:type="dxa"/>
            <w:gridSpan w:val="2"/>
            <w:shd w:val="clear" w:color="auto" w:fill="auto"/>
            <w:vAlign w:val="center"/>
          </w:tcPr>
          <w:p w14:paraId="0DAFFAD4" w14:textId="77777777" w:rsidR="009D69F7" w:rsidRDefault="009D69F7" w:rsidP="009D69F7">
            <w:pPr>
              <w:suppressAutoHyphens w:val="0"/>
              <w:spacing w:after="160" w:line="259" w:lineRule="auto"/>
              <w:rPr>
                <w:rFonts w:ascii="Arial Narrow" w:eastAsia="Calibri" w:hAnsi="Arial Narrow" w:cs="Arial"/>
                <w:b/>
                <w:sz w:val="20"/>
                <w:szCs w:val="20"/>
                <w:lang w:eastAsia="en-US"/>
              </w:rPr>
            </w:pPr>
          </w:p>
        </w:tc>
        <w:tc>
          <w:tcPr>
            <w:tcW w:w="637" w:type="dxa"/>
            <w:gridSpan w:val="2"/>
            <w:shd w:val="clear" w:color="auto" w:fill="DEEAF6" w:themeFill="accent1" w:themeFillTint="33"/>
            <w:vAlign w:val="center"/>
          </w:tcPr>
          <w:p w14:paraId="5B6C4562" w14:textId="27915796"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NE.</w:t>
            </w:r>
          </w:p>
        </w:tc>
        <w:tc>
          <w:tcPr>
            <w:tcW w:w="637" w:type="dxa"/>
            <w:gridSpan w:val="2"/>
            <w:shd w:val="clear" w:color="auto" w:fill="auto"/>
            <w:vAlign w:val="center"/>
          </w:tcPr>
          <w:p w14:paraId="5F988E61" w14:textId="51624F6C" w:rsidR="009D69F7" w:rsidRDefault="009D69F7" w:rsidP="009D69F7">
            <w:pPr>
              <w:suppressAutoHyphens w:val="0"/>
              <w:spacing w:after="160" w:line="259" w:lineRule="auto"/>
              <w:rPr>
                <w:rFonts w:ascii="Arial Narrow" w:eastAsia="Calibri" w:hAnsi="Arial Narrow" w:cs="Arial"/>
                <w:b/>
                <w:sz w:val="20"/>
                <w:szCs w:val="20"/>
                <w:lang w:eastAsia="en-US"/>
              </w:rPr>
            </w:pPr>
          </w:p>
        </w:tc>
      </w:tr>
      <w:tr w:rsidR="00531899" w:rsidRPr="00166D7E" w14:paraId="43233AEF" w14:textId="42C16905" w:rsidTr="00531899">
        <w:trPr>
          <w:trHeight w:val="510"/>
        </w:trPr>
        <w:tc>
          <w:tcPr>
            <w:tcW w:w="808" w:type="dxa"/>
            <w:gridSpan w:val="2"/>
            <w:shd w:val="clear" w:color="auto" w:fill="DEEAF6" w:themeFill="accent1" w:themeFillTint="33"/>
            <w:vAlign w:val="center"/>
          </w:tcPr>
          <w:p w14:paraId="3DF6E104" w14:textId="63B305C9" w:rsidR="00531899" w:rsidRPr="00C03EA5" w:rsidRDefault="00136AAD" w:rsidP="00531899">
            <w:pPr>
              <w:rPr>
                <w:rFonts w:ascii="Arial Narrow" w:eastAsia="Calibri" w:hAnsi="Arial Narrow" w:cs="Arial"/>
                <w:b/>
                <w:sz w:val="20"/>
                <w:szCs w:val="20"/>
                <w:lang w:eastAsia="en-US"/>
              </w:rPr>
            </w:pPr>
            <w:r>
              <w:rPr>
                <w:rFonts w:ascii="Arial Narrow" w:eastAsia="Calibri" w:hAnsi="Arial Narrow" w:cs="Arial"/>
                <w:b/>
                <w:sz w:val="20"/>
                <w:szCs w:val="20"/>
                <w:lang w:eastAsia="en-US"/>
              </w:rPr>
              <w:t>IV. 6</w:t>
            </w:r>
            <w:r w:rsidR="00531899" w:rsidRPr="00C03EA5">
              <w:rPr>
                <w:rFonts w:ascii="Arial Narrow" w:eastAsia="Calibri" w:hAnsi="Arial Narrow" w:cs="Arial"/>
                <w:b/>
                <w:sz w:val="20"/>
                <w:szCs w:val="20"/>
                <w:lang w:eastAsia="en-US"/>
              </w:rPr>
              <w:t>.1.</w:t>
            </w:r>
          </w:p>
        </w:tc>
        <w:tc>
          <w:tcPr>
            <w:tcW w:w="8538" w:type="dxa"/>
            <w:gridSpan w:val="11"/>
            <w:shd w:val="clear" w:color="auto" w:fill="DEEAF6" w:themeFill="accent1" w:themeFillTint="33"/>
            <w:vAlign w:val="center"/>
          </w:tcPr>
          <w:p w14:paraId="34EB0FC2" w14:textId="7819D712" w:rsidR="00531899" w:rsidRDefault="00531899" w:rsidP="00531899">
            <w:pPr>
              <w:suppressAutoHyphens w:val="0"/>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Ako je odgovor na prethodno pitanje „DA“, navesti koliko je sredstava traženo</w:t>
            </w:r>
            <w:r w:rsidR="006B5935">
              <w:rPr>
                <w:rFonts w:ascii="Arial Narrow" w:eastAsia="Calibri" w:hAnsi="Arial Narrow" w:cs="Arial"/>
                <w:b/>
                <w:sz w:val="20"/>
                <w:szCs w:val="20"/>
                <w:lang w:eastAsia="en-US"/>
              </w:rPr>
              <w:t>,</w:t>
            </w:r>
            <w:r w:rsidRPr="00702DB8">
              <w:rPr>
                <w:rFonts w:ascii="Arial Narrow" w:eastAsia="Calibri" w:hAnsi="Arial Narrow" w:cs="Arial"/>
                <w:b/>
                <w:sz w:val="20"/>
                <w:szCs w:val="20"/>
                <w:lang w:eastAsia="en-US"/>
              </w:rPr>
              <w:t xml:space="preserve"> a koliko odobreno od </w:t>
            </w:r>
            <w:r>
              <w:rPr>
                <w:rFonts w:ascii="Arial Narrow" w:eastAsia="Calibri" w:hAnsi="Arial Narrow" w:cs="Arial"/>
                <w:b/>
                <w:sz w:val="20"/>
                <w:szCs w:val="20"/>
                <w:lang w:eastAsia="en-US"/>
              </w:rPr>
              <w:t xml:space="preserve">     </w:t>
            </w:r>
          </w:p>
          <w:p w14:paraId="10E6B644" w14:textId="7690BF8A" w:rsidR="00531899" w:rsidRPr="00702DB8" w:rsidRDefault="00531899" w:rsidP="00531899">
            <w:pPr>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pojedinog davatelja financijskih sredstava </w:t>
            </w:r>
            <w:r w:rsidRPr="00702DB8">
              <w:rPr>
                <w:rFonts w:ascii="Arial Narrow" w:eastAsia="Calibri" w:hAnsi="Arial Narrow" w:cs="Arial"/>
                <w:i/>
                <w:sz w:val="20"/>
                <w:szCs w:val="20"/>
                <w:lang w:eastAsia="en-US"/>
              </w:rPr>
              <w:t>(dodati nove retke po potrebi):</w:t>
            </w:r>
          </w:p>
        </w:tc>
      </w:tr>
      <w:tr w:rsidR="00531899" w14:paraId="03924A1F" w14:textId="77777777" w:rsidTr="00531899">
        <w:trPr>
          <w:trHeight w:val="1223"/>
        </w:trPr>
        <w:tc>
          <w:tcPr>
            <w:tcW w:w="443" w:type="dxa"/>
            <w:shd w:val="clear" w:color="auto" w:fill="DEEAF6" w:themeFill="accent1" w:themeFillTint="33"/>
            <w:vAlign w:val="center"/>
          </w:tcPr>
          <w:p w14:paraId="36DB9512" w14:textId="08774036" w:rsidR="00515CF1" w:rsidRDefault="00702DB8" w:rsidP="00173BCA">
            <w:pPr>
              <w:rPr>
                <w:rFonts w:ascii="Arial Narrow" w:eastAsia="Calibri" w:hAnsi="Arial Narrow" w:cs="Arial"/>
                <w:sz w:val="20"/>
                <w:szCs w:val="20"/>
                <w:lang w:eastAsia="en-US"/>
              </w:rPr>
            </w:pPr>
            <w:r>
              <w:rPr>
                <w:rFonts w:ascii="Arial Narrow" w:eastAsia="Calibri" w:hAnsi="Arial Narrow" w:cs="Arial"/>
                <w:sz w:val="20"/>
                <w:szCs w:val="20"/>
                <w:lang w:eastAsia="en-US"/>
              </w:rPr>
              <w:t>R. br.</w:t>
            </w:r>
          </w:p>
        </w:tc>
        <w:tc>
          <w:tcPr>
            <w:tcW w:w="2521" w:type="dxa"/>
            <w:gridSpan w:val="3"/>
            <w:shd w:val="clear" w:color="auto" w:fill="DEEAF6" w:themeFill="accent1" w:themeFillTint="33"/>
            <w:vAlign w:val="center"/>
          </w:tcPr>
          <w:p w14:paraId="19317111" w14:textId="7F26F83B" w:rsidR="00515CF1" w:rsidRDefault="00702DB8" w:rsidP="00702DB8">
            <w:pPr>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Naziv središnjeg tijela državne uprave, JLS ili pravne </w:t>
            </w:r>
            <w:r>
              <w:rPr>
                <w:rFonts w:ascii="Arial Narrow" w:eastAsia="Calibri" w:hAnsi="Arial Narrow" w:cs="Arial"/>
                <w:b/>
                <w:sz w:val="20"/>
                <w:szCs w:val="20"/>
                <w:lang w:eastAsia="en-US"/>
              </w:rPr>
              <w:t>osobe koja je dodijelila javnu</w:t>
            </w:r>
            <w:r w:rsidRPr="00702DB8">
              <w:rPr>
                <w:rFonts w:ascii="Arial Narrow" w:eastAsia="Calibri" w:hAnsi="Arial Narrow" w:cs="Arial"/>
                <w:b/>
                <w:sz w:val="20"/>
                <w:szCs w:val="20"/>
                <w:lang w:eastAsia="en-US"/>
              </w:rPr>
              <w:t xml:space="preserve"> potporu</w:t>
            </w:r>
          </w:p>
        </w:tc>
        <w:tc>
          <w:tcPr>
            <w:tcW w:w="2061" w:type="dxa"/>
            <w:shd w:val="clear" w:color="auto" w:fill="DEEAF6" w:themeFill="accent1" w:themeFillTint="33"/>
            <w:vAlign w:val="center"/>
          </w:tcPr>
          <w:p w14:paraId="4DE04AF4" w14:textId="5951DCBF" w:rsidR="00515CF1" w:rsidRDefault="006B5935" w:rsidP="006B593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KLASA</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UR</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BROJ </w:t>
            </w:r>
            <w:r w:rsidR="00702DB8">
              <w:rPr>
                <w:rFonts w:ascii="Arial Narrow" w:eastAsia="Calibri" w:hAnsi="Arial Narrow" w:cs="Arial"/>
                <w:b/>
                <w:sz w:val="20"/>
                <w:szCs w:val="20"/>
                <w:lang w:eastAsia="en-US"/>
              </w:rPr>
              <w:t>akta temeljem kojeg je dodijeljena potpora</w:t>
            </w:r>
          </w:p>
        </w:tc>
        <w:tc>
          <w:tcPr>
            <w:tcW w:w="1900" w:type="dxa"/>
            <w:shd w:val="clear" w:color="auto" w:fill="DEEAF6" w:themeFill="accent1" w:themeFillTint="33"/>
            <w:vAlign w:val="center"/>
          </w:tcPr>
          <w:p w14:paraId="30A86402" w14:textId="0B031A97" w:rsidR="00515CF1" w:rsidRPr="00A85663" w:rsidRDefault="00702DB8" w:rsidP="00702DB8">
            <w:pPr>
              <w:spacing w:line="276" w:lineRule="auto"/>
              <w:jc w:val="both"/>
              <w:rPr>
                <w:sz w:val="16"/>
                <w:szCs w:val="16"/>
              </w:rPr>
            </w:pPr>
            <w:r>
              <w:rPr>
                <w:rFonts w:ascii="Arial Narrow" w:eastAsia="Calibri" w:hAnsi="Arial Narrow" w:cs="Arial"/>
                <w:b/>
                <w:sz w:val="20"/>
                <w:szCs w:val="20"/>
                <w:lang w:eastAsia="en-US"/>
              </w:rPr>
              <w:t>Naziv troškova za koje je dodijeljena javna potpora</w:t>
            </w:r>
          </w:p>
        </w:tc>
        <w:tc>
          <w:tcPr>
            <w:tcW w:w="2421" w:type="dxa"/>
            <w:gridSpan w:val="7"/>
            <w:shd w:val="clear" w:color="auto" w:fill="DEEAF6" w:themeFill="accent1" w:themeFillTint="33"/>
            <w:vAlign w:val="center"/>
          </w:tcPr>
          <w:p w14:paraId="243E8AF4" w14:textId="77777777" w:rsidR="00702DB8"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Iznos dodijeljene/</w:t>
            </w:r>
          </w:p>
          <w:p w14:paraId="471173BF" w14:textId="6CFC4060" w:rsidR="00515CF1"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isplaćene potpore</w:t>
            </w:r>
          </w:p>
        </w:tc>
      </w:tr>
      <w:tr w:rsidR="00531899" w:rsidRPr="00A85663" w14:paraId="661F824C" w14:textId="77777777" w:rsidTr="00A32623">
        <w:trPr>
          <w:trHeight w:val="503"/>
        </w:trPr>
        <w:tc>
          <w:tcPr>
            <w:tcW w:w="443" w:type="dxa"/>
            <w:shd w:val="clear" w:color="auto" w:fill="auto"/>
            <w:vAlign w:val="center"/>
          </w:tcPr>
          <w:p w14:paraId="1E3231AC"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06A865FC"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055D278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C120C1"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491282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10AAAC36" w14:textId="77777777" w:rsidTr="00A32623">
        <w:trPr>
          <w:trHeight w:val="503"/>
        </w:trPr>
        <w:tc>
          <w:tcPr>
            <w:tcW w:w="443" w:type="dxa"/>
            <w:shd w:val="clear" w:color="auto" w:fill="auto"/>
            <w:vAlign w:val="center"/>
          </w:tcPr>
          <w:p w14:paraId="61D68203"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D469636" w14:textId="66DA73A4" w:rsidR="00515CF1" w:rsidRPr="00A85663" w:rsidRDefault="00515CF1" w:rsidP="00531899">
            <w:pPr>
              <w:rPr>
                <w:rFonts w:ascii="Arial Narrow" w:eastAsia="Calibri" w:hAnsi="Arial Narrow" w:cs="Arial"/>
                <w:sz w:val="20"/>
                <w:szCs w:val="20"/>
              </w:rPr>
            </w:pPr>
          </w:p>
        </w:tc>
        <w:tc>
          <w:tcPr>
            <w:tcW w:w="2061" w:type="dxa"/>
            <w:shd w:val="clear" w:color="auto" w:fill="auto"/>
            <w:vAlign w:val="center"/>
          </w:tcPr>
          <w:p w14:paraId="17FD8FC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75809595"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60F777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45557FB4" w14:textId="77777777" w:rsidTr="00A32623">
        <w:trPr>
          <w:trHeight w:val="521"/>
        </w:trPr>
        <w:tc>
          <w:tcPr>
            <w:tcW w:w="443" w:type="dxa"/>
            <w:shd w:val="clear" w:color="auto" w:fill="auto"/>
            <w:vAlign w:val="center"/>
          </w:tcPr>
          <w:p w14:paraId="7E9D586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5553783" w14:textId="5234987D"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613FA389"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719DDA"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5EC1A14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2E2E8496" w14:textId="77777777" w:rsidTr="00A32623">
        <w:trPr>
          <w:trHeight w:val="521"/>
        </w:trPr>
        <w:tc>
          <w:tcPr>
            <w:tcW w:w="443" w:type="dxa"/>
            <w:shd w:val="clear" w:color="auto" w:fill="auto"/>
            <w:vAlign w:val="center"/>
          </w:tcPr>
          <w:p w14:paraId="7C1104D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33F38DE3"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219718F4"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3CA51A2A"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24E988B6"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0CB261EC" w14:textId="2B2B7749" w:rsidTr="00A32623">
        <w:trPr>
          <w:trHeight w:val="521"/>
        </w:trPr>
        <w:tc>
          <w:tcPr>
            <w:tcW w:w="895" w:type="dxa"/>
            <w:gridSpan w:val="3"/>
            <w:shd w:val="clear" w:color="auto" w:fill="DEEAF6" w:themeFill="accent1" w:themeFillTint="33"/>
            <w:vAlign w:val="center"/>
          </w:tcPr>
          <w:p w14:paraId="5CAA4F55" w14:textId="62A84FF1" w:rsidR="00531899" w:rsidRPr="00C03EA5" w:rsidRDefault="00136AAD" w:rsidP="00531899">
            <w:pPr>
              <w:rPr>
                <w:rFonts w:ascii="Arial Narrow" w:eastAsia="Calibri" w:hAnsi="Arial Narrow" w:cs="Arial"/>
                <w:b/>
                <w:sz w:val="20"/>
                <w:szCs w:val="20"/>
              </w:rPr>
            </w:pPr>
            <w:r>
              <w:rPr>
                <w:rFonts w:ascii="Arial Narrow" w:eastAsia="Calibri" w:hAnsi="Arial Narrow" w:cs="Arial"/>
                <w:b/>
                <w:sz w:val="20"/>
                <w:szCs w:val="20"/>
                <w:lang w:eastAsia="en-US"/>
              </w:rPr>
              <w:t>IV. 6</w:t>
            </w:r>
            <w:r w:rsidR="00531899" w:rsidRPr="00C03EA5">
              <w:rPr>
                <w:rFonts w:ascii="Arial Narrow" w:eastAsia="Calibri" w:hAnsi="Arial Narrow" w:cs="Arial"/>
                <w:b/>
                <w:sz w:val="20"/>
                <w:szCs w:val="20"/>
                <w:lang w:eastAsia="en-US"/>
              </w:rPr>
              <w:t>.2.</w:t>
            </w:r>
            <w:r w:rsidR="00531899" w:rsidRPr="00C03EA5">
              <w:rPr>
                <w:rFonts w:ascii="Arial Narrow" w:eastAsia="Calibri" w:hAnsi="Arial Narrow" w:cs="Arial"/>
                <w:b/>
                <w:sz w:val="20"/>
                <w:szCs w:val="20"/>
              </w:rPr>
              <w:t xml:space="preserve"> </w:t>
            </w:r>
          </w:p>
        </w:tc>
        <w:tc>
          <w:tcPr>
            <w:tcW w:w="6030" w:type="dxa"/>
            <w:gridSpan w:val="3"/>
            <w:shd w:val="clear" w:color="auto" w:fill="DEEAF6" w:themeFill="accent1" w:themeFillTint="33"/>
            <w:vAlign w:val="center"/>
          </w:tcPr>
          <w:p w14:paraId="6F809B43" w14:textId="7CCBDE66" w:rsidR="00531899" w:rsidRDefault="00DA3DE8" w:rsidP="001A7D51">
            <w:pPr>
              <w:suppressAutoHyphens w:val="0"/>
              <w:spacing w:line="259" w:lineRule="auto"/>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Ako je </w:t>
            </w:r>
            <w:r>
              <w:rPr>
                <w:rFonts w:ascii="Arial Narrow" w:eastAsia="Calibri" w:hAnsi="Arial Narrow" w:cs="Arial"/>
                <w:b/>
                <w:sz w:val="20"/>
                <w:szCs w:val="20"/>
                <w:lang w:eastAsia="en-US"/>
              </w:rPr>
              <w:t>odgovor na pitanje „IV.</w:t>
            </w:r>
            <w:r w:rsidR="00326759">
              <w:rPr>
                <w:rFonts w:ascii="Arial Narrow" w:eastAsia="Calibri" w:hAnsi="Arial Narrow" w:cs="Arial"/>
                <w:b/>
                <w:sz w:val="20"/>
                <w:szCs w:val="20"/>
                <w:lang w:eastAsia="en-US"/>
              </w:rPr>
              <w:t>5</w:t>
            </w:r>
            <w:r>
              <w:rPr>
                <w:rFonts w:ascii="Arial Narrow" w:eastAsia="Calibri" w:hAnsi="Arial Narrow" w:cs="Arial"/>
                <w:b/>
                <w:sz w:val="20"/>
                <w:szCs w:val="20"/>
                <w:lang w:eastAsia="en-US"/>
              </w:rPr>
              <w:t xml:space="preserve">“ „NE“, izjavljujem </w:t>
            </w:r>
            <w:r w:rsidRPr="00531899">
              <w:rPr>
                <w:rFonts w:ascii="Arial Narrow" w:eastAsia="Calibri" w:hAnsi="Arial Narrow" w:cs="Arial"/>
                <w:b/>
                <w:sz w:val="20"/>
                <w:szCs w:val="20"/>
                <w:lang w:eastAsia="en-US"/>
              </w:rPr>
              <w:t>pod kaznenom i materijal</w:t>
            </w:r>
            <w:r>
              <w:rPr>
                <w:rFonts w:ascii="Arial Narrow" w:eastAsia="Calibri" w:hAnsi="Arial Narrow" w:cs="Arial"/>
                <w:b/>
                <w:sz w:val="20"/>
                <w:szCs w:val="20"/>
                <w:lang w:eastAsia="en-US"/>
              </w:rPr>
              <w:t>nom odgovornošću da do sada nisam</w:t>
            </w:r>
            <w:r w:rsidRPr="00531899">
              <w:rPr>
                <w:rFonts w:ascii="Arial Narrow" w:eastAsia="Calibri" w:hAnsi="Arial Narrow" w:cs="Arial"/>
                <w:b/>
                <w:sz w:val="20"/>
                <w:szCs w:val="20"/>
                <w:lang w:eastAsia="en-US"/>
              </w:rPr>
              <w:t xml:space="preserve"> koristio javnu potporu za iste </w:t>
            </w:r>
            <w:r>
              <w:rPr>
                <w:rFonts w:ascii="Arial Narrow" w:eastAsia="Calibri" w:hAnsi="Arial Narrow" w:cs="Arial"/>
                <w:b/>
                <w:sz w:val="20"/>
                <w:szCs w:val="20"/>
                <w:lang w:eastAsia="en-US"/>
              </w:rPr>
              <w:t xml:space="preserve"> </w:t>
            </w:r>
            <w:r w:rsidRPr="00531899">
              <w:rPr>
                <w:rFonts w:ascii="Arial Narrow" w:eastAsia="Calibri" w:hAnsi="Arial Narrow" w:cs="Arial"/>
                <w:b/>
                <w:sz w:val="20"/>
                <w:szCs w:val="20"/>
                <w:lang w:eastAsia="en-US"/>
              </w:rPr>
              <w:t>troškove za koje</w:t>
            </w:r>
            <w:r>
              <w:rPr>
                <w:rFonts w:ascii="Arial Narrow" w:eastAsia="Calibri" w:hAnsi="Arial Narrow" w:cs="Arial"/>
                <w:b/>
                <w:sz w:val="20"/>
                <w:szCs w:val="20"/>
                <w:lang w:eastAsia="en-US"/>
              </w:rPr>
              <w:t xml:space="preserve"> se podnosi ova prijava projekta</w:t>
            </w:r>
            <w:r w:rsidR="006B5935">
              <w:rPr>
                <w:rFonts w:ascii="Arial Narrow" w:eastAsia="Calibri" w:hAnsi="Arial Narrow" w:cs="Arial"/>
                <w:b/>
                <w:sz w:val="20"/>
                <w:szCs w:val="20"/>
                <w:lang w:eastAsia="en-US"/>
              </w:rPr>
              <w:t>:</w:t>
            </w:r>
          </w:p>
          <w:p w14:paraId="6B13080F" w14:textId="33D14C6E" w:rsidR="006B5935" w:rsidRPr="00DA3DE8" w:rsidRDefault="006B5935" w:rsidP="001A7D51">
            <w:pPr>
              <w:suppressAutoHyphens w:val="0"/>
              <w:spacing w:line="259" w:lineRule="auto"/>
              <w:jc w:val="both"/>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600" w:type="dxa"/>
            <w:gridSpan w:val="2"/>
            <w:shd w:val="clear" w:color="auto" w:fill="DEEAF6" w:themeFill="accent1" w:themeFillTint="33"/>
            <w:vAlign w:val="center"/>
          </w:tcPr>
          <w:p w14:paraId="78CE66AE" w14:textId="48060ACC" w:rsidR="00531899" w:rsidRPr="00DA3DE8" w:rsidRDefault="00DA3DE8" w:rsidP="00DA3DE8">
            <w:pPr>
              <w:suppressAutoHyphens w:val="0"/>
              <w:spacing w:line="259"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DA</w:t>
            </w:r>
          </w:p>
        </w:tc>
        <w:tc>
          <w:tcPr>
            <w:tcW w:w="630" w:type="dxa"/>
            <w:gridSpan w:val="2"/>
            <w:shd w:val="clear" w:color="auto" w:fill="auto"/>
            <w:vAlign w:val="center"/>
          </w:tcPr>
          <w:p w14:paraId="39D71A05" w14:textId="77777777" w:rsidR="00531899" w:rsidRPr="00531899" w:rsidRDefault="00531899" w:rsidP="00173BCA">
            <w:pPr>
              <w:spacing w:after="200" w:line="276" w:lineRule="auto"/>
              <w:rPr>
                <w:rFonts w:ascii="Arial Narrow" w:eastAsia="Calibri" w:hAnsi="Arial Narrow" w:cs="Arial"/>
                <w:sz w:val="20"/>
                <w:szCs w:val="20"/>
              </w:rPr>
            </w:pPr>
          </w:p>
        </w:tc>
        <w:tc>
          <w:tcPr>
            <w:tcW w:w="570" w:type="dxa"/>
            <w:gridSpan w:val="2"/>
            <w:shd w:val="clear" w:color="auto" w:fill="DEEAF6" w:themeFill="accent1" w:themeFillTint="33"/>
            <w:vAlign w:val="center"/>
          </w:tcPr>
          <w:p w14:paraId="3526858E" w14:textId="2AD9125F" w:rsidR="00531899" w:rsidRPr="00DA3DE8" w:rsidRDefault="00DA3DE8" w:rsidP="00DA3DE8">
            <w:pPr>
              <w:spacing w:line="276" w:lineRule="auto"/>
              <w:rPr>
                <w:rFonts w:ascii="Arial Narrow" w:eastAsia="Calibri" w:hAnsi="Arial Narrow" w:cs="Arial"/>
                <w:b/>
                <w:sz w:val="20"/>
                <w:szCs w:val="20"/>
              </w:rPr>
            </w:pPr>
            <w:r w:rsidRPr="00DA3DE8">
              <w:rPr>
                <w:rFonts w:ascii="Arial Narrow" w:eastAsia="Calibri" w:hAnsi="Arial Narrow" w:cs="Arial"/>
                <w:b/>
                <w:sz w:val="20"/>
                <w:szCs w:val="20"/>
              </w:rPr>
              <w:t>NE</w:t>
            </w:r>
          </w:p>
        </w:tc>
        <w:tc>
          <w:tcPr>
            <w:tcW w:w="621" w:type="dxa"/>
            <w:shd w:val="clear" w:color="auto" w:fill="auto"/>
            <w:vAlign w:val="center"/>
          </w:tcPr>
          <w:p w14:paraId="3D8BE7D6" w14:textId="77777777" w:rsidR="00531899" w:rsidRPr="00531899" w:rsidRDefault="00531899" w:rsidP="00173BCA">
            <w:pPr>
              <w:spacing w:after="200" w:line="276" w:lineRule="auto"/>
              <w:rPr>
                <w:rFonts w:ascii="Arial Narrow" w:eastAsia="Calibri" w:hAnsi="Arial Narrow" w:cs="Arial"/>
                <w:sz w:val="20"/>
                <w:szCs w:val="20"/>
              </w:rPr>
            </w:pPr>
          </w:p>
        </w:tc>
      </w:tr>
    </w:tbl>
    <w:p w14:paraId="1E5A945B" w14:textId="77777777" w:rsidR="000F5030" w:rsidRDefault="000F5030" w:rsidP="000F5030">
      <w:pPr>
        <w:rPr>
          <w:rFonts w:ascii="Arial Narrow" w:hAnsi="Arial Narrow" w:cs="Arial"/>
        </w:rPr>
      </w:pPr>
    </w:p>
    <w:p w14:paraId="298BC0AF" w14:textId="77777777" w:rsidR="00C377C2" w:rsidRDefault="00C377C2" w:rsidP="000F5030">
      <w:pPr>
        <w:rPr>
          <w:rFonts w:ascii="Arial Narrow" w:hAnsi="Arial Narrow" w:cs="Arial"/>
        </w:rPr>
      </w:pPr>
    </w:p>
    <w:p w14:paraId="12E01BA6" w14:textId="77777777" w:rsidR="00C377C2" w:rsidRDefault="00C377C2" w:rsidP="000F5030">
      <w:pPr>
        <w:rPr>
          <w:rFonts w:ascii="Arial Narrow" w:hAnsi="Arial Narrow" w:cs="Arial"/>
        </w:rPr>
      </w:pPr>
    </w:p>
    <w:tbl>
      <w:tblPr>
        <w:tblStyle w:val="TableGrid"/>
        <w:tblW w:w="9346" w:type="dxa"/>
        <w:tblLayout w:type="fixed"/>
        <w:tblLook w:val="04A0" w:firstRow="1" w:lastRow="0" w:firstColumn="1" w:lastColumn="0" w:noHBand="0" w:noVBand="1"/>
      </w:tblPr>
      <w:tblGrid>
        <w:gridCol w:w="846"/>
        <w:gridCol w:w="5943"/>
        <w:gridCol w:w="699"/>
        <w:gridCol w:w="582"/>
        <w:gridCol w:w="714"/>
        <w:gridCol w:w="562"/>
      </w:tblGrid>
      <w:tr w:rsidR="000F5030" w:rsidRPr="00166D7E" w14:paraId="018D3542" w14:textId="77777777" w:rsidTr="002E6129">
        <w:trPr>
          <w:trHeight w:val="274"/>
        </w:trPr>
        <w:tc>
          <w:tcPr>
            <w:tcW w:w="9346" w:type="dxa"/>
            <w:gridSpan w:val="6"/>
            <w:shd w:val="clear" w:color="auto" w:fill="FFF2CC" w:themeFill="accent4" w:themeFillTint="33"/>
          </w:tcPr>
          <w:p w14:paraId="13FA39EF" w14:textId="7AC28674" w:rsidR="000F5030" w:rsidRPr="00166D7E" w:rsidRDefault="000F5030" w:rsidP="002E6129">
            <w:pPr>
              <w:jc w:val="center"/>
              <w:rPr>
                <w:rFonts w:ascii="Arial Narrow" w:hAnsi="Arial Narrow" w:cs="Arial"/>
                <w:b/>
                <w:sz w:val="22"/>
              </w:rPr>
            </w:pPr>
            <w:r>
              <w:rPr>
                <w:rFonts w:ascii="Arial Narrow" w:hAnsi="Arial Narrow" w:cs="Arial"/>
                <w:b/>
                <w:sz w:val="28"/>
              </w:rPr>
              <w:t>V. IZJAVE</w:t>
            </w:r>
          </w:p>
        </w:tc>
      </w:tr>
      <w:tr w:rsidR="000F5030" w:rsidRPr="00166D7E" w14:paraId="5C297E9F" w14:textId="77777777" w:rsidTr="000F5030">
        <w:trPr>
          <w:trHeight w:val="404"/>
        </w:trPr>
        <w:tc>
          <w:tcPr>
            <w:tcW w:w="9346" w:type="dxa"/>
            <w:gridSpan w:val="6"/>
            <w:shd w:val="clear" w:color="auto" w:fill="DEEAF6" w:themeFill="accent1" w:themeFillTint="33"/>
            <w:vAlign w:val="center"/>
          </w:tcPr>
          <w:p w14:paraId="6E47154E" w14:textId="77777777" w:rsidR="001060C3" w:rsidRDefault="00E57AEC"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V</w:t>
            </w:r>
            <w:r w:rsidR="000F5030" w:rsidRPr="005A0A4B">
              <w:rPr>
                <w:rFonts w:ascii="Arial Narrow" w:eastAsia="Calibri" w:hAnsi="Arial Narrow" w:cs="Arial"/>
                <w:b/>
                <w:sz w:val="20"/>
                <w:szCs w:val="20"/>
                <w:lang w:eastAsia="en-US"/>
              </w:rPr>
              <w:t>.</w:t>
            </w:r>
            <w:r>
              <w:rPr>
                <w:rFonts w:ascii="Arial Narrow" w:eastAsia="Calibri" w:hAnsi="Arial Narrow" w:cs="Arial"/>
                <w:b/>
                <w:sz w:val="20"/>
                <w:szCs w:val="20"/>
                <w:lang w:eastAsia="en-US"/>
              </w:rPr>
              <w:t>1.</w:t>
            </w:r>
            <w:r w:rsidR="000F5030">
              <w:rPr>
                <w:rFonts w:ascii="Arial Narrow" w:eastAsia="Calibri" w:hAnsi="Arial Narrow" w:cs="Arial"/>
                <w:b/>
                <w:sz w:val="20"/>
                <w:szCs w:val="20"/>
                <w:lang w:eastAsia="en-US"/>
              </w:rPr>
              <w:t xml:space="preserve"> Izjavljujem pod materijalnom i kaznenom odgovornošću</w:t>
            </w:r>
            <w:r w:rsidR="008A626B">
              <w:rPr>
                <w:rFonts w:ascii="Arial Narrow" w:eastAsia="Calibri" w:hAnsi="Arial Narrow" w:cs="Arial"/>
                <w:b/>
                <w:sz w:val="20"/>
                <w:szCs w:val="20"/>
                <w:lang w:eastAsia="en-US"/>
              </w:rPr>
              <w:t xml:space="preserve"> da</w:t>
            </w:r>
            <w:r>
              <w:rPr>
                <w:rFonts w:ascii="Arial Narrow" w:eastAsia="Calibri" w:hAnsi="Arial Narrow" w:cs="Arial"/>
                <w:b/>
                <w:sz w:val="20"/>
                <w:szCs w:val="20"/>
                <w:lang w:eastAsia="en-US"/>
              </w:rPr>
              <w:t>:</w:t>
            </w:r>
          </w:p>
          <w:p w14:paraId="5A99DFBF" w14:textId="55A72E0A" w:rsidR="000F5030" w:rsidRDefault="001060C3" w:rsidP="002E6129">
            <w:pPr>
              <w:rPr>
                <w:rFonts w:ascii="Arial Narrow" w:hAnsi="Arial Narrow" w:cs="Arial"/>
                <w:b/>
                <w:sz w:val="22"/>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r w:rsidR="000F5030">
              <w:rPr>
                <w:rFonts w:ascii="Arial Narrow" w:eastAsia="Calibri" w:hAnsi="Arial Narrow" w:cs="Arial"/>
                <w:b/>
                <w:sz w:val="20"/>
                <w:szCs w:val="20"/>
                <w:lang w:eastAsia="en-US"/>
              </w:rPr>
              <w:t xml:space="preserve"> </w:t>
            </w:r>
          </w:p>
        </w:tc>
      </w:tr>
      <w:tr w:rsidR="00C377C2" w:rsidRPr="00C05CC3" w14:paraId="5D32EBB4" w14:textId="071D4906" w:rsidTr="007458D0">
        <w:trPr>
          <w:trHeight w:val="567"/>
        </w:trPr>
        <w:tc>
          <w:tcPr>
            <w:tcW w:w="846" w:type="dxa"/>
            <w:shd w:val="clear" w:color="auto" w:fill="DEEAF6" w:themeFill="accent1" w:themeFillTint="33"/>
            <w:vAlign w:val="center"/>
          </w:tcPr>
          <w:p w14:paraId="3EEB8A9B" w14:textId="209FC1C2" w:rsidR="00C377C2"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w:t>
            </w:r>
          </w:p>
        </w:tc>
        <w:tc>
          <w:tcPr>
            <w:tcW w:w="5943" w:type="dxa"/>
            <w:shd w:val="clear" w:color="auto" w:fill="DEEAF6" w:themeFill="accent1" w:themeFillTint="33"/>
            <w:vAlign w:val="center"/>
          </w:tcPr>
          <w:p w14:paraId="1161FF3A" w14:textId="3937B2FE" w:rsidR="00C377C2" w:rsidRPr="00B36AA8" w:rsidRDefault="00C377C2" w:rsidP="00136AAD">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sam upoznat i suglasan sa </w:t>
            </w:r>
            <w:r w:rsidR="00136AAD">
              <w:rPr>
                <w:rFonts w:ascii="Arial Narrow" w:eastAsia="Calibri" w:hAnsi="Arial Narrow" w:cs="Arial"/>
                <w:i/>
                <w:sz w:val="20"/>
                <w:szCs w:val="20"/>
                <w:lang w:eastAsia="en-US"/>
              </w:rPr>
              <w:t xml:space="preserve">sadržajem </w:t>
            </w:r>
            <w:r>
              <w:rPr>
                <w:rFonts w:ascii="Arial Narrow" w:eastAsia="Calibri" w:hAnsi="Arial Narrow" w:cs="Arial"/>
                <w:i/>
                <w:sz w:val="20"/>
                <w:szCs w:val="20"/>
                <w:lang w:eastAsia="en-US"/>
              </w:rPr>
              <w:t xml:space="preserve">ovog Natječaja te ostalim zakonskim i podzakonskim propisima i pratećim regulativama </w:t>
            </w:r>
          </w:p>
        </w:tc>
        <w:tc>
          <w:tcPr>
            <w:tcW w:w="699" w:type="dxa"/>
            <w:shd w:val="clear" w:color="auto" w:fill="DEEAF6" w:themeFill="accent1" w:themeFillTint="33"/>
            <w:vAlign w:val="center"/>
          </w:tcPr>
          <w:p w14:paraId="7788FBDB" w14:textId="64A28D51"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1341AEEC" w14:textId="4F8D21C2" w:rsidR="00C377C2" w:rsidRPr="00E17D9A" w:rsidRDefault="00C377C2"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422620B3" w14:textId="4B144F37"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09871571" w14:textId="77777777" w:rsidR="00C377C2" w:rsidRPr="00C05CC3" w:rsidRDefault="00C377C2" w:rsidP="002E6129">
            <w:pPr>
              <w:pStyle w:val="t-9-8"/>
              <w:spacing w:before="0" w:beforeAutospacing="0" w:after="0"/>
              <w:jc w:val="both"/>
              <w:rPr>
                <w:rFonts w:ascii="Arial Narrow" w:hAnsi="Arial Narrow" w:cs="Arial"/>
                <w:b/>
                <w:sz w:val="20"/>
                <w:szCs w:val="20"/>
                <w:lang w:eastAsia="ar-SA"/>
              </w:rPr>
            </w:pPr>
          </w:p>
        </w:tc>
      </w:tr>
      <w:tr w:rsidR="00704D6D" w:rsidRPr="00C05CC3" w14:paraId="7A303EBA" w14:textId="552CBB06" w:rsidTr="007458D0">
        <w:trPr>
          <w:trHeight w:val="503"/>
        </w:trPr>
        <w:tc>
          <w:tcPr>
            <w:tcW w:w="846" w:type="dxa"/>
            <w:shd w:val="clear" w:color="auto" w:fill="DEEAF6" w:themeFill="accent1" w:themeFillTint="33"/>
            <w:vAlign w:val="center"/>
          </w:tcPr>
          <w:p w14:paraId="53CF2F8D" w14:textId="2BD8EEA5" w:rsidR="00704D6D"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1.2.</w:t>
            </w:r>
          </w:p>
        </w:tc>
        <w:tc>
          <w:tcPr>
            <w:tcW w:w="5943" w:type="dxa"/>
            <w:shd w:val="clear" w:color="auto" w:fill="DEEAF6" w:themeFill="accent1" w:themeFillTint="33"/>
            <w:vAlign w:val="center"/>
          </w:tcPr>
          <w:p w14:paraId="4E6007B1" w14:textId="15E4F101" w:rsidR="00704D6D" w:rsidRDefault="00704D6D" w:rsidP="004B26A9">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su svi podaci navedeni u prijavi projekta istiniti i točni, te da</w:t>
            </w:r>
            <w:r w:rsidR="0031557D">
              <w:rPr>
                <w:rFonts w:ascii="Arial Narrow" w:eastAsia="Calibri" w:hAnsi="Arial Narrow" w:cs="Arial"/>
                <w:i/>
                <w:sz w:val="20"/>
                <w:szCs w:val="20"/>
                <w:lang w:eastAsia="en-US"/>
              </w:rPr>
              <w:t xml:space="preserve"> sam upoznat s posljedicama</w:t>
            </w:r>
            <w:r>
              <w:rPr>
                <w:rFonts w:ascii="Arial Narrow" w:eastAsia="Calibri" w:hAnsi="Arial Narrow" w:cs="Arial"/>
                <w:i/>
                <w:sz w:val="20"/>
                <w:szCs w:val="20"/>
                <w:lang w:eastAsia="en-US"/>
              </w:rPr>
              <w:t xml:space="preserve"> davanja netočnih i krivih podataka </w:t>
            </w:r>
          </w:p>
        </w:tc>
        <w:tc>
          <w:tcPr>
            <w:tcW w:w="699" w:type="dxa"/>
            <w:shd w:val="clear" w:color="auto" w:fill="DEEAF6" w:themeFill="accent1" w:themeFillTint="33"/>
            <w:vAlign w:val="center"/>
          </w:tcPr>
          <w:p w14:paraId="5513F87A" w14:textId="652FD54F"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3F0506FC" w14:textId="7454EBA3"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031E63E0" w14:textId="771719DA"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300FA907" w14:textId="20193BF8" w:rsidR="00704D6D" w:rsidRPr="00C05CC3" w:rsidRDefault="00704D6D" w:rsidP="002E6129">
            <w:pPr>
              <w:pStyle w:val="t-9-8"/>
              <w:spacing w:before="0" w:beforeAutospacing="0" w:after="0"/>
              <w:jc w:val="both"/>
              <w:rPr>
                <w:rFonts w:ascii="Arial Narrow" w:hAnsi="Arial Narrow" w:cs="Arial"/>
                <w:b/>
                <w:sz w:val="20"/>
                <w:szCs w:val="20"/>
                <w:lang w:eastAsia="ar-SA"/>
              </w:rPr>
            </w:pPr>
          </w:p>
        </w:tc>
      </w:tr>
      <w:tr w:rsidR="00704D6D" w:rsidRPr="00C05CC3" w14:paraId="3B8104F7" w14:textId="7BD2A779" w:rsidTr="007458D0">
        <w:trPr>
          <w:trHeight w:val="567"/>
        </w:trPr>
        <w:tc>
          <w:tcPr>
            <w:tcW w:w="846" w:type="dxa"/>
            <w:shd w:val="clear" w:color="auto" w:fill="DEEAF6" w:themeFill="accent1" w:themeFillTint="33"/>
            <w:vAlign w:val="center"/>
          </w:tcPr>
          <w:p w14:paraId="0B0CEEA3" w14:textId="133C39D1" w:rsidR="00704D6D" w:rsidRPr="00C03EA5" w:rsidRDefault="004466A1" w:rsidP="00704D6D">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1.3</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A2BA9CD" w14:textId="4166243D" w:rsidR="00704D6D" w:rsidRPr="00A43D2C" w:rsidRDefault="007A740A" w:rsidP="00704D6D">
            <w:pPr>
              <w:jc w:val="both"/>
              <w:rPr>
                <w:rFonts w:ascii="Arial Narrow" w:eastAsia="Calibri" w:hAnsi="Arial Narrow" w:cs="Arial"/>
                <w:i/>
                <w:sz w:val="20"/>
                <w:szCs w:val="20"/>
                <w:highlight w:val="yellow"/>
                <w:lang w:eastAsia="en-US"/>
              </w:rPr>
            </w:pPr>
            <w:r w:rsidRPr="007A740A">
              <w:rPr>
                <w:rFonts w:ascii="Arial Narrow" w:eastAsia="Calibri" w:hAnsi="Arial Narrow" w:cs="Arial"/>
                <w:i/>
                <w:sz w:val="20"/>
                <w:szCs w:val="20"/>
                <w:lang w:eastAsia="en-US"/>
              </w:rPr>
              <w:t xml:space="preserve">se slažem da ću na zahtjev </w:t>
            </w:r>
            <w:r w:rsidR="00064EB5">
              <w:rPr>
                <w:rFonts w:ascii="Arial Narrow" w:eastAsia="Calibri" w:hAnsi="Arial Narrow" w:cs="Arial"/>
                <w:i/>
                <w:sz w:val="20"/>
                <w:szCs w:val="20"/>
                <w:lang w:eastAsia="en-US"/>
              </w:rPr>
              <w:t>LAG-a</w:t>
            </w:r>
            <w:r w:rsidRPr="007A740A">
              <w:rPr>
                <w:rFonts w:ascii="Arial Narrow" w:eastAsia="Calibri" w:hAnsi="Arial Narrow" w:cs="Arial"/>
                <w:i/>
                <w:sz w:val="20"/>
                <w:szCs w:val="20"/>
                <w:lang w:eastAsia="en-US"/>
              </w:rPr>
              <w:t xml:space="preserve"> pružati dodatne informacije nužne za procese evaluacije (kroz intervjue, ankete i sl.)</w:t>
            </w:r>
          </w:p>
        </w:tc>
        <w:tc>
          <w:tcPr>
            <w:tcW w:w="699" w:type="dxa"/>
            <w:shd w:val="clear" w:color="auto" w:fill="DEEAF6" w:themeFill="accent1" w:themeFillTint="33"/>
            <w:vAlign w:val="center"/>
          </w:tcPr>
          <w:p w14:paraId="481DD4FF" w14:textId="0A2C09AD"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AA62118" w14:textId="5FB65D28"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16D061F" w14:textId="567BF236"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5B6FCCEF" w14:textId="32A57B04" w:rsidR="00704D6D" w:rsidRPr="00C05CC3" w:rsidRDefault="00704D6D" w:rsidP="00704D6D">
            <w:pPr>
              <w:pStyle w:val="t-9-8"/>
              <w:spacing w:before="0" w:beforeAutospacing="0" w:after="0"/>
              <w:jc w:val="both"/>
              <w:rPr>
                <w:rFonts w:ascii="Arial Narrow" w:hAnsi="Arial Narrow" w:cs="Arial"/>
                <w:b/>
                <w:sz w:val="20"/>
                <w:szCs w:val="20"/>
                <w:lang w:eastAsia="ar-SA"/>
              </w:rPr>
            </w:pPr>
          </w:p>
        </w:tc>
      </w:tr>
      <w:tr w:rsidR="00A43D2C" w:rsidRPr="00C05CC3" w14:paraId="232F7451" w14:textId="77777777" w:rsidTr="007458D0">
        <w:trPr>
          <w:trHeight w:val="567"/>
        </w:trPr>
        <w:tc>
          <w:tcPr>
            <w:tcW w:w="846" w:type="dxa"/>
            <w:shd w:val="clear" w:color="auto" w:fill="DEEAF6" w:themeFill="accent1" w:themeFillTint="33"/>
            <w:vAlign w:val="center"/>
          </w:tcPr>
          <w:p w14:paraId="08252B5E" w14:textId="1D167770"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1.4</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4FD62EF" w14:textId="33AC6A04" w:rsidR="00A43D2C" w:rsidRPr="00A43D2C" w:rsidRDefault="00A43D2C" w:rsidP="00A43D2C">
            <w:pPr>
              <w:jc w:val="both"/>
              <w:rPr>
                <w:rFonts w:ascii="Arial Narrow" w:eastAsia="Calibri" w:hAnsi="Arial Narrow" w:cs="Arial"/>
                <w:i/>
                <w:sz w:val="20"/>
                <w:szCs w:val="20"/>
                <w:highlight w:val="yellow"/>
                <w:lang w:eastAsia="en-US"/>
              </w:rPr>
            </w:pPr>
            <w:r w:rsidRPr="00A43D2C">
              <w:rPr>
                <w:rFonts w:ascii="Arial Narrow" w:eastAsia="Calibri" w:hAnsi="Arial Narrow" w:cs="Arial"/>
                <w:i/>
                <w:sz w:val="20"/>
                <w:szCs w:val="20"/>
                <w:lang w:eastAsia="en-US"/>
              </w:rPr>
              <w:t>prijavljeno ulaganje u smislu pr</w:t>
            </w:r>
            <w:r w:rsidR="00326DD1">
              <w:rPr>
                <w:rFonts w:ascii="Arial Narrow" w:eastAsia="Calibri" w:hAnsi="Arial Narrow" w:cs="Arial"/>
                <w:i/>
                <w:sz w:val="20"/>
                <w:szCs w:val="20"/>
                <w:lang w:eastAsia="en-US"/>
              </w:rPr>
              <w:t>ihvatljivog dijela projekta nisam započe</w:t>
            </w:r>
            <w:r w:rsidRPr="00A43D2C">
              <w:rPr>
                <w:rFonts w:ascii="Arial Narrow" w:eastAsia="Calibri" w:hAnsi="Arial Narrow" w:cs="Arial"/>
                <w:i/>
                <w:sz w:val="20"/>
                <w:szCs w:val="20"/>
                <w:lang w:eastAsia="en-US"/>
              </w:rPr>
              <w:t>o prije pod</w:t>
            </w:r>
            <w:r w:rsidR="00A04DD6">
              <w:rPr>
                <w:rFonts w:ascii="Arial Narrow" w:eastAsia="Calibri" w:hAnsi="Arial Narrow" w:cs="Arial"/>
                <w:i/>
                <w:sz w:val="20"/>
                <w:szCs w:val="20"/>
                <w:lang w:eastAsia="en-US"/>
              </w:rPr>
              <w:t>nošenja ove pr</w:t>
            </w:r>
            <w:r w:rsidR="00DE4E7D">
              <w:rPr>
                <w:rFonts w:ascii="Arial Narrow" w:eastAsia="Calibri" w:hAnsi="Arial Narrow" w:cs="Arial"/>
                <w:i/>
                <w:sz w:val="20"/>
                <w:szCs w:val="20"/>
                <w:lang w:eastAsia="en-US"/>
              </w:rPr>
              <w:t>ijave projekta</w:t>
            </w:r>
            <w:r w:rsidRPr="00A43D2C">
              <w:rPr>
                <w:rFonts w:ascii="Arial Narrow" w:eastAsia="Calibri" w:hAnsi="Arial Narrow" w:cs="Arial"/>
                <w:i/>
                <w:sz w:val="20"/>
                <w:szCs w:val="20"/>
                <w:lang w:eastAsia="en-US"/>
              </w:rPr>
              <w:t>, osim pripremnih aktivnosti neophodnih z</w:t>
            </w:r>
            <w:r w:rsidR="00A04DD6">
              <w:rPr>
                <w:rFonts w:ascii="Arial Narrow" w:eastAsia="Calibri" w:hAnsi="Arial Narrow" w:cs="Arial"/>
                <w:i/>
                <w:sz w:val="20"/>
                <w:szCs w:val="20"/>
                <w:lang w:eastAsia="en-US"/>
              </w:rPr>
              <w:t>a podnošenje p</w:t>
            </w:r>
            <w:r w:rsidR="00DE4E7D">
              <w:rPr>
                <w:rFonts w:ascii="Arial Narrow" w:eastAsia="Calibri" w:hAnsi="Arial Narrow" w:cs="Arial"/>
                <w:i/>
                <w:sz w:val="20"/>
                <w:szCs w:val="20"/>
                <w:lang w:eastAsia="en-US"/>
              </w:rPr>
              <w:t>rijave projekta</w:t>
            </w:r>
          </w:p>
        </w:tc>
        <w:tc>
          <w:tcPr>
            <w:tcW w:w="699" w:type="dxa"/>
            <w:shd w:val="clear" w:color="auto" w:fill="DEEAF6" w:themeFill="accent1" w:themeFillTint="33"/>
            <w:vAlign w:val="center"/>
          </w:tcPr>
          <w:p w14:paraId="57C91DA0" w14:textId="6C07DC94"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98262CF" w14:textId="7220A869"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A157750" w14:textId="04A6073D"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48F2948"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A43D2C" w:rsidRPr="00C05CC3" w14:paraId="56FB2A48" w14:textId="77777777" w:rsidTr="007458D0">
        <w:trPr>
          <w:trHeight w:val="567"/>
        </w:trPr>
        <w:tc>
          <w:tcPr>
            <w:tcW w:w="846" w:type="dxa"/>
            <w:shd w:val="clear" w:color="auto" w:fill="DEEAF6" w:themeFill="accent1" w:themeFillTint="33"/>
            <w:vAlign w:val="center"/>
          </w:tcPr>
          <w:p w14:paraId="49906F49" w14:textId="52B8AC5B"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1.5</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450A2214" w14:textId="7070712B" w:rsidR="00A43D2C" w:rsidRPr="00A43D2C" w:rsidRDefault="00A04DD6" w:rsidP="00A43D2C">
            <w:pPr>
              <w:jc w:val="both"/>
              <w:rPr>
                <w:rFonts w:ascii="Arial Narrow" w:eastAsia="Calibri" w:hAnsi="Arial Narrow" w:cs="Arial"/>
                <w:i/>
                <w:sz w:val="20"/>
                <w:szCs w:val="20"/>
                <w:highlight w:val="yellow"/>
                <w:lang w:eastAsia="en-US"/>
              </w:rPr>
            </w:pPr>
            <w:r>
              <w:rPr>
                <w:rFonts w:ascii="Arial Narrow" w:eastAsia="Calibri" w:hAnsi="Arial Narrow" w:cs="Arial"/>
                <w:i/>
                <w:sz w:val="20"/>
                <w:szCs w:val="20"/>
                <w:lang w:eastAsia="en-US"/>
              </w:rPr>
              <w:t>ako</w:t>
            </w:r>
            <w:r w:rsidR="00A43D2C" w:rsidRPr="00A43D2C">
              <w:rPr>
                <w:rFonts w:ascii="Arial Narrow" w:eastAsia="Calibri" w:hAnsi="Arial Narrow" w:cs="Arial"/>
                <w:i/>
                <w:sz w:val="20"/>
                <w:szCs w:val="20"/>
                <w:lang w:eastAsia="en-US"/>
              </w:rPr>
              <w:t xml:space="preserve"> su aktivnosti građenja započete prije podn</w:t>
            </w:r>
            <w:r>
              <w:rPr>
                <w:rFonts w:ascii="Arial Narrow" w:eastAsia="Calibri" w:hAnsi="Arial Narrow" w:cs="Arial"/>
                <w:i/>
                <w:sz w:val="20"/>
                <w:szCs w:val="20"/>
                <w:lang w:eastAsia="en-US"/>
              </w:rPr>
              <w:t>ošenja ove p</w:t>
            </w:r>
            <w:r w:rsidR="00DE4E7D">
              <w:rPr>
                <w:rFonts w:ascii="Arial Narrow" w:eastAsia="Calibri" w:hAnsi="Arial Narrow" w:cs="Arial"/>
                <w:i/>
                <w:sz w:val="20"/>
                <w:szCs w:val="20"/>
                <w:lang w:eastAsia="en-US"/>
              </w:rPr>
              <w:t>rijave projekta</w:t>
            </w:r>
            <w:r>
              <w:rPr>
                <w:rFonts w:ascii="Arial Narrow" w:eastAsia="Calibri" w:hAnsi="Arial Narrow" w:cs="Arial"/>
                <w:i/>
                <w:sz w:val="20"/>
                <w:szCs w:val="20"/>
                <w:lang w:eastAsia="en-US"/>
              </w:rPr>
              <w:t>, njihova vrijednost je izuzeta</w:t>
            </w:r>
            <w:r w:rsidR="00A43D2C" w:rsidRPr="00A43D2C">
              <w:rPr>
                <w:rFonts w:ascii="Arial Narrow" w:eastAsia="Calibri" w:hAnsi="Arial Narrow" w:cs="Arial"/>
                <w:i/>
                <w:sz w:val="20"/>
                <w:szCs w:val="20"/>
                <w:lang w:eastAsia="en-US"/>
              </w:rPr>
              <w:t xml:space="preserve"> iz prijavljenih prihvatljivih troškova za dodjelu potpore i prikaza</w:t>
            </w:r>
            <w:r>
              <w:rPr>
                <w:rFonts w:ascii="Arial Narrow" w:eastAsia="Calibri" w:hAnsi="Arial Narrow" w:cs="Arial"/>
                <w:i/>
                <w:sz w:val="20"/>
                <w:szCs w:val="20"/>
                <w:lang w:eastAsia="en-US"/>
              </w:rPr>
              <w:t>ni su u ovoj p</w:t>
            </w:r>
            <w:r w:rsidR="00DE4E7D">
              <w:rPr>
                <w:rFonts w:ascii="Arial Narrow" w:eastAsia="Calibri" w:hAnsi="Arial Narrow" w:cs="Arial"/>
                <w:i/>
                <w:sz w:val="20"/>
                <w:szCs w:val="20"/>
                <w:lang w:eastAsia="en-US"/>
              </w:rPr>
              <w:t>rijavi projekta</w:t>
            </w:r>
            <w:r w:rsidR="00A43D2C" w:rsidRPr="00A43D2C">
              <w:rPr>
                <w:rFonts w:ascii="Arial Narrow" w:eastAsia="Calibri" w:hAnsi="Arial Narrow" w:cs="Arial"/>
                <w:i/>
                <w:sz w:val="20"/>
                <w:szCs w:val="20"/>
                <w:lang w:eastAsia="en-US"/>
              </w:rPr>
              <w:t xml:space="preserve"> kao neprihvatljivi troškovi, a njihova vrijednost nije veća od 10% ukupne procijenjene vrijednosti građenja vezanog uz projekt/operaciju u trenutku pod</w:t>
            </w:r>
            <w:r>
              <w:rPr>
                <w:rFonts w:ascii="Arial Narrow" w:eastAsia="Calibri" w:hAnsi="Arial Narrow" w:cs="Arial"/>
                <w:i/>
                <w:sz w:val="20"/>
                <w:szCs w:val="20"/>
                <w:lang w:eastAsia="en-US"/>
              </w:rPr>
              <w:t>nošenja ove p</w:t>
            </w:r>
            <w:r w:rsidR="00DE4E7D">
              <w:rPr>
                <w:rFonts w:ascii="Arial Narrow" w:eastAsia="Calibri" w:hAnsi="Arial Narrow" w:cs="Arial"/>
                <w:i/>
                <w:sz w:val="20"/>
                <w:szCs w:val="20"/>
                <w:lang w:eastAsia="en-US"/>
              </w:rPr>
              <w:t>rijave projekta</w:t>
            </w:r>
            <w:r w:rsidR="00A43D2C" w:rsidRPr="00A43D2C">
              <w:rPr>
                <w:rFonts w:ascii="Arial Narrow" w:eastAsia="Calibri" w:hAnsi="Arial Narrow" w:cs="Arial"/>
                <w:i/>
                <w:sz w:val="20"/>
                <w:szCs w:val="20"/>
                <w:lang w:eastAsia="en-US"/>
              </w:rPr>
              <w:t>, te da će se započete aktivnosti građenja i u budućoj dokumentaciji koja čini temelj za dodjelu i isplatu potpore izdvajati od prihvatljivih troškova i prikazivati kao neprihvatljivi troškovi</w:t>
            </w:r>
          </w:p>
        </w:tc>
        <w:tc>
          <w:tcPr>
            <w:tcW w:w="699" w:type="dxa"/>
            <w:shd w:val="clear" w:color="auto" w:fill="DEEAF6" w:themeFill="accent1" w:themeFillTint="33"/>
            <w:vAlign w:val="center"/>
          </w:tcPr>
          <w:p w14:paraId="30CA3BF3" w14:textId="24B27FCD"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96A9538" w14:textId="49DBCA2A"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68EB6B2B" w14:textId="6EDD94A4"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A7B4B0E"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1A7D51" w:rsidRPr="00C05CC3" w14:paraId="190E9347" w14:textId="77777777" w:rsidTr="007458D0">
        <w:trPr>
          <w:trHeight w:val="567"/>
        </w:trPr>
        <w:tc>
          <w:tcPr>
            <w:tcW w:w="846" w:type="dxa"/>
            <w:shd w:val="clear" w:color="auto" w:fill="DEEAF6" w:themeFill="accent1" w:themeFillTint="33"/>
            <w:vAlign w:val="center"/>
          </w:tcPr>
          <w:p w14:paraId="7F2A12A6" w14:textId="7EF81FB3" w:rsidR="001A7D51"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1.6</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C1A6544" w14:textId="1787A083" w:rsidR="001A7D51" w:rsidRPr="00A43D2C"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da </w:t>
            </w:r>
            <w:r w:rsidR="009B59E9">
              <w:rPr>
                <w:rFonts w:ascii="Arial Narrow" w:eastAsia="Calibri" w:hAnsi="Arial Narrow" w:cs="Arial"/>
                <w:i/>
                <w:sz w:val="20"/>
                <w:szCs w:val="20"/>
                <w:lang w:eastAsia="en-US"/>
              </w:rPr>
              <w:t xml:space="preserve">za </w:t>
            </w:r>
            <w:r>
              <w:rPr>
                <w:rFonts w:ascii="Arial Narrow" w:eastAsia="Calibri" w:hAnsi="Arial Narrow" w:cs="Arial"/>
                <w:i/>
                <w:sz w:val="20"/>
                <w:szCs w:val="20"/>
                <w:lang w:eastAsia="en-US"/>
              </w:rPr>
              <w:t>troškov</w:t>
            </w:r>
            <w:r w:rsidR="006B5935">
              <w:rPr>
                <w:rFonts w:ascii="Arial Narrow" w:eastAsia="Calibri" w:hAnsi="Arial Narrow" w:cs="Arial"/>
                <w:i/>
                <w:sz w:val="20"/>
                <w:szCs w:val="20"/>
                <w:lang w:eastAsia="en-US"/>
              </w:rPr>
              <w:t>e</w:t>
            </w:r>
            <w:r>
              <w:rPr>
                <w:rFonts w:ascii="Arial Narrow" w:eastAsia="Calibri" w:hAnsi="Arial Narrow" w:cs="Arial"/>
                <w:i/>
                <w:sz w:val="20"/>
                <w:szCs w:val="20"/>
                <w:lang w:eastAsia="en-US"/>
              </w:rPr>
              <w:t xml:space="preserve"> koji su predmet ov</w:t>
            </w:r>
            <w:r w:rsidR="009B59E9">
              <w:rPr>
                <w:rFonts w:ascii="Arial Narrow" w:eastAsia="Calibri" w:hAnsi="Arial Narrow" w:cs="Arial"/>
                <w:i/>
                <w:sz w:val="20"/>
                <w:szCs w:val="20"/>
                <w:lang w:eastAsia="en-US"/>
              </w:rPr>
              <w:t xml:space="preserve">e prijave projekta sredstva javne potpore nisu </w:t>
            </w:r>
            <w:r>
              <w:rPr>
                <w:rFonts w:ascii="Arial Narrow" w:eastAsia="Calibri" w:hAnsi="Arial Narrow" w:cs="Arial"/>
                <w:i/>
                <w:sz w:val="20"/>
                <w:szCs w:val="20"/>
                <w:lang w:eastAsia="en-US"/>
              </w:rPr>
              <w:t>dodi</w:t>
            </w:r>
            <w:r w:rsidR="009B59E9">
              <w:rPr>
                <w:rFonts w:ascii="Arial Narrow" w:eastAsia="Calibri" w:hAnsi="Arial Narrow" w:cs="Arial"/>
                <w:i/>
                <w:sz w:val="20"/>
                <w:szCs w:val="20"/>
                <w:lang w:eastAsia="en-US"/>
              </w:rPr>
              <w:t>jeljena/isplaćena</w:t>
            </w:r>
            <w:r w:rsidR="00A04DD6">
              <w:rPr>
                <w:rFonts w:ascii="Arial Narrow" w:eastAsia="Calibri" w:hAnsi="Arial Narrow" w:cs="Arial"/>
                <w:i/>
                <w:sz w:val="20"/>
                <w:szCs w:val="20"/>
                <w:lang w:eastAsia="en-US"/>
              </w:rPr>
              <w:t xml:space="preserve"> unutar d</w:t>
            </w:r>
            <w:r w:rsidR="006B5935">
              <w:rPr>
                <w:rFonts w:ascii="Arial Narrow" w:eastAsia="Calibri" w:hAnsi="Arial Narrow" w:cs="Arial"/>
                <w:i/>
                <w:sz w:val="20"/>
                <w:szCs w:val="20"/>
                <w:lang w:eastAsia="en-US"/>
              </w:rPr>
              <w:t>o</w:t>
            </w:r>
            <w:r w:rsidR="00A04DD6">
              <w:rPr>
                <w:rFonts w:ascii="Arial Narrow" w:eastAsia="Calibri" w:hAnsi="Arial Narrow" w:cs="Arial"/>
                <w:i/>
                <w:sz w:val="20"/>
                <w:szCs w:val="20"/>
                <w:lang w:eastAsia="en-US"/>
              </w:rPr>
              <w:t xml:space="preserve"> sada </w:t>
            </w:r>
            <w:r>
              <w:rPr>
                <w:rFonts w:ascii="Arial Narrow" w:eastAsia="Calibri" w:hAnsi="Arial Narrow" w:cs="Arial"/>
                <w:i/>
                <w:sz w:val="20"/>
                <w:szCs w:val="20"/>
                <w:lang w:eastAsia="en-US"/>
              </w:rPr>
              <w:t xml:space="preserve">objavljenih nacionalnih natječaja za tip operacije 7.4.1.  </w:t>
            </w:r>
          </w:p>
        </w:tc>
        <w:tc>
          <w:tcPr>
            <w:tcW w:w="699" w:type="dxa"/>
            <w:shd w:val="clear" w:color="auto" w:fill="DEEAF6" w:themeFill="accent1" w:themeFillTint="33"/>
            <w:vAlign w:val="center"/>
          </w:tcPr>
          <w:p w14:paraId="6BAB9806" w14:textId="1A3A0927" w:rsidR="001A7D51" w:rsidRPr="00C05CC3" w:rsidRDefault="004B7A3E"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30F41278" w14:textId="77777777" w:rsidR="001A7D51" w:rsidRDefault="001A7D51"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E755BD7" w14:textId="055F4436" w:rsidR="001A7D51" w:rsidRPr="00C05CC3" w:rsidRDefault="004B7A3E"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750FD35" w14:textId="77777777" w:rsidR="001A7D51" w:rsidRPr="00C05CC3" w:rsidRDefault="001A7D51" w:rsidP="00A43D2C">
            <w:pPr>
              <w:pStyle w:val="t-9-8"/>
              <w:spacing w:before="0" w:beforeAutospacing="0" w:after="0"/>
              <w:jc w:val="both"/>
              <w:rPr>
                <w:rFonts w:ascii="Arial Narrow" w:hAnsi="Arial Narrow" w:cs="Arial"/>
                <w:b/>
                <w:sz w:val="20"/>
                <w:szCs w:val="20"/>
                <w:lang w:eastAsia="ar-SA"/>
              </w:rPr>
            </w:pPr>
          </w:p>
        </w:tc>
      </w:tr>
      <w:tr w:rsidR="00A43D2C" w:rsidRPr="00C05CC3" w14:paraId="7AAB49DC" w14:textId="77777777" w:rsidTr="007458D0">
        <w:trPr>
          <w:trHeight w:val="567"/>
        </w:trPr>
        <w:tc>
          <w:tcPr>
            <w:tcW w:w="846" w:type="dxa"/>
            <w:shd w:val="clear" w:color="auto" w:fill="DEEAF6" w:themeFill="accent1" w:themeFillTint="33"/>
            <w:vAlign w:val="center"/>
          </w:tcPr>
          <w:p w14:paraId="614E48F0" w14:textId="0391ABC6" w:rsidR="00A43D2C"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1.7</w:t>
            </w:r>
            <w:r w:rsidR="004466A1"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351058B" w14:textId="1926EACF" w:rsidR="00A43D2C" w:rsidRPr="00A43D2C" w:rsidRDefault="00136AAD" w:rsidP="00136AAD">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prihvatljivi </w:t>
            </w:r>
            <w:r w:rsidR="00A43D2C" w:rsidRPr="00A43D2C">
              <w:rPr>
                <w:rFonts w:ascii="Arial Narrow" w:eastAsia="Calibri" w:hAnsi="Arial Narrow" w:cs="Arial"/>
                <w:i/>
                <w:sz w:val="20"/>
                <w:szCs w:val="20"/>
                <w:lang w:eastAsia="en-US"/>
              </w:rPr>
              <w:t xml:space="preserve">troškovi koji su </w:t>
            </w:r>
            <w:r w:rsidR="009B59E9">
              <w:rPr>
                <w:rFonts w:ascii="Arial Narrow" w:eastAsia="Calibri" w:hAnsi="Arial Narrow" w:cs="Arial"/>
                <w:i/>
                <w:sz w:val="20"/>
                <w:szCs w:val="20"/>
                <w:lang w:eastAsia="en-US"/>
              </w:rPr>
              <w:t>predmet ove p</w:t>
            </w:r>
            <w:r w:rsidR="00DE4E7D">
              <w:rPr>
                <w:rFonts w:ascii="Arial Narrow" w:eastAsia="Calibri" w:hAnsi="Arial Narrow" w:cs="Arial"/>
                <w:i/>
                <w:sz w:val="20"/>
                <w:szCs w:val="20"/>
                <w:lang w:eastAsia="en-US"/>
              </w:rPr>
              <w:t>rijave projekta</w:t>
            </w:r>
            <w:r w:rsidR="00A43D2C" w:rsidRPr="00A43D2C">
              <w:rPr>
                <w:rFonts w:ascii="Arial Narrow" w:eastAsia="Calibri" w:hAnsi="Arial Narrow" w:cs="Arial"/>
                <w:i/>
                <w:sz w:val="20"/>
                <w:szCs w:val="20"/>
                <w:lang w:eastAsia="en-US"/>
              </w:rPr>
              <w:t xml:space="preserve"> nisu financirani </w:t>
            </w:r>
            <w:r>
              <w:rPr>
                <w:rFonts w:ascii="Arial Narrow" w:eastAsia="Calibri" w:hAnsi="Arial Narrow" w:cs="Arial"/>
                <w:i/>
                <w:sz w:val="20"/>
                <w:szCs w:val="20"/>
                <w:lang w:eastAsia="en-US"/>
              </w:rPr>
              <w:t>drugim sredstvima proračuna EU</w:t>
            </w:r>
          </w:p>
        </w:tc>
        <w:tc>
          <w:tcPr>
            <w:tcW w:w="699" w:type="dxa"/>
            <w:shd w:val="clear" w:color="auto" w:fill="DEEAF6" w:themeFill="accent1" w:themeFillTint="33"/>
            <w:vAlign w:val="center"/>
          </w:tcPr>
          <w:p w14:paraId="264E5D9F" w14:textId="49256D7F"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276A521D" w14:textId="43755661"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34DCE29A" w14:textId="3BE68BE9"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8EDED0A"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8D74F8" w:rsidRPr="00C05CC3" w14:paraId="13493CE6" w14:textId="77777777" w:rsidTr="007458D0">
        <w:trPr>
          <w:trHeight w:val="567"/>
        </w:trPr>
        <w:tc>
          <w:tcPr>
            <w:tcW w:w="846" w:type="dxa"/>
            <w:shd w:val="clear" w:color="auto" w:fill="DEEAF6" w:themeFill="accent1" w:themeFillTint="33"/>
            <w:vAlign w:val="center"/>
          </w:tcPr>
          <w:p w14:paraId="6F4099F9" w14:textId="5CB75DCD"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1.8</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5FE7E9" w14:textId="3D803210"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 je prijavljeno ulaganje u skladu sa strateškim razvojnim programom jedinice lokalne samouprave </w:t>
            </w:r>
            <w:r w:rsidR="009B59E9">
              <w:rPr>
                <w:rFonts w:ascii="Arial Narrow" w:eastAsia="Calibri" w:hAnsi="Arial Narrow" w:cs="Arial"/>
                <w:i/>
                <w:sz w:val="20"/>
                <w:szCs w:val="20"/>
                <w:lang w:eastAsia="en-US"/>
              </w:rPr>
              <w:t>i</w:t>
            </w:r>
            <w:r w:rsidRPr="00A43D2C">
              <w:rPr>
                <w:rFonts w:ascii="Arial Narrow" w:eastAsia="Calibri" w:hAnsi="Arial Narrow" w:cs="Arial"/>
                <w:i/>
                <w:sz w:val="20"/>
                <w:szCs w:val="20"/>
                <w:lang w:eastAsia="en-US"/>
              </w:rPr>
              <w:t xml:space="preserve"> s loka</w:t>
            </w:r>
            <w:r w:rsidR="006B5935">
              <w:rPr>
                <w:rFonts w:ascii="Arial Narrow" w:eastAsia="Calibri" w:hAnsi="Arial Narrow" w:cs="Arial"/>
                <w:i/>
                <w:sz w:val="20"/>
                <w:szCs w:val="20"/>
                <w:lang w:eastAsia="en-US"/>
              </w:rPr>
              <w:t>l</w:t>
            </w:r>
            <w:r w:rsidRPr="00A43D2C">
              <w:rPr>
                <w:rFonts w:ascii="Arial Narrow" w:eastAsia="Calibri" w:hAnsi="Arial Narrow" w:cs="Arial"/>
                <w:i/>
                <w:sz w:val="20"/>
                <w:szCs w:val="20"/>
                <w:lang w:eastAsia="en-US"/>
              </w:rPr>
              <w:t>nom razvojnom strategijom odabranog LAG-a te da je prijavljeno ulaganje u skladu s prostornim planom jedinice lokalne samouprave.</w:t>
            </w:r>
          </w:p>
        </w:tc>
        <w:tc>
          <w:tcPr>
            <w:tcW w:w="699" w:type="dxa"/>
            <w:shd w:val="clear" w:color="auto" w:fill="DEEAF6" w:themeFill="accent1" w:themeFillTint="33"/>
            <w:vAlign w:val="center"/>
          </w:tcPr>
          <w:p w14:paraId="26509243" w14:textId="16923D44"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7C07EC27" w14:textId="0559EB1D"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56FB8FE0" w14:textId="03452875"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0BCB5A06"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539F7F73" w14:textId="77777777" w:rsidTr="007458D0">
        <w:trPr>
          <w:trHeight w:val="567"/>
        </w:trPr>
        <w:tc>
          <w:tcPr>
            <w:tcW w:w="846" w:type="dxa"/>
            <w:shd w:val="clear" w:color="auto" w:fill="DEEAF6" w:themeFill="accent1" w:themeFillTint="33"/>
            <w:vAlign w:val="center"/>
          </w:tcPr>
          <w:p w14:paraId="5EC6D0C1" w14:textId="5F9B4C08"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lastRenderedPageBreak/>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1.9</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C437726" w14:textId="03466410"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nakon </w:t>
            </w:r>
            <w:r w:rsidR="009B59E9">
              <w:rPr>
                <w:rFonts w:ascii="Arial Narrow" w:eastAsia="Calibri" w:hAnsi="Arial Narrow" w:cs="Arial"/>
                <w:i/>
                <w:sz w:val="20"/>
                <w:szCs w:val="20"/>
                <w:lang w:eastAsia="en-US"/>
              </w:rPr>
              <w:t>podnošenja p</w:t>
            </w:r>
            <w:r>
              <w:rPr>
                <w:rFonts w:ascii="Arial Narrow" w:eastAsia="Calibri" w:hAnsi="Arial Narrow" w:cs="Arial"/>
                <w:i/>
                <w:sz w:val="20"/>
                <w:szCs w:val="20"/>
                <w:lang w:eastAsia="en-US"/>
              </w:rPr>
              <w:t>rijave projekta, osim u sluča</w:t>
            </w:r>
            <w:r w:rsidR="009B59E9">
              <w:rPr>
                <w:rFonts w:ascii="Arial Narrow" w:eastAsia="Calibri" w:hAnsi="Arial Narrow" w:cs="Arial"/>
                <w:i/>
                <w:sz w:val="20"/>
                <w:szCs w:val="20"/>
                <w:lang w:eastAsia="en-US"/>
              </w:rPr>
              <w:t>ju da je n</w:t>
            </w:r>
            <w:r>
              <w:rPr>
                <w:rFonts w:ascii="Arial Narrow" w:eastAsia="Calibri" w:hAnsi="Arial Narrow" w:cs="Arial"/>
                <w:i/>
                <w:sz w:val="20"/>
                <w:szCs w:val="20"/>
                <w:lang w:eastAsia="en-US"/>
              </w:rPr>
              <w:t>ositelj projekta</w:t>
            </w:r>
            <w:r w:rsidRPr="00A43D2C">
              <w:rPr>
                <w:rFonts w:ascii="Arial Narrow" w:eastAsia="Calibri" w:hAnsi="Arial Narrow" w:cs="Arial"/>
                <w:i/>
                <w:sz w:val="20"/>
                <w:szCs w:val="20"/>
                <w:lang w:eastAsia="en-US"/>
              </w:rPr>
              <w:t xml:space="preserve"> jedinica lokalne samouprave, održavanje i upravljanje realiziranim projektom neću prenijeti dr</w:t>
            </w:r>
            <w:r>
              <w:rPr>
                <w:rFonts w:ascii="Arial Narrow" w:eastAsia="Calibri" w:hAnsi="Arial Narrow" w:cs="Arial"/>
                <w:i/>
                <w:sz w:val="20"/>
                <w:szCs w:val="20"/>
                <w:lang w:eastAsia="en-US"/>
              </w:rPr>
              <w:t>ugoj fizičkoj ili pravnoj osobi ili da ću održavanje i upravljanje realiziranim projektom prenijeti samo na trgovačko društvo koje osni</w:t>
            </w:r>
            <w:r w:rsidR="009B59E9">
              <w:rPr>
                <w:rFonts w:ascii="Arial Narrow" w:eastAsia="Calibri" w:hAnsi="Arial Narrow" w:cs="Arial"/>
                <w:i/>
                <w:sz w:val="20"/>
                <w:szCs w:val="20"/>
                <w:lang w:eastAsia="en-US"/>
              </w:rPr>
              <w:t>va n</w:t>
            </w:r>
            <w:r>
              <w:rPr>
                <w:rFonts w:ascii="Arial Narrow" w:eastAsia="Calibri" w:hAnsi="Arial Narrow" w:cs="Arial"/>
                <w:i/>
                <w:sz w:val="20"/>
                <w:szCs w:val="20"/>
                <w:lang w:eastAsia="en-US"/>
              </w:rPr>
              <w:t>ositelj projekta (jedinica lokalne samouprave),</w:t>
            </w:r>
            <w:r w:rsidR="009B59E9">
              <w:rPr>
                <w:rFonts w:ascii="Arial Narrow" w:eastAsia="Calibri" w:hAnsi="Arial Narrow" w:cs="Arial"/>
                <w:i/>
                <w:sz w:val="20"/>
                <w:szCs w:val="20"/>
                <w:lang w:eastAsia="en-US"/>
              </w:rPr>
              <w:t xml:space="preserve"> na javnu ustanovu koju osniva n</w:t>
            </w:r>
            <w:r>
              <w:rPr>
                <w:rFonts w:ascii="Arial Narrow" w:eastAsia="Calibri" w:hAnsi="Arial Narrow" w:cs="Arial"/>
                <w:i/>
                <w:sz w:val="20"/>
                <w:szCs w:val="20"/>
                <w:lang w:eastAsia="en-US"/>
              </w:rPr>
              <w:t>ositelj projekta (jedinica lokalne samouprave) ili na slu</w:t>
            </w:r>
            <w:r w:rsidR="009B59E9">
              <w:rPr>
                <w:rFonts w:ascii="Arial Narrow" w:eastAsia="Calibri" w:hAnsi="Arial Narrow" w:cs="Arial"/>
                <w:i/>
                <w:sz w:val="20"/>
                <w:szCs w:val="20"/>
                <w:lang w:eastAsia="en-US"/>
              </w:rPr>
              <w:t>žbu/vlastiti pogon koju osniva n</w:t>
            </w:r>
            <w:r>
              <w:rPr>
                <w:rFonts w:ascii="Arial Narrow" w:eastAsia="Calibri" w:hAnsi="Arial Narrow" w:cs="Arial"/>
                <w:i/>
                <w:sz w:val="20"/>
                <w:szCs w:val="20"/>
                <w:lang w:eastAsia="en-US"/>
              </w:rPr>
              <w:t>ositelj projekta (jedinica lokalne samouprave)</w:t>
            </w:r>
          </w:p>
        </w:tc>
        <w:tc>
          <w:tcPr>
            <w:tcW w:w="699" w:type="dxa"/>
            <w:shd w:val="clear" w:color="auto" w:fill="DEEAF6" w:themeFill="accent1" w:themeFillTint="33"/>
            <w:vAlign w:val="center"/>
          </w:tcPr>
          <w:p w14:paraId="133EAA06" w14:textId="0F2DC050"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660D6B04" w14:textId="64D1303B"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2BCF5331" w14:textId="69376C31"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BB7575E"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3C4E8ABC" w14:textId="77777777" w:rsidTr="007458D0">
        <w:trPr>
          <w:trHeight w:val="567"/>
        </w:trPr>
        <w:tc>
          <w:tcPr>
            <w:tcW w:w="846" w:type="dxa"/>
            <w:shd w:val="clear" w:color="auto" w:fill="DEEAF6" w:themeFill="accent1" w:themeFillTint="33"/>
            <w:vAlign w:val="center"/>
          </w:tcPr>
          <w:p w14:paraId="461C29BA" w14:textId="633C4E2C"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1.10</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4179A11B" w14:textId="10E645DE" w:rsidR="008D74F8" w:rsidRPr="00A43D2C" w:rsidRDefault="009B59E9" w:rsidP="008D74F8">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se sjedište n</w:t>
            </w:r>
            <w:r w:rsidR="008D74F8">
              <w:rPr>
                <w:rFonts w:ascii="Arial Narrow" w:eastAsia="Calibri" w:hAnsi="Arial Narrow" w:cs="Arial"/>
                <w:i/>
                <w:sz w:val="20"/>
                <w:szCs w:val="20"/>
                <w:lang w:eastAsia="en-US"/>
              </w:rPr>
              <w:t xml:space="preserve">ositelja </w:t>
            </w:r>
            <w:r>
              <w:rPr>
                <w:rFonts w:ascii="Arial Narrow" w:eastAsia="Calibri" w:hAnsi="Arial Narrow" w:cs="Arial"/>
                <w:i/>
                <w:sz w:val="20"/>
                <w:szCs w:val="20"/>
                <w:lang w:eastAsia="en-US"/>
              </w:rPr>
              <w:t xml:space="preserve">projekta nalazi na prostoru LAG </w:t>
            </w:r>
            <w:r w:rsidR="008D74F8">
              <w:rPr>
                <w:rFonts w:ascii="Arial Narrow" w:eastAsia="Calibri" w:hAnsi="Arial Narrow" w:cs="Arial"/>
                <w:i/>
                <w:sz w:val="20"/>
                <w:szCs w:val="20"/>
                <w:lang w:eastAsia="en-US"/>
              </w:rPr>
              <w:t>obuhvata, da ću projekt realizirati na području LAG obuhvata te d</w:t>
            </w:r>
            <w:r w:rsidR="008D74F8" w:rsidRPr="002E6129">
              <w:rPr>
                <w:rFonts w:ascii="Arial Narrow" w:eastAsia="Calibri" w:hAnsi="Arial Narrow" w:cs="Arial"/>
                <w:i/>
                <w:sz w:val="20"/>
                <w:szCs w:val="20"/>
                <w:lang w:eastAsia="en-US"/>
              </w:rPr>
              <w:t>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72266F28" w14:textId="6D130EF7"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47835661" w14:textId="3E09B1A8"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495A307" w14:textId="0F321836"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B9C0A93"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0FCC0F12" w14:textId="5D284314" w:rsidTr="007458D0">
        <w:trPr>
          <w:trHeight w:val="567"/>
        </w:trPr>
        <w:tc>
          <w:tcPr>
            <w:tcW w:w="846" w:type="dxa"/>
            <w:shd w:val="clear" w:color="auto" w:fill="DEEAF6" w:themeFill="accent1" w:themeFillTint="33"/>
            <w:vAlign w:val="center"/>
          </w:tcPr>
          <w:p w14:paraId="6CB94F53" w14:textId="32CFD4A9"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1.11</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2522C2" w14:textId="06CA6EE1" w:rsidR="006B5935"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d</w:t>
            </w:r>
            <w:r w:rsidR="009C250D" w:rsidRPr="009C250D">
              <w:rPr>
                <w:rFonts w:ascii="Arial Narrow" w:eastAsia="Calibri" w:hAnsi="Arial Narrow" w:cs="Arial"/>
                <w:i/>
                <w:sz w:val="20"/>
                <w:szCs w:val="20"/>
                <w:lang w:eastAsia="en-US"/>
              </w:rPr>
              <w:t>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57B32CD7" w14:textId="0E8C409C"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2929A937" w14:textId="20545AF2"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C240027" w14:textId="35974A55"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6CA24BAD"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7BBFA19F" w14:textId="7FC010C6" w:rsidTr="007458D0">
        <w:trPr>
          <w:trHeight w:val="567"/>
        </w:trPr>
        <w:tc>
          <w:tcPr>
            <w:tcW w:w="846" w:type="dxa"/>
            <w:shd w:val="clear" w:color="auto" w:fill="DEEAF6" w:themeFill="accent1" w:themeFillTint="33"/>
            <w:vAlign w:val="center"/>
          </w:tcPr>
          <w:p w14:paraId="390E0DB2" w14:textId="53BEE42F"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1.12</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6B304831" w14:textId="281686D1" w:rsidR="008D74F8" w:rsidRDefault="008D74F8" w:rsidP="008D74F8">
            <w:pPr>
              <w:jc w:val="both"/>
              <w:rPr>
                <w:rFonts w:ascii="Arial Narrow" w:eastAsia="Calibri" w:hAnsi="Arial Narrow" w:cs="Arial"/>
                <w:i/>
                <w:sz w:val="20"/>
                <w:szCs w:val="20"/>
                <w:lang w:eastAsia="en-US"/>
              </w:rPr>
            </w:pPr>
            <w:r w:rsidRPr="00F17102">
              <w:rPr>
                <w:rFonts w:ascii="Arial Narrow" w:eastAsia="Calibri" w:hAnsi="Arial Narrow" w:cs="Arial"/>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w:t>
            </w:r>
            <w:r>
              <w:rPr>
                <w:rFonts w:ascii="Arial Narrow" w:eastAsia="Calibri" w:hAnsi="Arial Narrow" w:cs="Arial"/>
                <w:i/>
                <w:sz w:val="20"/>
                <w:szCs w:val="20"/>
                <w:lang w:eastAsia="en-US"/>
              </w:rPr>
              <w:t>ropske unije (</w:t>
            </w:r>
            <w:r w:rsidRPr="00F17102">
              <w:rPr>
                <w:rFonts w:ascii="Arial Narrow" w:eastAsia="Calibri" w:hAnsi="Arial Narrow" w:cs="Arial"/>
                <w:i/>
                <w:sz w:val="20"/>
                <w:szCs w:val="20"/>
                <w:lang w:eastAsia="en-US"/>
              </w:rPr>
              <w:t>ARPA), Europske komisije, Europskog revizorskog suda i Europskog ureda za borbu prot</w:t>
            </w:r>
            <w:r>
              <w:rPr>
                <w:rFonts w:ascii="Arial Narrow" w:eastAsia="Calibri" w:hAnsi="Arial Narrow" w:cs="Arial"/>
                <w:i/>
                <w:sz w:val="20"/>
                <w:szCs w:val="20"/>
                <w:lang w:eastAsia="en-US"/>
              </w:rPr>
              <w:t xml:space="preserve">iv prijevara </w:t>
            </w:r>
            <w:r w:rsidRPr="00F17102">
              <w:rPr>
                <w:rFonts w:ascii="Arial Narrow" w:eastAsia="Calibri" w:hAnsi="Arial Narrow" w:cs="Arial"/>
                <w:i/>
                <w:sz w:val="20"/>
                <w:szCs w:val="20"/>
                <w:lang w:eastAsia="en-US"/>
              </w:rPr>
              <w:t xml:space="preserve"> </w:t>
            </w:r>
            <w:r>
              <w:rPr>
                <w:rFonts w:ascii="Arial Narrow" w:eastAsia="Calibri" w:hAnsi="Arial Narrow" w:cs="Arial"/>
                <w:i/>
                <w:sz w:val="20"/>
                <w:szCs w:val="20"/>
                <w:lang w:eastAsia="en-US"/>
              </w:rPr>
              <w:t>(</w:t>
            </w:r>
            <w:r w:rsidRPr="00F17102">
              <w:rPr>
                <w:rFonts w:ascii="Arial Narrow" w:eastAsia="Calibri" w:hAnsi="Arial Narrow" w:cs="Arial"/>
                <w:i/>
                <w:sz w:val="20"/>
                <w:szCs w:val="20"/>
                <w:lang w:eastAsia="en-US"/>
              </w:rPr>
              <w:t>OLAF).</w:t>
            </w:r>
          </w:p>
        </w:tc>
        <w:tc>
          <w:tcPr>
            <w:tcW w:w="699" w:type="dxa"/>
            <w:shd w:val="clear" w:color="auto" w:fill="DEEAF6" w:themeFill="accent1" w:themeFillTint="33"/>
            <w:vAlign w:val="center"/>
          </w:tcPr>
          <w:p w14:paraId="364E7A89" w14:textId="080B786C"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6151205" w14:textId="47524530"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B6B2C8E" w14:textId="3B177D09"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06506608"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534A3" w:rsidRPr="00C05CC3" w14:paraId="68641D25" w14:textId="77777777" w:rsidTr="007458D0">
        <w:trPr>
          <w:trHeight w:val="567"/>
        </w:trPr>
        <w:tc>
          <w:tcPr>
            <w:tcW w:w="846" w:type="dxa"/>
            <w:shd w:val="clear" w:color="auto" w:fill="DEEAF6" w:themeFill="accent1" w:themeFillTint="33"/>
            <w:vAlign w:val="center"/>
          </w:tcPr>
          <w:p w14:paraId="6E899F57" w14:textId="30FBF8A2" w:rsidR="008534A3" w:rsidRPr="00C03EA5" w:rsidRDefault="008534A3" w:rsidP="008D74F8">
            <w:pPr>
              <w:rPr>
                <w:rFonts w:ascii="Arial Narrow" w:eastAsia="Calibri" w:hAnsi="Arial Narrow" w:cs="Arial"/>
                <w:b/>
                <w:sz w:val="20"/>
                <w:szCs w:val="20"/>
                <w:lang w:eastAsia="en-US"/>
              </w:rPr>
            </w:pPr>
            <w:r>
              <w:rPr>
                <w:rFonts w:ascii="Arial Narrow" w:eastAsia="Calibri" w:hAnsi="Arial Narrow" w:cs="Arial"/>
                <w:b/>
                <w:sz w:val="20"/>
                <w:szCs w:val="20"/>
                <w:lang w:eastAsia="en-US"/>
              </w:rPr>
              <w:t>V.1.13.</w:t>
            </w:r>
          </w:p>
        </w:tc>
        <w:tc>
          <w:tcPr>
            <w:tcW w:w="5943" w:type="dxa"/>
            <w:shd w:val="clear" w:color="auto" w:fill="DEEAF6" w:themeFill="accent1" w:themeFillTint="33"/>
            <w:vAlign w:val="center"/>
          </w:tcPr>
          <w:p w14:paraId="30B2D234" w14:textId="30F68D7D" w:rsidR="008534A3" w:rsidRPr="00F17102" w:rsidRDefault="008534A3" w:rsidP="008D74F8">
            <w:pPr>
              <w:jc w:val="both"/>
              <w:rPr>
                <w:rFonts w:ascii="Arial Narrow" w:eastAsia="Calibri" w:hAnsi="Arial Narrow" w:cs="Arial"/>
                <w:i/>
                <w:sz w:val="20"/>
                <w:szCs w:val="20"/>
                <w:lang w:eastAsia="en-US"/>
              </w:rPr>
            </w:pPr>
            <w:r w:rsidRPr="008534A3">
              <w:rPr>
                <w:rFonts w:ascii="Arial Narrow" w:eastAsia="Calibri" w:hAnsi="Arial Narrow" w:cs="Arial"/>
                <w:i/>
                <w:sz w:val="20"/>
                <w:szCs w:val="20"/>
                <w:lang w:eastAsia="en-US"/>
              </w:rPr>
              <w:t>sam upoznat/a i suglasan/na s odredbom Natječaja da ne mogu ostvariti veći broj bodova po pojedinom kriteriju odabira, kao niti veći iznos potpore veći od traženog u prijavi projekta</w:t>
            </w:r>
          </w:p>
        </w:tc>
        <w:tc>
          <w:tcPr>
            <w:tcW w:w="699" w:type="dxa"/>
            <w:shd w:val="clear" w:color="auto" w:fill="DEEAF6" w:themeFill="accent1" w:themeFillTint="33"/>
            <w:vAlign w:val="center"/>
          </w:tcPr>
          <w:p w14:paraId="5736E9A2" w14:textId="574D3814" w:rsidR="008534A3" w:rsidRPr="00C05CC3" w:rsidRDefault="008534A3"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70ADD666" w14:textId="77777777" w:rsidR="008534A3" w:rsidRPr="00C05CC3" w:rsidRDefault="008534A3"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5806EC22" w14:textId="4A3D61A1" w:rsidR="008534A3" w:rsidRPr="00C05CC3" w:rsidRDefault="008534A3"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C9DAF8B" w14:textId="77777777" w:rsidR="008534A3" w:rsidRPr="00C05CC3" w:rsidRDefault="008534A3" w:rsidP="008D74F8">
            <w:pPr>
              <w:pStyle w:val="t-9-8"/>
              <w:spacing w:before="0" w:beforeAutospacing="0" w:after="0"/>
              <w:jc w:val="both"/>
              <w:rPr>
                <w:rFonts w:ascii="Arial Narrow" w:hAnsi="Arial Narrow" w:cs="Arial"/>
                <w:b/>
                <w:sz w:val="20"/>
                <w:szCs w:val="20"/>
                <w:lang w:eastAsia="ar-SA"/>
              </w:rPr>
            </w:pPr>
          </w:p>
        </w:tc>
      </w:tr>
    </w:tbl>
    <w:p w14:paraId="6BD415FE" w14:textId="4BEDD719" w:rsidR="006766F7" w:rsidRDefault="006766F7" w:rsidP="008E676C">
      <w:pPr>
        <w:rPr>
          <w:rFonts w:ascii="Arial Narrow" w:hAnsi="Arial Narrow"/>
        </w:rPr>
      </w:pPr>
    </w:p>
    <w:tbl>
      <w:tblPr>
        <w:tblW w:w="9356" w:type="dxa"/>
        <w:tblInd w:w="-5" w:type="dxa"/>
        <w:tblLayout w:type="fixed"/>
        <w:tblLook w:val="0000" w:firstRow="0" w:lastRow="0" w:firstColumn="0" w:lastColumn="0" w:noHBand="0" w:noVBand="0"/>
      </w:tblPr>
      <w:tblGrid>
        <w:gridCol w:w="567"/>
        <w:gridCol w:w="2047"/>
        <w:gridCol w:w="3461"/>
        <w:gridCol w:w="3281"/>
      </w:tblGrid>
      <w:tr w:rsidR="008534A3" w:rsidRPr="008534A3" w14:paraId="795319CB" w14:textId="77777777" w:rsidTr="0083221A">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F5EC4DB" w14:textId="77777777" w:rsidR="008534A3" w:rsidRPr="008534A3" w:rsidRDefault="008534A3" w:rsidP="008534A3">
            <w:pPr>
              <w:rPr>
                <w:rFonts w:ascii="Arial Narrow" w:hAnsi="Arial Narrow"/>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71B2F44D"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Naziv konzultanta (ako je primjenjivo): </w:t>
            </w:r>
          </w:p>
        </w:tc>
      </w:tr>
      <w:tr w:rsidR="008534A3" w:rsidRPr="008534A3" w14:paraId="3222D1B0" w14:textId="77777777" w:rsidTr="0083221A">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4116946" w14:textId="77777777" w:rsidR="008534A3" w:rsidRPr="008534A3" w:rsidRDefault="008534A3" w:rsidP="008534A3">
            <w:pPr>
              <w:rPr>
                <w:rFonts w:ascii="Arial Narrow" w:hAnsi="Arial Narrow"/>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0064E5"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2B5D16"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9F022A"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Radno mjesto/funkcija:</w:t>
            </w:r>
          </w:p>
        </w:tc>
      </w:tr>
      <w:tr w:rsidR="008534A3" w:rsidRPr="008534A3" w14:paraId="4E660AF1" w14:textId="77777777" w:rsidTr="0083221A">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CD30AE6" w14:textId="77777777" w:rsidR="008534A3" w:rsidRPr="008534A3" w:rsidRDefault="008534A3" w:rsidP="008534A3">
            <w:pPr>
              <w:rPr>
                <w:rFonts w:ascii="Arial Narrow" w:hAnsi="Arial Narrow"/>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562213"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Telefon, faks, e-mail:  </w:t>
            </w:r>
          </w:p>
        </w:tc>
      </w:tr>
    </w:tbl>
    <w:p w14:paraId="674A3A84" w14:textId="7EA1314C" w:rsidR="00C03EA5" w:rsidRPr="00085A18" w:rsidRDefault="00C03EA5" w:rsidP="008E676C">
      <w:pPr>
        <w:rPr>
          <w:rFonts w:ascii="Arial Narrow" w:hAnsi="Arial Narrow"/>
        </w:rPr>
      </w:pPr>
    </w:p>
    <w:p w14:paraId="4D559E8B" w14:textId="3F27900B" w:rsidR="00187A9E" w:rsidRDefault="00187A9E" w:rsidP="008E676C">
      <w:pPr>
        <w:rPr>
          <w:rFonts w:ascii="Arial Narrow" w:hAnsi="Arial Narrow"/>
        </w:rPr>
      </w:pPr>
    </w:p>
    <w:p w14:paraId="4743BACA" w14:textId="0F2485C9" w:rsidR="00187A9E" w:rsidRPr="00F65CCC" w:rsidRDefault="00F65CCC" w:rsidP="008E676C">
      <w:pPr>
        <w:rPr>
          <w:rFonts w:ascii="Arial Narrow" w:hAnsi="Arial Narrow"/>
        </w:rPr>
      </w:pPr>
      <w:r w:rsidRPr="00F65CCC">
        <w:rPr>
          <w:rFonts w:ascii="Arial Narrow" w:hAnsi="Arial Narrow"/>
        </w:rPr>
        <w:t>U</w:t>
      </w:r>
    </w:p>
    <w:p w14:paraId="3A313513" w14:textId="0A41D148" w:rsidR="00704D6D" w:rsidRPr="007A6B55" w:rsidRDefault="00187A9E" w:rsidP="008E676C">
      <w:pPr>
        <w:rPr>
          <w:rFonts w:ascii="Arial Narrow" w:hAnsi="Arial Narrow"/>
        </w:rPr>
      </w:pPr>
      <w:r w:rsidRPr="007A6B55">
        <w:rPr>
          <w:rFonts w:ascii="Arial Narrow" w:hAnsi="Arial Narrow"/>
        </w:rPr>
        <w:t>–––––––––––––––––––––––––––––</w:t>
      </w:r>
    </w:p>
    <w:p w14:paraId="50E1F62A" w14:textId="4B302ECD" w:rsidR="00704D6D" w:rsidRDefault="00187A9E" w:rsidP="008E676C">
      <w:pPr>
        <w:rPr>
          <w:rFonts w:ascii="Arial Narrow" w:hAnsi="Arial Narrow"/>
        </w:rPr>
      </w:pPr>
      <w:r>
        <w:rPr>
          <w:rFonts w:ascii="Arial Narrow" w:hAnsi="Arial Narrow"/>
        </w:rPr>
        <w:t xml:space="preserve">         (navesti mjesto i datum)                                             </w:t>
      </w:r>
      <w:r w:rsidR="00704D6D" w:rsidRPr="00085A18">
        <w:rPr>
          <w:rFonts w:ascii="Arial Narrow" w:hAnsi="Arial Narrow"/>
        </w:rPr>
        <w:tab/>
      </w:r>
      <w:r w:rsidR="00704D6D" w:rsidRPr="00085A18">
        <w:rPr>
          <w:rFonts w:ascii="Arial Narrow" w:hAnsi="Arial Narrow"/>
        </w:rPr>
        <w:tab/>
      </w:r>
    </w:p>
    <w:p w14:paraId="25561A87" w14:textId="405670C3" w:rsidR="00187A9E" w:rsidRDefault="00187A9E" w:rsidP="008E676C">
      <w:pPr>
        <w:rPr>
          <w:rFonts w:ascii="Arial Narrow" w:hAnsi="Arial Narrow"/>
        </w:rPr>
      </w:pPr>
    </w:p>
    <w:p w14:paraId="12C851AE" w14:textId="20F54D8A" w:rsidR="00704D6D" w:rsidRPr="00326DD1" w:rsidRDefault="00704D6D" w:rsidP="008E676C">
      <w:pPr>
        <w:rPr>
          <w:rFonts w:ascii="Arial Narrow" w:hAnsi="Arial Narrow"/>
        </w:rPr>
      </w:pP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00FE2565" w:rsidRPr="00326DD1">
        <w:rPr>
          <w:rFonts w:ascii="Arial Narrow" w:hAnsi="Arial Narrow"/>
        </w:rPr>
        <w:t xml:space="preserve">        </w:t>
      </w:r>
      <w:r w:rsidR="00326DD1">
        <w:rPr>
          <w:rFonts w:ascii="Arial Narrow" w:hAnsi="Arial Narrow"/>
        </w:rPr>
        <w:t xml:space="preserve">         </w:t>
      </w:r>
      <w:r w:rsidR="00FE2565" w:rsidRPr="00326DD1">
        <w:rPr>
          <w:rFonts w:ascii="Arial Narrow" w:hAnsi="Arial Narrow"/>
        </w:rPr>
        <w:t xml:space="preserve"> </w:t>
      </w:r>
      <w:r w:rsidR="008534A3">
        <w:rPr>
          <w:rFonts w:ascii="Arial Narrow" w:hAnsi="Arial Narrow"/>
        </w:rPr>
        <w:t xml:space="preserve">    </w:t>
      </w:r>
      <w:r w:rsidR="00FE2565" w:rsidRPr="00326DD1">
        <w:rPr>
          <w:rFonts w:ascii="Arial Narrow" w:hAnsi="Arial Narrow"/>
        </w:rPr>
        <w:t xml:space="preserve"> </w:t>
      </w:r>
      <w:r w:rsidRPr="00326DD1">
        <w:rPr>
          <w:rFonts w:ascii="Arial Narrow" w:hAnsi="Arial Narrow"/>
        </w:rPr>
        <w:t>_</w:t>
      </w:r>
      <w:r w:rsidR="00326DD1">
        <w:rPr>
          <w:rFonts w:ascii="Arial Narrow" w:hAnsi="Arial Narrow"/>
        </w:rPr>
        <w:t>_________</w:t>
      </w:r>
      <w:r w:rsidRPr="00326DD1">
        <w:rPr>
          <w:rFonts w:ascii="Arial Narrow" w:hAnsi="Arial Narrow"/>
        </w:rPr>
        <w:t>________</w:t>
      </w:r>
    </w:p>
    <w:p w14:paraId="581C689B" w14:textId="0D3EAF17"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(odgovorna osoba – tiskano)</w:t>
      </w:r>
    </w:p>
    <w:p w14:paraId="38CFCA5D" w14:textId="77777777" w:rsidR="00704D6D" w:rsidRPr="00085A18" w:rsidRDefault="00704D6D" w:rsidP="008E676C">
      <w:pPr>
        <w:rPr>
          <w:rFonts w:ascii="Arial Narrow" w:hAnsi="Arial Narrow"/>
        </w:rPr>
      </w:pPr>
    </w:p>
    <w:p w14:paraId="2CAFA4A3" w14:textId="77777777" w:rsidR="00704D6D" w:rsidRPr="00085A18" w:rsidRDefault="00704D6D" w:rsidP="008E676C">
      <w:pPr>
        <w:rPr>
          <w:rFonts w:ascii="Arial Narrow" w:hAnsi="Arial Narrow"/>
        </w:rPr>
      </w:pPr>
    </w:p>
    <w:p w14:paraId="694BDD60" w14:textId="74B12C09"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_________________________________________</w:t>
      </w:r>
    </w:p>
    <w:p w14:paraId="54E5E643" w14:textId="35874228" w:rsidR="00704D6D" w:rsidRPr="00166D7E"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(pečat i potpis odgovorne osobe)</w:t>
      </w:r>
    </w:p>
    <w:sectPr w:rsidR="00704D6D" w:rsidRPr="00166D7E">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D301E" w14:textId="77777777" w:rsidR="0050294E" w:rsidRDefault="0050294E" w:rsidP="00DD1779">
      <w:r>
        <w:separator/>
      </w:r>
    </w:p>
  </w:endnote>
  <w:endnote w:type="continuationSeparator" w:id="0">
    <w:p w14:paraId="4ADAF1A2" w14:textId="77777777" w:rsidR="0050294E" w:rsidRDefault="0050294E"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355122"/>
      <w:docPartObj>
        <w:docPartGallery w:val="Page Numbers (Bottom of Page)"/>
        <w:docPartUnique/>
      </w:docPartObj>
    </w:sdtPr>
    <w:sdtEndPr>
      <w:rPr>
        <w:noProof/>
      </w:rPr>
    </w:sdtEndPr>
    <w:sdtContent>
      <w:p w14:paraId="05509E0D" w14:textId="41C988A2" w:rsidR="00846546" w:rsidRDefault="00846546">
        <w:pPr>
          <w:pStyle w:val="Footer"/>
          <w:jc w:val="right"/>
        </w:pPr>
        <w:r>
          <w:fldChar w:fldCharType="begin"/>
        </w:r>
        <w:r>
          <w:instrText xml:space="preserve"> PAGE   \* MERGEFORMAT </w:instrText>
        </w:r>
        <w:r>
          <w:fldChar w:fldCharType="separate"/>
        </w:r>
        <w:r w:rsidR="00B458ED">
          <w:rPr>
            <w:noProof/>
          </w:rPr>
          <w:t>10</w:t>
        </w:r>
        <w:r>
          <w:rPr>
            <w:noProof/>
          </w:rPr>
          <w:fldChar w:fldCharType="end"/>
        </w:r>
      </w:p>
    </w:sdtContent>
  </w:sdt>
  <w:p w14:paraId="4C3AB18A" w14:textId="77777777" w:rsidR="00846546" w:rsidRDefault="008465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FEF51" w14:textId="77777777" w:rsidR="0050294E" w:rsidRDefault="0050294E" w:rsidP="00DD1779">
      <w:r>
        <w:separator/>
      </w:r>
    </w:p>
  </w:footnote>
  <w:footnote w:type="continuationSeparator" w:id="0">
    <w:p w14:paraId="2EE34EF5" w14:textId="77777777" w:rsidR="0050294E" w:rsidRDefault="0050294E"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846546" w:rsidRPr="00206F20" w14:paraId="2EF4F657" w14:textId="77777777" w:rsidTr="001F593A">
      <w:trPr>
        <w:jc w:val="right"/>
      </w:trPr>
      <w:tc>
        <w:tcPr>
          <w:tcW w:w="1524" w:type="dxa"/>
          <w:shd w:val="clear" w:color="auto" w:fill="auto"/>
        </w:tcPr>
        <w:p w14:paraId="7EC38C94" w14:textId="77777777" w:rsidR="00846546" w:rsidRPr="00206F20" w:rsidRDefault="00846546"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846546" w:rsidRDefault="008465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B0D2F6C"/>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vo Dolić">
    <w15:presenceInfo w15:providerId="AD" w15:userId="S-1-5-21-1274013866-2999615686-439227460-47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D82"/>
    <w:rsid w:val="00000834"/>
    <w:rsid w:val="00002E4D"/>
    <w:rsid w:val="00003068"/>
    <w:rsid w:val="0000523C"/>
    <w:rsid w:val="00005510"/>
    <w:rsid w:val="00005AEC"/>
    <w:rsid w:val="00006C90"/>
    <w:rsid w:val="00015CF1"/>
    <w:rsid w:val="0002210F"/>
    <w:rsid w:val="00027550"/>
    <w:rsid w:val="0004135F"/>
    <w:rsid w:val="00050398"/>
    <w:rsid w:val="000548AE"/>
    <w:rsid w:val="00064EB5"/>
    <w:rsid w:val="00067477"/>
    <w:rsid w:val="000779A9"/>
    <w:rsid w:val="00085A18"/>
    <w:rsid w:val="00085BF2"/>
    <w:rsid w:val="00086A6E"/>
    <w:rsid w:val="0008729E"/>
    <w:rsid w:val="00093C95"/>
    <w:rsid w:val="00094D5F"/>
    <w:rsid w:val="000959F2"/>
    <w:rsid w:val="00096C9F"/>
    <w:rsid w:val="000B49E7"/>
    <w:rsid w:val="000B6970"/>
    <w:rsid w:val="000C0A55"/>
    <w:rsid w:val="000C313F"/>
    <w:rsid w:val="000C6DB6"/>
    <w:rsid w:val="000D67A7"/>
    <w:rsid w:val="000E357B"/>
    <w:rsid w:val="000E4F81"/>
    <w:rsid w:val="000E6E0B"/>
    <w:rsid w:val="000E768B"/>
    <w:rsid w:val="000F5030"/>
    <w:rsid w:val="000F6A4C"/>
    <w:rsid w:val="001028E7"/>
    <w:rsid w:val="0010601C"/>
    <w:rsid w:val="001060C3"/>
    <w:rsid w:val="001148D2"/>
    <w:rsid w:val="00122CFB"/>
    <w:rsid w:val="001352ED"/>
    <w:rsid w:val="00136AAD"/>
    <w:rsid w:val="00142A22"/>
    <w:rsid w:val="001435E8"/>
    <w:rsid w:val="0015654A"/>
    <w:rsid w:val="001574A7"/>
    <w:rsid w:val="0015765B"/>
    <w:rsid w:val="00161BBE"/>
    <w:rsid w:val="00163802"/>
    <w:rsid w:val="00163C30"/>
    <w:rsid w:val="001659A5"/>
    <w:rsid w:val="00165B05"/>
    <w:rsid w:val="00166D7E"/>
    <w:rsid w:val="00173BCA"/>
    <w:rsid w:val="001776F5"/>
    <w:rsid w:val="00185729"/>
    <w:rsid w:val="001863B1"/>
    <w:rsid w:val="00187A9E"/>
    <w:rsid w:val="00190678"/>
    <w:rsid w:val="001916E0"/>
    <w:rsid w:val="001955B1"/>
    <w:rsid w:val="001A2463"/>
    <w:rsid w:val="001A3973"/>
    <w:rsid w:val="001A45D6"/>
    <w:rsid w:val="001A697C"/>
    <w:rsid w:val="001A7D51"/>
    <w:rsid w:val="001B065D"/>
    <w:rsid w:val="001B0672"/>
    <w:rsid w:val="001B4CF8"/>
    <w:rsid w:val="001B59A8"/>
    <w:rsid w:val="001C3703"/>
    <w:rsid w:val="001C77E4"/>
    <w:rsid w:val="001C7D7D"/>
    <w:rsid w:val="001D09EE"/>
    <w:rsid w:val="001D1358"/>
    <w:rsid w:val="001D136B"/>
    <w:rsid w:val="001E31DD"/>
    <w:rsid w:val="001F144A"/>
    <w:rsid w:val="001F3188"/>
    <w:rsid w:val="001F593A"/>
    <w:rsid w:val="0020226A"/>
    <w:rsid w:val="0020590B"/>
    <w:rsid w:val="00207DAE"/>
    <w:rsid w:val="00241E2E"/>
    <w:rsid w:val="00241ECE"/>
    <w:rsid w:val="00242170"/>
    <w:rsid w:val="00243719"/>
    <w:rsid w:val="00255D79"/>
    <w:rsid w:val="00282035"/>
    <w:rsid w:val="00292A77"/>
    <w:rsid w:val="002A0E26"/>
    <w:rsid w:val="002A15BF"/>
    <w:rsid w:val="002A4208"/>
    <w:rsid w:val="002B373F"/>
    <w:rsid w:val="002B68B8"/>
    <w:rsid w:val="002B7421"/>
    <w:rsid w:val="002D3AA0"/>
    <w:rsid w:val="002D5067"/>
    <w:rsid w:val="002E2EE4"/>
    <w:rsid w:val="002E6129"/>
    <w:rsid w:val="002E7736"/>
    <w:rsid w:val="002F04E9"/>
    <w:rsid w:val="002F22D8"/>
    <w:rsid w:val="002F2DBA"/>
    <w:rsid w:val="002F38AD"/>
    <w:rsid w:val="003006CB"/>
    <w:rsid w:val="00300885"/>
    <w:rsid w:val="00301239"/>
    <w:rsid w:val="00304121"/>
    <w:rsid w:val="00305C4F"/>
    <w:rsid w:val="00305D1D"/>
    <w:rsid w:val="00306C90"/>
    <w:rsid w:val="00306E19"/>
    <w:rsid w:val="0031557D"/>
    <w:rsid w:val="00320DCA"/>
    <w:rsid w:val="00326759"/>
    <w:rsid w:val="00326DD1"/>
    <w:rsid w:val="003313CC"/>
    <w:rsid w:val="003332E6"/>
    <w:rsid w:val="00335208"/>
    <w:rsid w:val="003355DA"/>
    <w:rsid w:val="003454F6"/>
    <w:rsid w:val="003533EB"/>
    <w:rsid w:val="00353B86"/>
    <w:rsid w:val="00354679"/>
    <w:rsid w:val="00356E52"/>
    <w:rsid w:val="003574C6"/>
    <w:rsid w:val="003706A8"/>
    <w:rsid w:val="00373695"/>
    <w:rsid w:val="00373C22"/>
    <w:rsid w:val="003752F2"/>
    <w:rsid w:val="003775D8"/>
    <w:rsid w:val="00384DB8"/>
    <w:rsid w:val="003911AB"/>
    <w:rsid w:val="003934DC"/>
    <w:rsid w:val="00394D3D"/>
    <w:rsid w:val="003959C0"/>
    <w:rsid w:val="003A6097"/>
    <w:rsid w:val="003B468E"/>
    <w:rsid w:val="003B6F42"/>
    <w:rsid w:val="003C0961"/>
    <w:rsid w:val="003C0D4D"/>
    <w:rsid w:val="003C26FA"/>
    <w:rsid w:val="003C2842"/>
    <w:rsid w:val="003C2DEA"/>
    <w:rsid w:val="003D08F6"/>
    <w:rsid w:val="003D66AA"/>
    <w:rsid w:val="003D747A"/>
    <w:rsid w:val="003F6369"/>
    <w:rsid w:val="00401EA0"/>
    <w:rsid w:val="0040388C"/>
    <w:rsid w:val="004046AD"/>
    <w:rsid w:val="004050C7"/>
    <w:rsid w:val="00407DAF"/>
    <w:rsid w:val="00407EA8"/>
    <w:rsid w:val="004140C1"/>
    <w:rsid w:val="004223B2"/>
    <w:rsid w:val="004255EB"/>
    <w:rsid w:val="00425DE7"/>
    <w:rsid w:val="0043147B"/>
    <w:rsid w:val="00431ED9"/>
    <w:rsid w:val="00437073"/>
    <w:rsid w:val="00440EE7"/>
    <w:rsid w:val="004466A1"/>
    <w:rsid w:val="0045289C"/>
    <w:rsid w:val="00461159"/>
    <w:rsid w:val="004636CA"/>
    <w:rsid w:val="00476FF0"/>
    <w:rsid w:val="004778BB"/>
    <w:rsid w:val="00477989"/>
    <w:rsid w:val="00481D7B"/>
    <w:rsid w:val="0048320C"/>
    <w:rsid w:val="00485CE3"/>
    <w:rsid w:val="004944F8"/>
    <w:rsid w:val="004A051A"/>
    <w:rsid w:val="004A6D21"/>
    <w:rsid w:val="004B1A59"/>
    <w:rsid w:val="004B26A9"/>
    <w:rsid w:val="004B52C3"/>
    <w:rsid w:val="004B7A3E"/>
    <w:rsid w:val="004C2A15"/>
    <w:rsid w:val="004C6F99"/>
    <w:rsid w:val="004D6A08"/>
    <w:rsid w:val="004E34A6"/>
    <w:rsid w:val="004F2765"/>
    <w:rsid w:val="0050294E"/>
    <w:rsid w:val="0051480A"/>
    <w:rsid w:val="00515CF1"/>
    <w:rsid w:val="00530AC8"/>
    <w:rsid w:val="00531899"/>
    <w:rsid w:val="005370BC"/>
    <w:rsid w:val="00537A8A"/>
    <w:rsid w:val="0054024A"/>
    <w:rsid w:val="005429BD"/>
    <w:rsid w:val="00546C6E"/>
    <w:rsid w:val="00572614"/>
    <w:rsid w:val="00572DA3"/>
    <w:rsid w:val="0057534E"/>
    <w:rsid w:val="00575DFE"/>
    <w:rsid w:val="00576D82"/>
    <w:rsid w:val="00582FBC"/>
    <w:rsid w:val="0058356E"/>
    <w:rsid w:val="005879A8"/>
    <w:rsid w:val="0059000B"/>
    <w:rsid w:val="005A0A4B"/>
    <w:rsid w:val="005A14AE"/>
    <w:rsid w:val="005A471F"/>
    <w:rsid w:val="005B2A6F"/>
    <w:rsid w:val="005D2A36"/>
    <w:rsid w:val="005D5E63"/>
    <w:rsid w:val="005E0CF6"/>
    <w:rsid w:val="005E119E"/>
    <w:rsid w:val="005E2322"/>
    <w:rsid w:val="005E6C53"/>
    <w:rsid w:val="005F1E32"/>
    <w:rsid w:val="00600D28"/>
    <w:rsid w:val="00605589"/>
    <w:rsid w:val="00615D52"/>
    <w:rsid w:val="00624DF2"/>
    <w:rsid w:val="006348BB"/>
    <w:rsid w:val="00635F2D"/>
    <w:rsid w:val="00643091"/>
    <w:rsid w:val="00643FEC"/>
    <w:rsid w:val="00646107"/>
    <w:rsid w:val="00647E44"/>
    <w:rsid w:val="0065305E"/>
    <w:rsid w:val="00656879"/>
    <w:rsid w:val="006623BB"/>
    <w:rsid w:val="006634C0"/>
    <w:rsid w:val="006668BE"/>
    <w:rsid w:val="00667927"/>
    <w:rsid w:val="006766F7"/>
    <w:rsid w:val="006807F5"/>
    <w:rsid w:val="00681188"/>
    <w:rsid w:val="0068718C"/>
    <w:rsid w:val="00693076"/>
    <w:rsid w:val="006A08FA"/>
    <w:rsid w:val="006A15B8"/>
    <w:rsid w:val="006A2E5D"/>
    <w:rsid w:val="006B03BF"/>
    <w:rsid w:val="006B475C"/>
    <w:rsid w:val="006B5935"/>
    <w:rsid w:val="006C1973"/>
    <w:rsid w:val="006C4C20"/>
    <w:rsid w:val="006C50C4"/>
    <w:rsid w:val="006C635C"/>
    <w:rsid w:val="006D4E33"/>
    <w:rsid w:val="006E0886"/>
    <w:rsid w:val="006E1F6F"/>
    <w:rsid w:val="006E26E5"/>
    <w:rsid w:val="006E3F6C"/>
    <w:rsid w:val="006F094B"/>
    <w:rsid w:val="006F1BD1"/>
    <w:rsid w:val="006F271C"/>
    <w:rsid w:val="006F290D"/>
    <w:rsid w:val="006F4037"/>
    <w:rsid w:val="006F41F2"/>
    <w:rsid w:val="006F586A"/>
    <w:rsid w:val="00702DB8"/>
    <w:rsid w:val="00704D6D"/>
    <w:rsid w:val="00710160"/>
    <w:rsid w:val="00715427"/>
    <w:rsid w:val="00725B4E"/>
    <w:rsid w:val="00727A85"/>
    <w:rsid w:val="00732110"/>
    <w:rsid w:val="0073297B"/>
    <w:rsid w:val="00736993"/>
    <w:rsid w:val="007376C0"/>
    <w:rsid w:val="00741F72"/>
    <w:rsid w:val="007458D0"/>
    <w:rsid w:val="007516A9"/>
    <w:rsid w:val="0075450F"/>
    <w:rsid w:val="00760A85"/>
    <w:rsid w:val="00782A1F"/>
    <w:rsid w:val="0079078C"/>
    <w:rsid w:val="0079142E"/>
    <w:rsid w:val="007A59C6"/>
    <w:rsid w:val="007A6B55"/>
    <w:rsid w:val="007A740A"/>
    <w:rsid w:val="007B0FA0"/>
    <w:rsid w:val="007B1082"/>
    <w:rsid w:val="007B1C88"/>
    <w:rsid w:val="007B6D5E"/>
    <w:rsid w:val="007C7849"/>
    <w:rsid w:val="007D076D"/>
    <w:rsid w:val="007D5624"/>
    <w:rsid w:val="007E0061"/>
    <w:rsid w:val="007E4F02"/>
    <w:rsid w:val="007F1BF1"/>
    <w:rsid w:val="007F1EA1"/>
    <w:rsid w:val="007F3653"/>
    <w:rsid w:val="00801168"/>
    <w:rsid w:val="00801EF0"/>
    <w:rsid w:val="00807024"/>
    <w:rsid w:val="008208DB"/>
    <w:rsid w:val="00831BC3"/>
    <w:rsid w:val="00837C54"/>
    <w:rsid w:val="00845979"/>
    <w:rsid w:val="00846546"/>
    <w:rsid w:val="00847826"/>
    <w:rsid w:val="008507CD"/>
    <w:rsid w:val="00850819"/>
    <w:rsid w:val="00850893"/>
    <w:rsid w:val="008534A3"/>
    <w:rsid w:val="00853568"/>
    <w:rsid w:val="00855E30"/>
    <w:rsid w:val="0085651E"/>
    <w:rsid w:val="0085664D"/>
    <w:rsid w:val="0086005B"/>
    <w:rsid w:val="00860960"/>
    <w:rsid w:val="00876EDF"/>
    <w:rsid w:val="008806B8"/>
    <w:rsid w:val="00884C7E"/>
    <w:rsid w:val="00887D9A"/>
    <w:rsid w:val="00891A7B"/>
    <w:rsid w:val="008A60F5"/>
    <w:rsid w:val="008A626B"/>
    <w:rsid w:val="008A74ED"/>
    <w:rsid w:val="008B323E"/>
    <w:rsid w:val="008B6327"/>
    <w:rsid w:val="008C2E0F"/>
    <w:rsid w:val="008C3987"/>
    <w:rsid w:val="008D74F8"/>
    <w:rsid w:val="008E2BA5"/>
    <w:rsid w:val="008E5D9D"/>
    <w:rsid w:val="008E5DB6"/>
    <w:rsid w:val="008E675F"/>
    <w:rsid w:val="008E676C"/>
    <w:rsid w:val="008F0520"/>
    <w:rsid w:val="008F0D6A"/>
    <w:rsid w:val="008F78D7"/>
    <w:rsid w:val="00907DFC"/>
    <w:rsid w:val="009116E4"/>
    <w:rsid w:val="00914AEC"/>
    <w:rsid w:val="009154CA"/>
    <w:rsid w:val="00915900"/>
    <w:rsid w:val="0092365B"/>
    <w:rsid w:val="009270D1"/>
    <w:rsid w:val="00941A9A"/>
    <w:rsid w:val="00947860"/>
    <w:rsid w:val="00947B42"/>
    <w:rsid w:val="00956FB8"/>
    <w:rsid w:val="00964073"/>
    <w:rsid w:val="009661FE"/>
    <w:rsid w:val="00970A20"/>
    <w:rsid w:val="00971434"/>
    <w:rsid w:val="00977C1D"/>
    <w:rsid w:val="009817BF"/>
    <w:rsid w:val="00990A20"/>
    <w:rsid w:val="00993642"/>
    <w:rsid w:val="00993C40"/>
    <w:rsid w:val="009A0770"/>
    <w:rsid w:val="009A079B"/>
    <w:rsid w:val="009A36A3"/>
    <w:rsid w:val="009A3DBC"/>
    <w:rsid w:val="009B0577"/>
    <w:rsid w:val="009B0DCA"/>
    <w:rsid w:val="009B59E9"/>
    <w:rsid w:val="009C187A"/>
    <w:rsid w:val="009C250D"/>
    <w:rsid w:val="009C2BD7"/>
    <w:rsid w:val="009C56ED"/>
    <w:rsid w:val="009D69F7"/>
    <w:rsid w:val="009E2BEB"/>
    <w:rsid w:val="009F2DDD"/>
    <w:rsid w:val="00A04DD6"/>
    <w:rsid w:val="00A04F20"/>
    <w:rsid w:val="00A06AC1"/>
    <w:rsid w:val="00A11766"/>
    <w:rsid w:val="00A11B10"/>
    <w:rsid w:val="00A16D3A"/>
    <w:rsid w:val="00A216FF"/>
    <w:rsid w:val="00A23AB1"/>
    <w:rsid w:val="00A32623"/>
    <w:rsid w:val="00A41A60"/>
    <w:rsid w:val="00A43D2C"/>
    <w:rsid w:val="00A475DC"/>
    <w:rsid w:val="00A53AC1"/>
    <w:rsid w:val="00A54F29"/>
    <w:rsid w:val="00A60C09"/>
    <w:rsid w:val="00A6487A"/>
    <w:rsid w:val="00A6566E"/>
    <w:rsid w:val="00A65CF3"/>
    <w:rsid w:val="00A66128"/>
    <w:rsid w:val="00A70569"/>
    <w:rsid w:val="00A71C0D"/>
    <w:rsid w:val="00A71F7A"/>
    <w:rsid w:val="00A72FD6"/>
    <w:rsid w:val="00A7327B"/>
    <w:rsid w:val="00A77181"/>
    <w:rsid w:val="00A85663"/>
    <w:rsid w:val="00A8645E"/>
    <w:rsid w:val="00A871CA"/>
    <w:rsid w:val="00A94AF8"/>
    <w:rsid w:val="00A94E59"/>
    <w:rsid w:val="00A967DA"/>
    <w:rsid w:val="00A9727A"/>
    <w:rsid w:val="00AA794E"/>
    <w:rsid w:val="00AB065E"/>
    <w:rsid w:val="00AB5165"/>
    <w:rsid w:val="00AC08C2"/>
    <w:rsid w:val="00AC27E1"/>
    <w:rsid w:val="00AC4CF6"/>
    <w:rsid w:val="00AC756D"/>
    <w:rsid w:val="00AC7FC1"/>
    <w:rsid w:val="00AD13E4"/>
    <w:rsid w:val="00AD1933"/>
    <w:rsid w:val="00AD61E1"/>
    <w:rsid w:val="00AD670D"/>
    <w:rsid w:val="00AE173B"/>
    <w:rsid w:val="00AE7260"/>
    <w:rsid w:val="00AE7370"/>
    <w:rsid w:val="00AF12AB"/>
    <w:rsid w:val="00AF3E5B"/>
    <w:rsid w:val="00AF6F67"/>
    <w:rsid w:val="00B073FF"/>
    <w:rsid w:val="00B11CA5"/>
    <w:rsid w:val="00B13CB4"/>
    <w:rsid w:val="00B13EAF"/>
    <w:rsid w:val="00B23B91"/>
    <w:rsid w:val="00B25989"/>
    <w:rsid w:val="00B35104"/>
    <w:rsid w:val="00B36750"/>
    <w:rsid w:val="00B36AA8"/>
    <w:rsid w:val="00B37EC6"/>
    <w:rsid w:val="00B458ED"/>
    <w:rsid w:val="00B46D65"/>
    <w:rsid w:val="00B47BBA"/>
    <w:rsid w:val="00B530FC"/>
    <w:rsid w:val="00B5357A"/>
    <w:rsid w:val="00B549E3"/>
    <w:rsid w:val="00B563CF"/>
    <w:rsid w:val="00B67191"/>
    <w:rsid w:val="00B7127E"/>
    <w:rsid w:val="00B74286"/>
    <w:rsid w:val="00B74401"/>
    <w:rsid w:val="00B76CA2"/>
    <w:rsid w:val="00B82E60"/>
    <w:rsid w:val="00B8591F"/>
    <w:rsid w:val="00B94991"/>
    <w:rsid w:val="00BA145E"/>
    <w:rsid w:val="00BC3E18"/>
    <w:rsid w:val="00BC671A"/>
    <w:rsid w:val="00BD159B"/>
    <w:rsid w:val="00BD1AF7"/>
    <w:rsid w:val="00BD48B1"/>
    <w:rsid w:val="00BD77DF"/>
    <w:rsid w:val="00BD7A31"/>
    <w:rsid w:val="00BE247F"/>
    <w:rsid w:val="00BE5DE9"/>
    <w:rsid w:val="00BE6512"/>
    <w:rsid w:val="00BE7221"/>
    <w:rsid w:val="00BE7E5A"/>
    <w:rsid w:val="00BF503F"/>
    <w:rsid w:val="00BF61A6"/>
    <w:rsid w:val="00C0254A"/>
    <w:rsid w:val="00C03EA5"/>
    <w:rsid w:val="00C05CC3"/>
    <w:rsid w:val="00C1378B"/>
    <w:rsid w:val="00C22EB7"/>
    <w:rsid w:val="00C31F16"/>
    <w:rsid w:val="00C377C2"/>
    <w:rsid w:val="00C41A04"/>
    <w:rsid w:val="00C53AFD"/>
    <w:rsid w:val="00C57077"/>
    <w:rsid w:val="00C614AD"/>
    <w:rsid w:val="00C717A5"/>
    <w:rsid w:val="00C740BA"/>
    <w:rsid w:val="00C77A92"/>
    <w:rsid w:val="00C82DA3"/>
    <w:rsid w:val="00C90968"/>
    <w:rsid w:val="00C910CC"/>
    <w:rsid w:val="00C9236A"/>
    <w:rsid w:val="00C931A1"/>
    <w:rsid w:val="00C96618"/>
    <w:rsid w:val="00CA584D"/>
    <w:rsid w:val="00CA7530"/>
    <w:rsid w:val="00CD19EB"/>
    <w:rsid w:val="00CD42EA"/>
    <w:rsid w:val="00CD4771"/>
    <w:rsid w:val="00CE0FCD"/>
    <w:rsid w:val="00CF69F7"/>
    <w:rsid w:val="00D10536"/>
    <w:rsid w:val="00D12226"/>
    <w:rsid w:val="00D12F3B"/>
    <w:rsid w:val="00D14682"/>
    <w:rsid w:val="00D148AC"/>
    <w:rsid w:val="00D22742"/>
    <w:rsid w:val="00D34C71"/>
    <w:rsid w:val="00D403F4"/>
    <w:rsid w:val="00D404C1"/>
    <w:rsid w:val="00D418B8"/>
    <w:rsid w:val="00D4368E"/>
    <w:rsid w:val="00D5335B"/>
    <w:rsid w:val="00D55EB6"/>
    <w:rsid w:val="00D619CE"/>
    <w:rsid w:val="00D6214B"/>
    <w:rsid w:val="00D67307"/>
    <w:rsid w:val="00D67FA7"/>
    <w:rsid w:val="00D71B27"/>
    <w:rsid w:val="00D7261E"/>
    <w:rsid w:val="00D82AF2"/>
    <w:rsid w:val="00D82BDE"/>
    <w:rsid w:val="00D82EF9"/>
    <w:rsid w:val="00D840E8"/>
    <w:rsid w:val="00D91BF3"/>
    <w:rsid w:val="00D935ED"/>
    <w:rsid w:val="00D93B8A"/>
    <w:rsid w:val="00D94718"/>
    <w:rsid w:val="00D952FB"/>
    <w:rsid w:val="00D97834"/>
    <w:rsid w:val="00DA2163"/>
    <w:rsid w:val="00DA3DE8"/>
    <w:rsid w:val="00DA5CDC"/>
    <w:rsid w:val="00DB10AF"/>
    <w:rsid w:val="00DB3EA8"/>
    <w:rsid w:val="00DC1D94"/>
    <w:rsid w:val="00DC7285"/>
    <w:rsid w:val="00DC7B0E"/>
    <w:rsid w:val="00DD044D"/>
    <w:rsid w:val="00DD1779"/>
    <w:rsid w:val="00DD2613"/>
    <w:rsid w:val="00DD2A1E"/>
    <w:rsid w:val="00DD562B"/>
    <w:rsid w:val="00DD7B4A"/>
    <w:rsid w:val="00DD7B68"/>
    <w:rsid w:val="00DD7EE6"/>
    <w:rsid w:val="00DE49C3"/>
    <w:rsid w:val="00DE4E7D"/>
    <w:rsid w:val="00DF2475"/>
    <w:rsid w:val="00DF35EC"/>
    <w:rsid w:val="00DF520B"/>
    <w:rsid w:val="00E02E59"/>
    <w:rsid w:val="00E061D0"/>
    <w:rsid w:val="00E12021"/>
    <w:rsid w:val="00E13FFD"/>
    <w:rsid w:val="00E144D4"/>
    <w:rsid w:val="00E16A32"/>
    <w:rsid w:val="00E17D9A"/>
    <w:rsid w:val="00E26ACF"/>
    <w:rsid w:val="00E30CA6"/>
    <w:rsid w:val="00E34237"/>
    <w:rsid w:val="00E344DD"/>
    <w:rsid w:val="00E37AFC"/>
    <w:rsid w:val="00E446FC"/>
    <w:rsid w:val="00E57869"/>
    <w:rsid w:val="00E57AEC"/>
    <w:rsid w:val="00E57B30"/>
    <w:rsid w:val="00E6339B"/>
    <w:rsid w:val="00E67F4D"/>
    <w:rsid w:val="00E72F10"/>
    <w:rsid w:val="00E74078"/>
    <w:rsid w:val="00E806CD"/>
    <w:rsid w:val="00E92399"/>
    <w:rsid w:val="00E9307C"/>
    <w:rsid w:val="00E93648"/>
    <w:rsid w:val="00E93A7B"/>
    <w:rsid w:val="00EA26F7"/>
    <w:rsid w:val="00EA3092"/>
    <w:rsid w:val="00EA3F62"/>
    <w:rsid w:val="00EA6A80"/>
    <w:rsid w:val="00EB6C3F"/>
    <w:rsid w:val="00EC1EA9"/>
    <w:rsid w:val="00EC5423"/>
    <w:rsid w:val="00EC5662"/>
    <w:rsid w:val="00EC6B60"/>
    <w:rsid w:val="00ED1B91"/>
    <w:rsid w:val="00ED4DBF"/>
    <w:rsid w:val="00EE31E2"/>
    <w:rsid w:val="00EF074D"/>
    <w:rsid w:val="00EF3F19"/>
    <w:rsid w:val="00EF681E"/>
    <w:rsid w:val="00EF6B10"/>
    <w:rsid w:val="00EF77C3"/>
    <w:rsid w:val="00F02027"/>
    <w:rsid w:val="00F02590"/>
    <w:rsid w:val="00F02F3B"/>
    <w:rsid w:val="00F14BDF"/>
    <w:rsid w:val="00F150B4"/>
    <w:rsid w:val="00F17102"/>
    <w:rsid w:val="00F3136D"/>
    <w:rsid w:val="00F4253E"/>
    <w:rsid w:val="00F44437"/>
    <w:rsid w:val="00F503B4"/>
    <w:rsid w:val="00F53798"/>
    <w:rsid w:val="00F53B83"/>
    <w:rsid w:val="00F543EF"/>
    <w:rsid w:val="00F65CCC"/>
    <w:rsid w:val="00F77F6E"/>
    <w:rsid w:val="00F80B43"/>
    <w:rsid w:val="00F843CA"/>
    <w:rsid w:val="00F9001A"/>
    <w:rsid w:val="00F911C5"/>
    <w:rsid w:val="00F928A2"/>
    <w:rsid w:val="00F92E89"/>
    <w:rsid w:val="00FA1BD1"/>
    <w:rsid w:val="00FA6915"/>
    <w:rsid w:val="00FA6B7B"/>
    <w:rsid w:val="00FA76D1"/>
    <w:rsid w:val="00FB15AE"/>
    <w:rsid w:val="00FB5BF5"/>
    <w:rsid w:val="00FC4D53"/>
    <w:rsid w:val="00FC612B"/>
    <w:rsid w:val="00FC7766"/>
    <w:rsid w:val="00FD0C70"/>
    <w:rsid w:val="00FD0E18"/>
    <w:rsid w:val="00FD670E"/>
    <w:rsid w:val="00FE000A"/>
    <w:rsid w:val="00FE1888"/>
    <w:rsid w:val="00FE2565"/>
    <w:rsid w:val="00FE613B"/>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6C53"/>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503B4"/>
    <w:pPr>
      <w:spacing w:after="120"/>
    </w:pPr>
  </w:style>
  <w:style w:type="character" w:customStyle="1" w:styleId="BodyTextChar">
    <w:name w:val="Body Text Char"/>
    <w:basedOn w:val="DefaultParagraphFont"/>
    <w:link w:val="BodyText"/>
    <w:rsid w:val="00F503B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648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87A"/>
    <w:rPr>
      <w:rFonts w:ascii="Segoe UI" w:eastAsia="Times New Roman" w:hAnsi="Segoe UI" w:cs="Segoe UI"/>
      <w:sz w:val="18"/>
      <w:szCs w:val="18"/>
      <w:lang w:eastAsia="ar-SA"/>
    </w:rPr>
  </w:style>
  <w:style w:type="table" w:styleId="TableGrid">
    <w:name w:val="Table Grid"/>
    <w:basedOn w:val="TableNormal"/>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ListParagraphChar">
    <w:name w:val="List Paragraph Char"/>
    <w:link w:val="ListParagraph"/>
    <w:locked/>
    <w:rsid w:val="00401EA0"/>
    <w:rPr>
      <w:rFonts w:ascii="Calibri" w:eastAsia="Calibri" w:hAnsi="Calibri" w:cs="Times New Roman"/>
      <w:lang w:val="de-DE"/>
    </w:rPr>
  </w:style>
  <w:style w:type="character" w:styleId="CommentReference">
    <w:name w:val="annotation reference"/>
    <w:basedOn w:val="DefaultParagraphFont"/>
    <w:uiPriority w:val="99"/>
    <w:semiHidden/>
    <w:unhideWhenUsed/>
    <w:rsid w:val="001776F5"/>
    <w:rPr>
      <w:sz w:val="16"/>
      <w:szCs w:val="16"/>
    </w:rPr>
  </w:style>
  <w:style w:type="paragraph" w:styleId="CommentText">
    <w:name w:val="annotation text"/>
    <w:basedOn w:val="Normal"/>
    <w:link w:val="CommentTextChar"/>
    <w:uiPriority w:val="99"/>
    <w:unhideWhenUsed/>
    <w:rsid w:val="001776F5"/>
    <w:rPr>
      <w:sz w:val="20"/>
      <w:szCs w:val="20"/>
    </w:rPr>
  </w:style>
  <w:style w:type="character" w:customStyle="1" w:styleId="CommentTextChar">
    <w:name w:val="Comment Text Char"/>
    <w:basedOn w:val="DefaultParagraphFont"/>
    <w:link w:val="CommentText"/>
    <w:uiPriority w:val="99"/>
    <w:rsid w:val="001776F5"/>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776F5"/>
    <w:rPr>
      <w:b/>
      <w:bCs/>
    </w:rPr>
  </w:style>
  <w:style w:type="character" w:customStyle="1" w:styleId="CommentSubjectChar">
    <w:name w:val="Comment Subject Char"/>
    <w:basedOn w:val="CommentTextChar"/>
    <w:link w:val="CommentSubject"/>
    <w:uiPriority w:val="99"/>
    <w:semiHidden/>
    <w:rsid w:val="001776F5"/>
    <w:rPr>
      <w:rFonts w:ascii="Times New Roman" w:eastAsia="Times New Roman" w:hAnsi="Times New Roman" w:cs="Times New Roman"/>
      <w:b/>
      <w:bCs/>
      <w:sz w:val="20"/>
      <w:szCs w:val="20"/>
      <w:lang w:eastAsia="ar-SA"/>
    </w:rPr>
  </w:style>
  <w:style w:type="paragraph" w:styleId="Header">
    <w:name w:val="header"/>
    <w:basedOn w:val="Normal"/>
    <w:link w:val="HeaderChar"/>
    <w:uiPriority w:val="99"/>
    <w:unhideWhenUsed/>
    <w:rsid w:val="00DD1779"/>
    <w:pPr>
      <w:tabs>
        <w:tab w:val="center" w:pos="4536"/>
        <w:tab w:val="right" w:pos="9072"/>
      </w:tabs>
    </w:pPr>
  </w:style>
  <w:style w:type="character" w:customStyle="1" w:styleId="HeaderChar">
    <w:name w:val="Header Char"/>
    <w:basedOn w:val="DefaultParagraphFont"/>
    <w:link w:val="Header"/>
    <w:uiPriority w:val="99"/>
    <w:rsid w:val="00DD177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D1779"/>
    <w:pPr>
      <w:tabs>
        <w:tab w:val="center" w:pos="4536"/>
        <w:tab w:val="right" w:pos="9072"/>
      </w:tabs>
    </w:pPr>
  </w:style>
  <w:style w:type="character" w:customStyle="1" w:styleId="FooterChar">
    <w:name w:val="Footer Char"/>
    <w:basedOn w:val="DefaultParagraphFont"/>
    <w:link w:val="Footer"/>
    <w:uiPriority w:val="99"/>
    <w:rsid w:val="00DD177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DefaultParagraphFont"/>
    <w:rsid w:val="004223B2"/>
  </w:style>
  <w:style w:type="paragraph" w:styleId="NoSpacing">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Heading2Char">
    <w:name w:val="Heading 2 Char"/>
    <w:basedOn w:val="DefaultParagraphFont"/>
    <w:link w:val="Heading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Heading4Char">
    <w:name w:val="Heading 4 Char"/>
    <w:basedOn w:val="DefaultParagraphFont"/>
    <w:link w:val="Heading4"/>
    <w:uiPriority w:val="9"/>
    <w:rsid w:val="00947860"/>
    <w:rPr>
      <w:rFonts w:asciiTheme="majorHAnsi" w:eastAsiaTheme="majorEastAsia" w:hAnsiTheme="majorHAnsi" w:cstheme="majorBidi"/>
      <w:i/>
      <w:iCs/>
      <w:color w:val="2E74B5" w:themeColor="accent1" w:themeShade="B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registri.uprava.h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6PXVCHXRUD45-1256446117-5724</_dlc_DocId>
    <_dlc_DocIdUrl xmlns="1096e588-875a-4e48-ba85-ea1554ece10c">
      <Url>http://sharepoint/snrl/ribarstvo/_layouts/15/DocIdRedir.aspx?ID=6PXVCHXRUD45-1256446117-5724</Url>
      <Description>6PXVCHXRUD45-1256446117-5724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DB06A-8A65-48D3-9477-79AE9FB6829E}">
  <ds:schemaRefs>
    <ds:schemaRef ds:uri="http://schemas.microsoft.com/sharepoint/v3/contenttype/forms"/>
  </ds:schemaRefs>
</ds:datastoreItem>
</file>

<file path=customXml/itemProps2.xml><?xml version="1.0" encoding="utf-8"?>
<ds:datastoreItem xmlns:ds="http://schemas.openxmlformats.org/officeDocument/2006/customXml" ds:itemID="{256B6D2E-F2DE-43DD-A246-5720673E3BE4}">
  <ds:schemaRefs>
    <ds:schemaRef ds:uri="http://schemas.microsoft.com/office/2006/metadata/properties"/>
    <ds:schemaRef ds:uri="http://schemas.microsoft.com/office/infopath/2007/PartnerControls"/>
    <ds:schemaRef ds:uri="1096e588-875a-4e48-ba85-ea1554ece10c"/>
  </ds:schemaRefs>
</ds:datastoreItem>
</file>

<file path=customXml/itemProps3.xml><?xml version="1.0" encoding="utf-8"?>
<ds:datastoreItem xmlns:ds="http://schemas.openxmlformats.org/officeDocument/2006/customXml" ds:itemID="{7A76F126-BB70-43D8-97E5-4ABF55A33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FEC348-92EC-4CAC-B9A6-4D7F2D5872A7}">
  <ds:schemaRefs>
    <ds:schemaRef ds:uri="http://schemas.microsoft.com/sharepoint/events"/>
  </ds:schemaRefs>
</ds:datastoreItem>
</file>

<file path=customXml/itemProps5.xml><?xml version="1.0" encoding="utf-8"?>
<ds:datastoreItem xmlns:ds="http://schemas.openxmlformats.org/officeDocument/2006/customXml" ds:itemID="{7B341A7F-A37E-4261-8D0D-5B1E7097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3186</Words>
  <Characters>18163</Characters>
  <Application>Microsoft Office Word</Application>
  <DocSecurity>0</DocSecurity>
  <Lines>151</Lines>
  <Paragraphs>42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21307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Ivo Dolić</cp:lastModifiedBy>
  <cp:revision>18</cp:revision>
  <cp:lastPrinted>2017-12-06T12:00:00Z</cp:lastPrinted>
  <dcterms:created xsi:type="dcterms:W3CDTF">2018-10-19T12:27:00Z</dcterms:created>
  <dcterms:modified xsi:type="dcterms:W3CDTF">2023-02-17T10:36:00Z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088154ff-abf7-4c8e-ba2f-b0d7167daa35</vt:lpwstr>
  </property>
  <property fmtid="{D5CDD505-2E9C-101B-9397-08002B2CF9AE}" pid="3" name="ContentTypeId">
    <vt:lpwstr>0x0101006E4091C944F0344E8931861914CF7418</vt:lpwstr>
  </property>
</Properties>
</file>