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A681C3" w14:textId="77777777" w:rsidR="006D1FBD" w:rsidRPr="006D1FBD" w:rsidRDefault="006D1FBD" w:rsidP="006D1FBD">
      <w:pPr>
        <w:spacing w:after="0" w:line="240" w:lineRule="auto"/>
        <w:rPr>
          <w:rFonts w:ascii="Times New Roman" w:hAnsi="Times New Roman"/>
          <w:b/>
          <w:sz w:val="24"/>
          <w:szCs w:val="24"/>
        </w:rPr>
      </w:pPr>
      <w:r>
        <w:rPr>
          <w:rFonts w:ascii="Times New Roman" w:hAnsi="Times New Roman"/>
          <w:b/>
          <w:sz w:val="24"/>
          <w:szCs w:val="24"/>
        </w:rPr>
        <w:t xml:space="preserve">Dodatak </w:t>
      </w:r>
      <w:r w:rsidR="003F7C94">
        <w:rPr>
          <w:rFonts w:ascii="Times New Roman" w:hAnsi="Times New Roman"/>
          <w:b/>
          <w:sz w:val="24"/>
          <w:szCs w:val="24"/>
        </w:rPr>
        <w:t>5</w:t>
      </w:r>
      <w:r w:rsidRPr="006D1FBD">
        <w:rPr>
          <w:rFonts w:ascii="Times New Roman" w:hAnsi="Times New Roman"/>
          <w:b/>
          <w:sz w:val="24"/>
          <w:szCs w:val="24"/>
        </w:rPr>
        <w:t>. Razrada strateškog razvojnog cilja 3, s pripadajućim mjerama, TO, indikatorima i uvjetima implementacije</w:t>
      </w:r>
      <w:r w:rsidR="00BF4273">
        <w:rPr>
          <w:rStyle w:val="FootnoteReference"/>
          <w:rFonts w:ascii="Times New Roman" w:hAnsi="Times New Roman"/>
          <w:b/>
          <w:sz w:val="24"/>
          <w:szCs w:val="24"/>
        </w:rPr>
        <w:footnoteReference w:id="1"/>
      </w:r>
    </w:p>
    <w:p w14:paraId="1FCCE08C" w14:textId="77777777" w:rsidR="006D1FBD" w:rsidRPr="006D1FBD" w:rsidRDefault="006D1FBD" w:rsidP="006D1FBD">
      <w:pPr>
        <w:spacing w:after="0" w:line="240" w:lineRule="auto"/>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73"/>
        <w:gridCol w:w="1903"/>
        <w:gridCol w:w="571"/>
        <w:gridCol w:w="786"/>
        <w:gridCol w:w="386"/>
        <w:gridCol w:w="1057"/>
        <w:gridCol w:w="53"/>
        <w:gridCol w:w="807"/>
        <w:gridCol w:w="710"/>
        <w:gridCol w:w="836"/>
        <w:gridCol w:w="228"/>
        <w:gridCol w:w="410"/>
        <w:gridCol w:w="343"/>
        <w:gridCol w:w="696"/>
        <w:gridCol w:w="312"/>
        <w:gridCol w:w="2399"/>
      </w:tblGrid>
      <w:tr w:rsidR="006D1FBD" w:rsidRPr="006D1FBD" w14:paraId="2AA0910B" w14:textId="77777777" w:rsidTr="008362B5">
        <w:tc>
          <w:tcPr>
            <w:tcW w:w="2786" w:type="dxa"/>
            <w:gridSpan w:val="2"/>
            <w:shd w:val="clear" w:color="auto" w:fill="C9C9C9"/>
          </w:tcPr>
          <w:p w14:paraId="11CF1202" w14:textId="77777777" w:rsidR="006D1FBD" w:rsidRPr="006D1FBD" w:rsidRDefault="006D1FBD" w:rsidP="006D1FBD">
            <w:pPr>
              <w:spacing w:after="0" w:line="240" w:lineRule="auto"/>
              <w:rPr>
                <w:rFonts w:ascii="Times New Roman" w:hAnsi="Times New Roman"/>
                <w:b/>
                <w:sz w:val="24"/>
                <w:szCs w:val="24"/>
              </w:rPr>
            </w:pPr>
            <w:r w:rsidRPr="006D1FBD">
              <w:rPr>
                <w:rFonts w:ascii="Times New Roman" w:hAnsi="Times New Roman"/>
                <w:b/>
                <w:sz w:val="24"/>
                <w:szCs w:val="24"/>
              </w:rPr>
              <w:t>Strateški (specifični) razvojni cilj 3</w:t>
            </w:r>
          </w:p>
        </w:tc>
        <w:tc>
          <w:tcPr>
            <w:tcW w:w="11497" w:type="dxa"/>
            <w:gridSpan w:val="15"/>
            <w:shd w:val="clear" w:color="auto" w:fill="C9C9C9"/>
          </w:tcPr>
          <w:p w14:paraId="4FF2A494" w14:textId="77777777" w:rsidR="006D1FBD" w:rsidRPr="006D1FBD" w:rsidRDefault="006D1FBD" w:rsidP="006D1FBD">
            <w:pPr>
              <w:spacing w:after="0" w:line="240" w:lineRule="auto"/>
              <w:jc w:val="both"/>
              <w:rPr>
                <w:rFonts w:ascii="Times New Roman" w:hAnsi="Times New Roman"/>
                <w:b/>
                <w:sz w:val="24"/>
                <w:szCs w:val="24"/>
              </w:rPr>
            </w:pPr>
            <w:r w:rsidRPr="006D1FBD">
              <w:rPr>
                <w:rFonts w:ascii="Times New Roman" w:hAnsi="Times New Roman"/>
                <w:b/>
                <w:sz w:val="24"/>
                <w:szCs w:val="24"/>
              </w:rPr>
              <w:t>Podizanje kvalitete življenja</w:t>
            </w:r>
          </w:p>
        </w:tc>
      </w:tr>
      <w:tr w:rsidR="006D1FBD" w:rsidRPr="006D1FBD" w14:paraId="6509549A" w14:textId="77777777" w:rsidTr="008362B5">
        <w:tc>
          <w:tcPr>
            <w:tcW w:w="2786" w:type="dxa"/>
            <w:gridSpan w:val="2"/>
            <w:shd w:val="clear" w:color="auto" w:fill="auto"/>
          </w:tcPr>
          <w:p w14:paraId="6CE90D37"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Očekivani rezultati </w:t>
            </w:r>
          </w:p>
        </w:tc>
        <w:tc>
          <w:tcPr>
            <w:tcW w:w="11497" w:type="dxa"/>
            <w:gridSpan w:val="15"/>
            <w:shd w:val="clear" w:color="auto" w:fill="auto"/>
          </w:tcPr>
          <w:p w14:paraId="43ACD5FD" w14:textId="127DD263" w:rsidR="00B70267" w:rsidRPr="00B70267" w:rsidRDefault="00BF4273" w:rsidP="00B70267">
            <w:pPr>
              <w:numPr>
                <w:ilvl w:val="0"/>
                <w:numId w:val="38"/>
              </w:numPr>
              <w:spacing w:after="0" w:line="240" w:lineRule="auto"/>
              <w:jc w:val="both"/>
              <w:rPr>
                <w:rFonts w:ascii="Times New Roman" w:hAnsi="Times New Roman"/>
                <w:sz w:val="24"/>
                <w:szCs w:val="24"/>
              </w:rPr>
            </w:pPr>
            <w:r>
              <w:rPr>
                <w:rFonts w:ascii="Times New Roman" w:hAnsi="Times New Roman"/>
                <w:sz w:val="24"/>
                <w:szCs w:val="24"/>
              </w:rPr>
              <w:t>Povećanje broja</w:t>
            </w:r>
            <w:r w:rsidR="00B70267" w:rsidRPr="00B70267">
              <w:rPr>
                <w:rFonts w:ascii="Times New Roman" w:hAnsi="Times New Roman"/>
                <w:sz w:val="24"/>
                <w:szCs w:val="24"/>
              </w:rPr>
              <w:t xml:space="preserve"> projekata sufinanciranih iz fondova EU (ESI – OP RR 2014.-2020.) </w:t>
            </w:r>
            <w:r w:rsidRPr="009F2589">
              <w:rPr>
                <w:rFonts w:ascii="Times New Roman" w:hAnsi="Times New Roman"/>
                <w:sz w:val="24"/>
                <w:szCs w:val="24"/>
                <w:lang w:eastAsia="zh-CN"/>
              </w:rPr>
              <w:t xml:space="preserve">za </w:t>
            </w:r>
            <w:ins w:id="2" w:author="LAG Marinianis_V6_I5" w:date="2021-07-26T16:28:00Z">
              <w:r w:rsidR="005E13B3">
                <w:rPr>
                  <w:rFonts w:ascii="Times New Roman" w:hAnsi="Times New Roman"/>
                  <w:sz w:val="24"/>
                  <w:szCs w:val="24"/>
                  <w:lang w:eastAsia="zh-CN"/>
                </w:rPr>
                <w:t>9</w:t>
              </w:r>
            </w:ins>
            <w:del w:id="3" w:author="LAG Marinianis_V6_I5" w:date="2021-07-26T16:28:00Z">
              <w:r w:rsidR="00141925" w:rsidDel="005E13B3">
                <w:rPr>
                  <w:rFonts w:ascii="Times New Roman" w:hAnsi="Times New Roman"/>
                  <w:sz w:val="24"/>
                  <w:szCs w:val="24"/>
                  <w:lang w:eastAsia="zh-CN"/>
                </w:rPr>
                <w:delText>7</w:delText>
              </w:r>
            </w:del>
            <w:r w:rsidR="00141925" w:rsidRPr="009F2589">
              <w:rPr>
                <w:rFonts w:ascii="Times New Roman" w:hAnsi="Times New Roman"/>
                <w:sz w:val="24"/>
                <w:szCs w:val="24"/>
                <w:lang w:eastAsia="zh-CN"/>
              </w:rPr>
              <w:t xml:space="preserve"> </w:t>
            </w:r>
            <w:r w:rsidRPr="009F2589">
              <w:rPr>
                <w:rFonts w:ascii="Times New Roman" w:hAnsi="Times New Roman"/>
                <w:sz w:val="24"/>
                <w:szCs w:val="24"/>
                <w:lang w:eastAsia="zh-CN"/>
              </w:rPr>
              <w:t>projekata</w:t>
            </w:r>
          </w:p>
          <w:p w14:paraId="589A3109" w14:textId="77777777" w:rsidR="00B70267" w:rsidRPr="00B70267" w:rsidRDefault="00B70267" w:rsidP="00B70267">
            <w:pPr>
              <w:numPr>
                <w:ilvl w:val="0"/>
                <w:numId w:val="38"/>
              </w:numPr>
              <w:spacing w:after="0" w:line="240" w:lineRule="auto"/>
              <w:jc w:val="both"/>
              <w:rPr>
                <w:rFonts w:ascii="Times New Roman" w:hAnsi="Times New Roman"/>
                <w:sz w:val="24"/>
                <w:szCs w:val="24"/>
              </w:rPr>
            </w:pPr>
            <w:r w:rsidRPr="00B70267">
              <w:rPr>
                <w:rFonts w:ascii="Times New Roman" w:hAnsi="Times New Roman"/>
                <w:sz w:val="24"/>
                <w:szCs w:val="24"/>
              </w:rPr>
              <w:t>Rast zaposlenosti putem projekata kojima je dodijeljena potpora iz PRR 2014.-2020.</w:t>
            </w:r>
            <w:r w:rsidR="00BF4273">
              <w:rPr>
                <w:rFonts w:ascii="Times New Roman" w:hAnsi="Times New Roman"/>
                <w:sz w:val="24"/>
                <w:szCs w:val="24"/>
                <w:lang w:eastAsia="zh-CN"/>
              </w:rPr>
              <w:t xml:space="preserve"> za 2 zaposlena</w:t>
            </w:r>
          </w:p>
          <w:p w14:paraId="2E581637" w14:textId="681E6C3E" w:rsidR="00B70267" w:rsidRPr="00B70267" w:rsidRDefault="00B70267" w:rsidP="00B70267">
            <w:pPr>
              <w:numPr>
                <w:ilvl w:val="0"/>
                <w:numId w:val="38"/>
              </w:numPr>
              <w:spacing w:after="0" w:line="240" w:lineRule="auto"/>
              <w:jc w:val="both"/>
              <w:rPr>
                <w:rFonts w:ascii="Times New Roman" w:hAnsi="Times New Roman"/>
                <w:sz w:val="24"/>
                <w:szCs w:val="24"/>
              </w:rPr>
            </w:pPr>
            <w:r w:rsidRPr="00B70267">
              <w:rPr>
                <w:rFonts w:ascii="Times New Roman" w:hAnsi="Times New Roman"/>
                <w:sz w:val="24"/>
                <w:szCs w:val="24"/>
              </w:rPr>
              <w:t xml:space="preserve">Razvoj društvene uključenosti, smanjenja siromaštva, </w:t>
            </w:r>
            <w:proofErr w:type="spellStart"/>
            <w:r w:rsidRPr="00B70267">
              <w:rPr>
                <w:rFonts w:ascii="Times New Roman" w:hAnsi="Times New Roman"/>
                <w:sz w:val="24"/>
                <w:szCs w:val="24"/>
              </w:rPr>
              <w:t>diverzifikacije,malog</w:t>
            </w:r>
            <w:proofErr w:type="spellEnd"/>
            <w:r w:rsidRPr="00B70267">
              <w:rPr>
                <w:rFonts w:ascii="Times New Roman" w:hAnsi="Times New Roman"/>
                <w:sz w:val="24"/>
                <w:szCs w:val="24"/>
              </w:rPr>
              <w:t xml:space="preserve"> poduzetništva i kreiranje radnih mjesta jačanjem animacije stanovništva i sustava cjeloživotnog učenja te stjecanja znanja i vještina</w:t>
            </w:r>
            <w:r w:rsidR="00BF4273">
              <w:rPr>
                <w:rFonts w:ascii="Times New Roman" w:hAnsi="Times New Roman"/>
                <w:sz w:val="24"/>
                <w:szCs w:val="24"/>
                <w:lang w:eastAsia="zh-CN"/>
              </w:rPr>
              <w:t xml:space="preserve"> putem 3</w:t>
            </w:r>
            <w:ins w:id="4" w:author="LAG Marinianis_V6_I5" w:date="2021-07-26T16:28:00Z">
              <w:r w:rsidR="005E13B3">
                <w:rPr>
                  <w:rFonts w:ascii="Times New Roman" w:hAnsi="Times New Roman"/>
                  <w:sz w:val="24"/>
                  <w:szCs w:val="24"/>
                  <w:lang w:eastAsia="zh-CN"/>
                </w:rPr>
                <w:t>9</w:t>
              </w:r>
            </w:ins>
            <w:del w:id="5" w:author="LAG Marinianis_V6_I5" w:date="2021-07-26T16:28:00Z">
              <w:r w:rsidR="00BF4273" w:rsidDel="005E13B3">
                <w:rPr>
                  <w:rFonts w:ascii="Times New Roman" w:hAnsi="Times New Roman"/>
                  <w:sz w:val="24"/>
                  <w:szCs w:val="24"/>
                  <w:lang w:eastAsia="zh-CN"/>
                </w:rPr>
                <w:delText>5</w:delText>
              </w:r>
            </w:del>
            <w:r w:rsidR="00BF4273">
              <w:rPr>
                <w:rFonts w:ascii="Times New Roman" w:hAnsi="Times New Roman"/>
                <w:sz w:val="24"/>
                <w:szCs w:val="24"/>
                <w:lang w:eastAsia="zh-CN"/>
              </w:rPr>
              <w:t xml:space="preserve"> radionica sa 3</w:t>
            </w:r>
            <w:ins w:id="6" w:author="LAG Marinianis_V6_I5" w:date="2021-07-26T16:28:00Z">
              <w:r w:rsidR="005E13B3">
                <w:rPr>
                  <w:rFonts w:ascii="Times New Roman" w:hAnsi="Times New Roman"/>
                  <w:sz w:val="24"/>
                  <w:szCs w:val="24"/>
                  <w:lang w:eastAsia="zh-CN"/>
                </w:rPr>
                <w:t>9</w:t>
              </w:r>
            </w:ins>
            <w:del w:id="7" w:author="LAG Marinianis_V6_I5" w:date="2021-07-26T16:28:00Z">
              <w:r w:rsidR="00BF4273" w:rsidDel="005E13B3">
                <w:rPr>
                  <w:rFonts w:ascii="Times New Roman" w:hAnsi="Times New Roman"/>
                  <w:sz w:val="24"/>
                  <w:szCs w:val="24"/>
                  <w:lang w:eastAsia="zh-CN"/>
                </w:rPr>
                <w:delText>5</w:delText>
              </w:r>
            </w:del>
            <w:r w:rsidR="00BF4273">
              <w:rPr>
                <w:rFonts w:ascii="Times New Roman" w:hAnsi="Times New Roman"/>
                <w:sz w:val="24"/>
                <w:szCs w:val="24"/>
                <w:lang w:eastAsia="zh-CN"/>
              </w:rPr>
              <w:t>0 sudionika</w:t>
            </w:r>
          </w:p>
          <w:p w14:paraId="0458FDB2" w14:textId="7FFCCAD2" w:rsidR="006D1FBD" w:rsidRPr="006D1FBD" w:rsidRDefault="00B70267" w:rsidP="00141925">
            <w:pPr>
              <w:numPr>
                <w:ilvl w:val="0"/>
                <w:numId w:val="38"/>
              </w:numPr>
              <w:spacing w:after="0" w:line="240" w:lineRule="auto"/>
              <w:rPr>
                <w:sz w:val="24"/>
                <w:szCs w:val="24"/>
              </w:rPr>
            </w:pPr>
            <w:r w:rsidRPr="00B70267">
              <w:rPr>
                <w:rFonts w:ascii="Times New Roman" w:hAnsi="Times New Roman"/>
                <w:sz w:val="24"/>
                <w:szCs w:val="24"/>
              </w:rPr>
              <w:t>Povećanje % ruralnog stanovništva koje ima koristi od sufinanciranih poboljšanih usluga/infrastruktura</w:t>
            </w:r>
            <w:r w:rsidR="00BF4273">
              <w:rPr>
                <w:rFonts w:ascii="Times New Roman" w:hAnsi="Times New Roman"/>
                <w:sz w:val="24"/>
                <w:szCs w:val="24"/>
                <w:lang w:eastAsia="zh-CN"/>
              </w:rPr>
              <w:t xml:space="preserve"> za </w:t>
            </w:r>
            <w:ins w:id="8" w:author="LAG Marinianis_V6_I5" w:date="2021-07-26T16:28:00Z">
              <w:r w:rsidR="005E13B3">
                <w:rPr>
                  <w:rFonts w:ascii="Times New Roman" w:hAnsi="Times New Roman"/>
                  <w:sz w:val="24"/>
                  <w:szCs w:val="24"/>
                  <w:lang w:eastAsia="zh-CN"/>
                </w:rPr>
                <w:t>6</w:t>
              </w:r>
            </w:ins>
            <w:del w:id="9" w:author="LAG Marinianis_V6_I5" w:date="2021-07-26T16:28:00Z">
              <w:r w:rsidR="00141925" w:rsidDel="005E13B3">
                <w:rPr>
                  <w:rFonts w:ascii="Times New Roman" w:hAnsi="Times New Roman"/>
                  <w:sz w:val="24"/>
                  <w:szCs w:val="24"/>
                  <w:lang w:eastAsia="zh-CN"/>
                </w:rPr>
                <w:delText>5</w:delText>
              </w:r>
            </w:del>
            <w:r w:rsidR="00141925">
              <w:rPr>
                <w:rFonts w:ascii="Times New Roman" w:hAnsi="Times New Roman"/>
                <w:sz w:val="24"/>
                <w:szCs w:val="24"/>
                <w:lang w:eastAsia="zh-CN"/>
              </w:rPr>
              <w:t>0</w:t>
            </w:r>
            <w:r w:rsidR="00BF4273">
              <w:rPr>
                <w:rFonts w:ascii="Times New Roman" w:hAnsi="Times New Roman"/>
                <w:sz w:val="24"/>
                <w:szCs w:val="24"/>
                <w:lang w:eastAsia="zh-CN"/>
              </w:rPr>
              <w:t>%</w:t>
            </w:r>
          </w:p>
        </w:tc>
      </w:tr>
      <w:tr w:rsidR="006D1FBD" w:rsidRPr="006D1FBD" w14:paraId="37161AE4" w14:textId="77777777" w:rsidTr="008362B5">
        <w:tc>
          <w:tcPr>
            <w:tcW w:w="2786" w:type="dxa"/>
            <w:gridSpan w:val="2"/>
            <w:shd w:val="clear" w:color="auto" w:fill="auto"/>
          </w:tcPr>
          <w:p w14:paraId="31FF87F7" w14:textId="61CD0798"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Predviđena financijska alokacija do 202</w:t>
            </w:r>
            <w:ins w:id="10" w:author="LAG Marinianis_V6_I5" w:date="2021-07-26T16:27:00Z">
              <w:r w:rsidR="005E13B3">
                <w:rPr>
                  <w:rFonts w:ascii="Times New Roman" w:hAnsi="Times New Roman"/>
                  <w:sz w:val="24"/>
                  <w:szCs w:val="24"/>
                </w:rPr>
                <w:t>5</w:t>
              </w:r>
            </w:ins>
            <w:del w:id="11" w:author="LAG Marinianis_V6_I5" w:date="2021-07-26T16:27:00Z">
              <w:r w:rsidRPr="006D1FBD" w:rsidDel="005E13B3">
                <w:rPr>
                  <w:rFonts w:ascii="Times New Roman" w:hAnsi="Times New Roman"/>
                  <w:sz w:val="24"/>
                  <w:szCs w:val="24"/>
                </w:rPr>
                <w:delText>3</w:delText>
              </w:r>
            </w:del>
            <w:r w:rsidR="006D7D34">
              <w:rPr>
                <w:rFonts w:ascii="Times New Roman" w:hAnsi="Times New Roman"/>
                <w:sz w:val="24"/>
                <w:szCs w:val="24"/>
              </w:rPr>
              <w:t>.</w:t>
            </w:r>
            <w:r w:rsidRPr="006D1FBD">
              <w:rPr>
                <w:rFonts w:ascii="Times New Roman" w:hAnsi="Times New Roman"/>
                <w:sz w:val="24"/>
                <w:szCs w:val="24"/>
              </w:rPr>
              <w:t xml:space="preserve"> </w:t>
            </w:r>
          </w:p>
        </w:tc>
        <w:tc>
          <w:tcPr>
            <w:tcW w:w="11497" w:type="dxa"/>
            <w:gridSpan w:val="15"/>
            <w:shd w:val="clear" w:color="auto" w:fill="auto"/>
          </w:tcPr>
          <w:p w14:paraId="05158870" w14:textId="77777777" w:rsidR="005E13B3" w:rsidRPr="00BC0851" w:rsidRDefault="005E13B3" w:rsidP="005E13B3">
            <w:pPr>
              <w:pStyle w:val="NoSpacing1"/>
              <w:numPr>
                <w:ilvl w:val="0"/>
                <w:numId w:val="40"/>
              </w:numPr>
              <w:jc w:val="both"/>
              <w:rPr>
                <w:ins w:id="12" w:author="LAG Marinianis_V6_I5" w:date="2021-07-26T16:28:00Z"/>
                <w:rFonts w:ascii="Times New Roman" w:hAnsi="Times New Roman"/>
                <w:sz w:val="24"/>
                <w:szCs w:val="24"/>
                <w:lang w:eastAsia="zh-CN"/>
              </w:rPr>
            </w:pPr>
            <w:ins w:id="13" w:author="LAG Marinianis_V6_I5" w:date="2021-07-26T16:28:00Z">
              <w:r>
                <w:rPr>
                  <w:rFonts w:ascii="Times New Roman" w:hAnsi="Times New Roman"/>
                  <w:sz w:val="24"/>
                  <w:szCs w:val="24"/>
                  <w:lang w:eastAsia="zh-CN"/>
                </w:rPr>
                <w:t>38,70</w:t>
              </w:r>
              <w:r w:rsidRPr="00BC0851">
                <w:rPr>
                  <w:rFonts w:ascii="Times New Roman" w:hAnsi="Times New Roman"/>
                  <w:sz w:val="24"/>
                  <w:szCs w:val="24"/>
                  <w:lang w:eastAsia="zh-CN"/>
                </w:rPr>
                <w:t xml:space="preserve">% sredstava LAG-a iz </w:t>
              </w:r>
              <w:proofErr w:type="spellStart"/>
              <w:r w:rsidRPr="00BC0851">
                <w:rPr>
                  <w:rFonts w:ascii="Times New Roman" w:hAnsi="Times New Roman"/>
                  <w:sz w:val="24"/>
                  <w:szCs w:val="24"/>
                  <w:lang w:eastAsia="zh-CN"/>
                </w:rPr>
                <w:t>p</w:t>
              </w:r>
              <w:r>
                <w:rPr>
                  <w:rFonts w:ascii="Times New Roman" w:hAnsi="Times New Roman"/>
                  <w:sz w:val="24"/>
                  <w:szCs w:val="24"/>
                  <w:lang w:eastAsia="zh-CN"/>
                </w:rPr>
                <w:t>odmjere</w:t>
              </w:r>
              <w:proofErr w:type="spellEnd"/>
              <w:r>
                <w:rPr>
                  <w:rFonts w:ascii="Times New Roman" w:hAnsi="Times New Roman"/>
                  <w:sz w:val="24"/>
                  <w:szCs w:val="24"/>
                  <w:lang w:eastAsia="zh-CN"/>
                </w:rPr>
                <w:t xml:space="preserve"> 19.2 PRR 2014-2020. (444.033,24 </w:t>
              </w:r>
              <w:r w:rsidRPr="00BC0851">
                <w:rPr>
                  <w:rFonts w:ascii="Times New Roman" w:hAnsi="Times New Roman"/>
                  <w:sz w:val="24"/>
                  <w:szCs w:val="24"/>
                  <w:lang w:eastAsia="zh-CN"/>
                </w:rPr>
                <w:t>EUR)</w:t>
              </w:r>
            </w:ins>
          </w:p>
          <w:p w14:paraId="261FD601" w14:textId="77777777" w:rsidR="005E13B3" w:rsidRPr="00BC0851" w:rsidRDefault="005E13B3" w:rsidP="005E13B3">
            <w:pPr>
              <w:pStyle w:val="NoSpacing1"/>
              <w:numPr>
                <w:ilvl w:val="0"/>
                <w:numId w:val="39"/>
              </w:numPr>
              <w:jc w:val="both"/>
              <w:rPr>
                <w:ins w:id="14" w:author="LAG Marinianis_V6_I5" w:date="2021-07-26T16:28:00Z"/>
                <w:rFonts w:ascii="Times New Roman" w:hAnsi="Times New Roman"/>
                <w:sz w:val="24"/>
                <w:szCs w:val="24"/>
                <w:lang w:eastAsia="zh-CN"/>
              </w:rPr>
            </w:pPr>
            <w:ins w:id="15" w:author="LAG Marinianis_V6_I5" w:date="2021-07-26T16:28:00Z">
              <w:r w:rsidRPr="00BC0851">
                <w:rPr>
                  <w:rFonts w:ascii="Times New Roman" w:hAnsi="Times New Roman"/>
                  <w:sz w:val="24"/>
                  <w:szCs w:val="24"/>
                  <w:lang w:eastAsia="zh-CN"/>
                </w:rPr>
                <w:t xml:space="preserve">100% sredstava LAG-a za </w:t>
              </w:r>
              <w:proofErr w:type="spellStart"/>
              <w:r w:rsidRPr="00BC0851">
                <w:rPr>
                  <w:rFonts w:ascii="Times New Roman" w:hAnsi="Times New Roman"/>
                  <w:sz w:val="24"/>
                  <w:szCs w:val="24"/>
                  <w:lang w:eastAsia="zh-CN"/>
                </w:rPr>
                <w:t>podmjeru</w:t>
              </w:r>
              <w:proofErr w:type="spellEnd"/>
              <w:r w:rsidRPr="00BC0851">
                <w:rPr>
                  <w:rFonts w:ascii="Times New Roman" w:hAnsi="Times New Roman"/>
                  <w:sz w:val="24"/>
                  <w:szCs w:val="24"/>
                  <w:lang w:eastAsia="zh-CN"/>
                </w:rPr>
                <w:t xml:space="preserve"> 19.3 PRR 2014-2020 </w:t>
              </w:r>
              <w:r>
                <w:rPr>
                  <w:rFonts w:ascii="Times New Roman" w:hAnsi="Times New Roman"/>
                  <w:sz w:val="24"/>
                  <w:szCs w:val="24"/>
                  <w:lang w:eastAsia="zh-CN"/>
                </w:rPr>
                <w:t xml:space="preserve">(57.364,89 </w:t>
              </w:r>
              <w:r w:rsidRPr="00BC0851">
                <w:rPr>
                  <w:rFonts w:ascii="Times New Roman" w:hAnsi="Times New Roman"/>
                  <w:sz w:val="24"/>
                  <w:szCs w:val="24"/>
                  <w:lang w:eastAsia="zh-CN"/>
                </w:rPr>
                <w:t xml:space="preserve">EUR) </w:t>
              </w:r>
            </w:ins>
          </w:p>
          <w:p w14:paraId="2E61A960" w14:textId="77777777" w:rsidR="005E13B3" w:rsidRPr="00BC0851" w:rsidRDefault="005E13B3" w:rsidP="005E13B3">
            <w:pPr>
              <w:pStyle w:val="ListParagraph"/>
              <w:numPr>
                <w:ilvl w:val="0"/>
                <w:numId w:val="39"/>
              </w:numPr>
              <w:suppressAutoHyphens/>
              <w:spacing w:after="0" w:line="240" w:lineRule="auto"/>
              <w:jc w:val="both"/>
              <w:rPr>
                <w:ins w:id="16" w:author="LAG Marinianis_V6_I5" w:date="2021-07-26T16:28:00Z"/>
                <w:rFonts w:ascii="Times New Roman" w:hAnsi="Times New Roman"/>
                <w:sz w:val="24"/>
                <w:szCs w:val="24"/>
                <w:lang w:eastAsia="zh-CN"/>
              </w:rPr>
            </w:pPr>
            <w:ins w:id="17" w:author="LAG Marinianis_V6_I5" w:date="2021-07-26T16:28:00Z">
              <w:r w:rsidRPr="00BC0851">
                <w:rPr>
                  <w:rFonts w:ascii="Times New Roman" w:hAnsi="Times New Roman"/>
                  <w:sz w:val="24"/>
                  <w:szCs w:val="24"/>
                  <w:lang w:eastAsia="zh-CN"/>
                </w:rPr>
                <w:t xml:space="preserve">100% sredstava LAG-a za </w:t>
              </w:r>
              <w:proofErr w:type="spellStart"/>
              <w:r w:rsidRPr="00BC0851">
                <w:rPr>
                  <w:rFonts w:ascii="Times New Roman" w:hAnsi="Times New Roman"/>
                  <w:sz w:val="24"/>
                  <w:szCs w:val="24"/>
                  <w:lang w:eastAsia="zh-CN"/>
                </w:rPr>
                <w:t>podmjeru</w:t>
              </w:r>
              <w:proofErr w:type="spellEnd"/>
              <w:r w:rsidRPr="00BC0851">
                <w:rPr>
                  <w:rFonts w:ascii="Times New Roman" w:hAnsi="Times New Roman"/>
                  <w:sz w:val="24"/>
                  <w:szCs w:val="24"/>
                  <w:lang w:eastAsia="zh-CN"/>
                </w:rPr>
                <w:t xml:space="preserve"> 19.4 PRR 2014-2020 (</w:t>
              </w:r>
              <w:r>
                <w:rPr>
                  <w:rFonts w:ascii="Times New Roman" w:hAnsi="Times New Roman"/>
                  <w:sz w:val="24"/>
                  <w:szCs w:val="24"/>
                  <w:lang w:eastAsia="zh-CN"/>
                </w:rPr>
                <w:t>301.165,67</w:t>
              </w:r>
              <w:r w:rsidRPr="00BC0851">
                <w:rPr>
                  <w:rFonts w:ascii="Times New Roman" w:hAnsi="Times New Roman"/>
                  <w:sz w:val="24"/>
                  <w:szCs w:val="24"/>
                  <w:lang w:eastAsia="zh-CN"/>
                </w:rPr>
                <w:t xml:space="preserve"> EUR)</w:t>
              </w:r>
            </w:ins>
          </w:p>
          <w:p w14:paraId="330FD769" w14:textId="73AB8683" w:rsidR="00C41CF8" w:rsidRPr="00BC0851" w:rsidDel="005E13B3" w:rsidRDefault="005E13B3" w:rsidP="005E13B3">
            <w:pPr>
              <w:pStyle w:val="NoSpacing1"/>
              <w:numPr>
                <w:ilvl w:val="0"/>
                <w:numId w:val="39"/>
              </w:numPr>
              <w:jc w:val="both"/>
              <w:rPr>
                <w:del w:id="18" w:author="LAG Marinianis_V6_I5" w:date="2021-07-26T16:28:00Z"/>
                <w:rFonts w:ascii="Times New Roman" w:hAnsi="Times New Roman"/>
                <w:sz w:val="24"/>
                <w:szCs w:val="24"/>
                <w:lang w:eastAsia="zh-CN"/>
              </w:rPr>
            </w:pPr>
            <w:ins w:id="19" w:author="LAG Marinianis_V6_I5" w:date="2021-07-26T16:28:00Z">
              <w:r w:rsidRPr="00BC0851">
                <w:rPr>
                  <w:rFonts w:ascii="Times New Roman" w:hAnsi="Times New Roman"/>
                  <w:sz w:val="24"/>
                  <w:szCs w:val="24"/>
                  <w:lang w:eastAsia="hr-HR"/>
                </w:rPr>
                <w:t>Ukupno SC3</w:t>
              </w:r>
              <w:r>
                <w:rPr>
                  <w:rFonts w:ascii="Times New Roman" w:hAnsi="Times New Roman"/>
                  <w:sz w:val="24"/>
                  <w:szCs w:val="24"/>
                  <w:lang w:eastAsia="hr-HR"/>
                </w:rPr>
                <w:t>: 51,98</w:t>
              </w:r>
              <w:r w:rsidRPr="00BC0851">
                <w:rPr>
                  <w:rFonts w:ascii="Times New Roman" w:hAnsi="Times New Roman"/>
                  <w:sz w:val="24"/>
                  <w:szCs w:val="24"/>
                  <w:lang w:eastAsia="hr-HR"/>
                </w:rPr>
                <w:t xml:space="preserve">% </w:t>
              </w:r>
              <w:r>
                <w:rPr>
                  <w:rFonts w:ascii="Times New Roman" w:hAnsi="Times New Roman"/>
                  <w:sz w:val="24"/>
                  <w:szCs w:val="24"/>
                  <w:lang w:eastAsia="hr-HR"/>
                </w:rPr>
                <w:t xml:space="preserve">(802.564,24 EUR) </w:t>
              </w:r>
              <w:r w:rsidRPr="00BC0851">
                <w:rPr>
                  <w:rFonts w:ascii="Times New Roman" w:hAnsi="Times New Roman"/>
                  <w:sz w:val="24"/>
                  <w:szCs w:val="24"/>
                  <w:lang w:eastAsia="hr-HR"/>
                </w:rPr>
                <w:t xml:space="preserve">ukupnog iznosa LAG-a za provedbu </w:t>
              </w:r>
              <w:proofErr w:type="spellStart"/>
              <w:r w:rsidRPr="00BC0851">
                <w:rPr>
                  <w:rFonts w:ascii="Times New Roman" w:hAnsi="Times New Roman"/>
                  <w:sz w:val="24"/>
                  <w:szCs w:val="24"/>
                  <w:lang w:eastAsia="hr-HR"/>
                </w:rPr>
                <w:t>podmjera</w:t>
              </w:r>
              <w:proofErr w:type="spellEnd"/>
              <w:r w:rsidRPr="00BC0851">
                <w:rPr>
                  <w:rFonts w:ascii="Times New Roman" w:hAnsi="Times New Roman"/>
                  <w:sz w:val="24"/>
                  <w:szCs w:val="24"/>
                  <w:lang w:eastAsia="hr-HR"/>
                </w:rPr>
                <w:t xml:space="preserve"> 19.2-19.4 PRR 2014.-2020. koji iznosi </w:t>
              </w:r>
              <w:r>
                <w:rPr>
                  <w:rFonts w:ascii="Times New Roman" w:hAnsi="Times New Roman"/>
                  <w:sz w:val="24"/>
                  <w:szCs w:val="24"/>
                  <w:lang w:eastAsia="hr-HR"/>
                </w:rPr>
                <w:t>1.505.828,34 (100%)</w:t>
              </w:r>
            </w:ins>
            <w:del w:id="20" w:author="LAG Marinianis_V6_I5" w:date="2021-07-26T16:28:00Z">
              <w:r w:rsidR="00C41CF8" w:rsidDel="005E13B3">
                <w:rPr>
                  <w:rFonts w:ascii="Times New Roman" w:hAnsi="Times New Roman"/>
                  <w:sz w:val="24"/>
                  <w:szCs w:val="24"/>
                  <w:lang w:eastAsia="zh-CN"/>
                </w:rPr>
                <w:delText>57,98</w:delText>
              </w:r>
              <w:r w:rsidR="00C41CF8" w:rsidRPr="00BC0851" w:rsidDel="005E13B3">
                <w:rPr>
                  <w:rFonts w:ascii="Times New Roman" w:hAnsi="Times New Roman"/>
                  <w:sz w:val="24"/>
                  <w:szCs w:val="24"/>
                  <w:lang w:eastAsia="zh-CN"/>
                </w:rPr>
                <w:delText>% sredstava LAG-a iz p</w:delText>
              </w:r>
              <w:r w:rsidR="00C41CF8" w:rsidDel="005E13B3">
                <w:rPr>
                  <w:rFonts w:ascii="Times New Roman" w:hAnsi="Times New Roman"/>
                  <w:sz w:val="24"/>
                  <w:szCs w:val="24"/>
                  <w:lang w:eastAsia="zh-CN"/>
                </w:rPr>
                <w:delText>odmjere 19.2 PRR 2014-2020. (436.700,00</w:delText>
              </w:r>
              <w:r w:rsidR="00C41CF8" w:rsidRPr="00BC0851" w:rsidDel="005E13B3">
                <w:rPr>
                  <w:rFonts w:ascii="Times New Roman" w:hAnsi="Times New Roman"/>
                  <w:sz w:val="24"/>
                  <w:szCs w:val="24"/>
                  <w:lang w:eastAsia="zh-CN"/>
                </w:rPr>
                <w:delText xml:space="preserve"> EUR)</w:delText>
              </w:r>
            </w:del>
          </w:p>
          <w:p w14:paraId="65F7388B" w14:textId="77F00E9C" w:rsidR="008242C8" w:rsidRPr="00BC0851" w:rsidDel="005E13B3" w:rsidRDefault="008242C8" w:rsidP="00C41CF8">
            <w:pPr>
              <w:pStyle w:val="NoSpacing1"/>
              <w:numPr>
                <w:ilvl w:val="0"/>
                <w:numId w:val="39"/>
              </w:numPr>
              <w:jc w:val="both"/>
              <w:rPr>
                <w:del w:id="21" w:author="LAG Marinianis_V6_I5" w:date="2021-07-26T16:28:00Z"/>
                <w:rFonts w:ascii="Times New Roman" w:hAnsi="Times New Roman"/>
                <w:sz w:val="24"/>
                <w:szCs w:val="24"/>
                <w:lang w:eastAsia="zh-CN"/>
              </w:rPr>
            </w:pPr>
            <w:del w:id="22" w:author="LAG Marinianis_V6_I5" w:date="2021-07-26T16:28:00Z">
              <w:r w:rsidRPr="00BC0851" w:rsidDel="005E13B3">
                <w:rPr>
                  <w:rFonts w:ascii="Times New Roman" w:hAnsi="Times New Roman"/>
                  <w:sz w:val="24"/>
                  <w:szCs w:val="24"/>
                  <w:lang w:eastAsia="zh-CN"/>
                </w:rPr>
                <w:delText>100% sredstava LAG-a za podmjeru 19.3 PRR 2014-2020 (</w:delText>
              </w:r>
              <w:r w:rsidDel="005E13B3">
                <w:rPr>
                  <w:rFonts w:ascii="Times New Roman" w:hAnsi="Times New Roman"/>
                  <w:sz w:val="24"/>
                  <w:szCs w:val="24"/>
                  <w:lang w:eastAsia="zh-CN"/>
                </w:rPr>
                <w:delText>5% od 19.2., uk. 19.3: 37.485,00</w:delText>
              </w:r>
              <w:r w:rsidRPr="00BC0851" w:rsidDel="005E13B3">
                <w:rPr>
                  <w:rFonts w:ascii="Times New Roman" w:hAnsi="Times New Roman"/>
                  <w:sz w:val="24"/>
                  <w:szCs w:val="24"/>
                  <w:lang w:eastAsia="zh-CN"/>
                </w:rPr>
                <w:delText xml:space="preserve"> EUR) </w:delText>
              </w:r>
            </w:del>
          </w:p>
          <w:p w14:paraId="58411805" w14:textId="297DCAB7" w:rsidR="008242C8" w:rsidRPr="00BC0851" w:rsidDel="005E13B3" w:rsidRDefault="008242C8" w:rsidP="00C41CF8">
            <w:pPr>
              <w:pStyle w:val="ListParagraph"/>
              <w:numPr>
                <w:ilvl w:val="0"/>
                <w:numId w:val="39"/>
              </w:numPr>
              <w:suppressAutoHyphens/>
              <w:spacing w:after="0" w:line="240" w:lineRule="auto"/>
              <w:jc w:val="both"/>
              <w:rPr>
                <w:del w:id="23" w:author="LAG Marinianis_V6_I5" w:date="2021-07-26T16:28:00Z"/>
                <w:rFonts w:ascii="Times New Roman" w:hAnsi="Times New Roman"/>
                <w:sz w:val="24"/>
                <w:szCs w:val="24"/>
                <w:lang w:eastAsia="zh-CN"/>
              </w:rPr>
            </w:pPr>
            <w:del w:id="24" w:author="LAG Marinianis_V6_I5" w:date="2021-07-26T16:28:00Z">
              <w:r w:rsidRPr="00BC0851" w:rsidDel="005E13B3">
                <w:rPr>
                  <w:rFonts w:ascii="Times New Roman" w:hAnsi="Times New Roman"/>
                  <w:sz w:val="24"/>
                  <w:szCs w:val="24"/>
                  <w:lang w:eastAsia="zh-CN"/>
                </w:rPr>
                <w:delText>100% sredstava LAG-a za podmjeru 19.4 PRR 2014-2020 (25% o</w:delText>
              </w:r>
              <w:r w:rsidDel="005E13B3">
                <w:rPr>
                  <w:rFonts w:ascii="Times New Roman" w:hAnsi="Times New Roman"/>
                  <w:sz w:val="24"/>
                  <w:szCs w:val="24"/>
                  <w:lang w:eastAsia="zh-CN"/>
                </w:rPr>
                <w:delText>d 19.2 + 25% od 19.3; 196.796,25</w:delText>
              </w:r>
              <w:r w:rsidRPr="00BC0851" w:rsidDel="005E13B3">
                <w:rPr>
                  <w:rFonts w:ascii="Times New Roman" w:hAnsi="Times New Roman"/>
                  <w:sz w:val="24"/>
                  <w:szCs w:val="24"/>
                  <w:lang w:eastAsia="zh-CN"/>
                </w:rPr>
                <w:delText xml:space="preserve"> EUR)</w:delText>
              </w:r>
            </w:del>
          </w:p>
          <w:p w14:paraId="54435B65" w14:textId="378504CA" w:rsidR="00BF4273" w:rsidRPr="006D1FBD" w:rsidRDefault="008242C8" w:rsidP="00B70267">
            <w:pPr>
              <w:spacing w:after="0" w:line="240" w:lineRule="auto"/>
              <w:jc w:val="both"/>
              <w:rPr>
                <w:rFonts w:ascii="Times New Roman" w:hAnsi="Times New Roman"/>
                <w:sz w:val="24"/>
                <w:szCs w:val="24"/>
                <w:lang w:eastAsia="hr-HR"/>
              </w:rPr>
            </w:pPr>
            <w:del w:id="25" w:author="LAG Marinianis_V6_I5" w:date="2021-07-26T16:28:00Z">
              <w:r w:rsidRPr="00BC0851" w:rsidDel="005E13B3">
                <w:rPr>
                  <w:rFonts w:ascii="Times New Roman" w:hAnsi="Times New Roman"/>
                  <w:sz w:val="24"/>
                  <w:szCs w:val="24"/>
                  <w:lang w:eastAsia="hr-HR"/>
                </w:rPr>
                <w:delText>Ukupno SC3</w:delText>
              </w:r>
              <w:r w:rsidDel="005E13B3">
                <w:rPr>
                  <w:rFonts w:ascii="Times New Roman" w:hAnsi="Times New Roman"/>
                  <w:sz w:val="24"/>
                  <w:szCs w:val="24"/>
                  <w:lang w:eastAsia="hr-HR"/>
                </w:rPr>
                <w:delText xml:space="preserve">: </w:delText>
              </w:r>
              <w:r w:rsidR="00C41CF8" w:rsidDel="005E13B3">
                <w:rPr>
                  <w:rFonts w:ascii="Times New Roman" w:hAnsi="Times New Roman"/>
                  <w:sz w:val="24"/>
                  <w:szCs w:val="24"/>
                  <w:lang w:eastAsia="hr-HR"/>
                </w:rPr>
                <w:delText>67,99</w:delText>
              </w:r>
              <w:r w:rsidR="00C41CF8" w:rsidRPr="00BC0851" w:rsidDel="005E13B3">
                <w:rPr>
                  <w:rFonts w:ascii="Times New Roman" w:hAnsi="Times New Roman"/>
                  <w:sz w:val="24"/>
                  <w:szCs w:val="24"/>
                  <w:lang w:eastAsia="hr-HR"/>
                </w:rPr>
                <w:delText xml:space="preserve">% </w:delText>
              </w:r>
              <w:r w:rsidR="00C41CF8" w:rsidDel="005E13B3">
                <w:rPr>
                  <w:rFonts w:ascii="Times New Roman" w:hAnsi="Times New Roman"/>
                  <w:sz w:val="24"/>
                  <w:szCs w:val="24"/>
                  <w:lang w:eastAsia="hr-HR"/>
                </w:rPr>
                <w:delText xml:space="preserve">(668.981,25 EUR) </w:delText>
              </w:r>
              <w:r w:rsidR="00C41CF8" w:rsidRPr="00BC0851" w:rsidDel="005E13B3">
                <w:rPr>
                  <w:rFonts w:ascii="Times New Roman" w:hAnsi="Times New Roman"/>
                  <w:sz w:val="24"/>
                  <w:szCs w:val="24"/>
                  <w:lang w:eastAsia="hr-HR"/>
                </w:rPr>
                <w:delText xml:space="preserve">ukupnog iznosa LAG-a za provedbu podmjera 19.2-19.4 PRR 2014.-2020. koji iznosi </w:delText>
              </w:r>
              <w:r w:rsidR="00C41CF8" w:rsidDel="005E13B3">
                <w:rPr>
                  <w:rFonts w:ascii="Times New Roman" w:hAnsi="Times New Roman"/>
                  <w:sz w:val="24"/>
                  <w:szCs w:val="24"/>
                  <w:lang w:eastAsia="hr-HR"/>
                </w:rPr>
                <w:delText>983.981,25 (100%)</w:delText>
              </w:r>
            </w:del>
          </w:p>
        </w:tc>
      </w:tr>
      <w:tr w:rsidR="006D1FBD" w:rsidRPr="006D1FBD" w14:paraId="51E4F215" w14:textId="77777777" w:rsidTr="008362B5">
        <w:tc>
          <w:tcPr>
            <w:tcW w:w="2786" w:type="dxa"/>
            <w:gridSpan w:val="2"/>
            <w:shd w:val="clear" w:color="auto" w:fill="auto"/>
          </w:tcPr>
          <w:p w14:paraId="66127790"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Indikatori (mjerljivi pokazatelji) rezultata/naziv pokazatelja </w:t>
            </w:r>
            <w:r w:rsidRPr="006D1FBD">
              <w:rPr>
                <w:rFonts w:ascii="Times New Roman" w:hAnsi="Times New Roman"/>
                <w:i/>
                <w:sz w:val="24"/>
                <w:szCs w:val="24"/>
              </w:rPr>
              <w:t>(</w:t>
            </w:r>
            <w:proofErr w:type="spellStart"/>
            <w:r w:rsidRPr="006D1FBD">
              <w:rPr>
                <w:rFonts w:ascii="Times New Roman" w:hAnsi="Times New Roman"/>
                <w:i/>
                <w:sz w:val="24"/>
                <w:szCs w:val="24"/>
              </w:rPr>
              <w:t>result</w:t>
            </w:r>
            <w:proofErr w:type="spellEnd"/>
            <w:r w:rsidRPr="006D1FBD">
              <w:rPr>
                <w:rFonts w:ascii="Times New Roman" w:hAnsi="Times New Roman"/>
                <w:i/>
                <w:sz w:val="24"/>
                <w:szCs w:val="24"/>
              </w:rPr>
              <w:t xml:space="preserve"> </w:t>
            </w:r>
            <w:proofErr w:type="spellStart"/>
            <w:r w:rsidRPr="006D1FBD">
              <w:rPr>
                <w:rFonts w:ascii="Times New Roman" w:hAnsi="Times New Roman"/>
                <w:i/>
                <w:sz w:val="24"/>
                <w:szCs w:val="24"/>
              </w:rPr>
              <w:t>indicators</w:t>
            </w:r>
            <w:proofErr w:type="spellEnd"/>
            <w:r w:rsidRPr="006D1FBD">
              <w:rPr>
                <w:rFonts w:ascii="Times New Roman" w:hAnsi="Times New Roman"/>
                <w:i/>
                <w:sz w:val="24"/>
                <w:szCs w:val="24"/>
              </w:rPr>
              <w:t xml:space="preserve">), </w:t>
            </w:r>
            <w:r w:rsidR="00BF4273" w:rsidRPr="00BF4273">
              <w:rPr>
                <w:rFonts w:ascii="Times New Roman" w:hAnsi="Times New Roman"/>
                <w:i/>
                <w:sz w:val="24"/>
                <w:szCs w:val="24"/>
              </w:rPr>
              <w:t>Pravilnik</w:t>
            </w:r>
            <w:r w:rsidR="00BF4273" w:rsidRPr="00BF4273">
              <w:rPr>
                <w:rFonts w:ascii="Times New Roman" w:hAnsi="Times New Roman"/>
                <w:i/>
                <w:sz w:val="24"/>
                <w:szCs w:val="24"/>
                <w:vertAlign w:val="superscript"/>
              </w:rPr>
              <w:footnoteReference w:id="2"/>
            </w:r>
            <w:r w:rsidR="00BF4273" w:rsidRPr="00BF4273">
              <w:rPr>
                <w:rFonts w:ascii="Times New Roman" w:hAnsi="Times New Roman"/>
                <w:i/>
                <w:sz w:val="24"/>
                <w:szCs w:val="24"/>
              </w:rPr>
              <w:t xml:space="preserve">,  </w:t>
            </w:r>
            <w:r w:rsidRPr="006D1FBD">
              <w:rPr>
                <w:rFonts w:ascii="Times New Roman" w:hAnsi="Times New Roman"/>
                <w:i/>
                <w:sz w:val="24"/>
                <w:szCs w:val="24"/>
              </w:rPr>
              <w:t>CMES/CMEF</w:t>
            </w:r>
          </w:p>
        </w:tc>
        <w:tc>
          <w:tcPr>
            <w:tcW w:w="3646" w:type="dxa"/>
            <w:gridSpan w:val="4"/>
            <w:shd w:val="clear" w:color="auto" w:fill="auto"/>
          </w:tcPr>
          <w:p w14:paraId="6D81CE3D" w14:textId="77777777" w:rsidR="006D1FBD" w:rsidRPr="006D1FBD" w:rsidRDefault="006D1FBD" w:rsidP="00BF4273">
            <w:pPr>
              <w:suppressAutoHyphens/>
              <w:spacing w:after="0" w:line="240" w:lineRule="auto"/>
              <w:rPr>
                <w:rFonts w:ascii="Times New Roman" w:hAnsi="Times New Roman"/>
                <w:sz w:val="24"/>
                <w:szCs w:val="24"/>
              </w:rPr>
            </w:pPr>
            <w:r w:rsidRPr="006D1FBD">
              <w:rPr>
                <w:rFonts w:ascii="Times New Roman" w:hAnsi="Times New Roman"/>
                <w:sz w:val="24"/>
                <w:szCs w:val="24"/>
              </w:rPr>
              <w:t xml:space="preserve">Ukupna </w:t>
            </w:r>
            <w:r w:rsidR="00BF4273">
              <w:rPr>
                <w:rFonts w:ascii="Times New Roman" w:hAnsi="Times New Roman"/>
                <w:sz w:val="24"/>
                <w:szCs w:val="24"/>
              </w:rPr>
              <w:t>odobrena/</w:t>
            </w:r>
            <w:r w:rsidRPr="006D1FBD">
              <w:rPr>
                <w:rFonts w:ascii="Times New Roman" w:hAnsi="Times New Roman"/>
                <w:sz w:val="24"/>
                <w:szCs w:val="24"/>
              </w:rPr>
              <w:t xml:space="preserve">isplaćena sredstva (EUR), javni rashodi, iz </w:t>
            </w:r>
            <w:proofErr w:type="spellStart"/>
            <w:r w:rsidRPr="006D1FBD">
              <w:rPr>
                <w:rFonts w:ascii="Times New Roman" w:hAnsi="Times New Roman"/>
                <w:sz w:val="24"/>
                <w:szCs w:val="24"/>
              </w:rPr>
              <w:t>podmjera</w:t>
            </w:r>
            <w:proofErr w:type="spellEnd"/>
            <w:r w:rsidRPr="006D1FBD">
              <w:rPr>
                <w:rFonts w:ascii="Times New Roman" w:hAnsi="Times New Roman"/>
                <w:sz w:val="24"/>
                <w:szCs w:val="24"/>
              </w:rPr>
              <w:t xml:space="preserve"> 19.2/19.3/19.4 PRR 2014-2020</w:t>
            </w:r>
          </w:p>
        </w:tc>
        <w:tc>
          <w:tcPr>
            <w:tcW w:w="3691" w:type="dxa"/>
            <w:gridSpan w:val="6"/>
            <w:shd w:val="clear" w:color="auto" w:fill="auto"/>
          </w:tcPr>
          <w:p w14:paraId="27D1EED3" w14:textId="77777777" w:rsidR="006D1FBD" w:rsidRPr="006D1FBD" w:rsidRDefault="006D1FBD" w:rsidP="00BF4273">
            <w:pPr>
              <w:suppressAutoHyphens/>
              <w:spacing w:after="0" w:line="240" w:lineRule="auto"/>
              <w:rPr>
                <w:rFonts w:ascii="Times New Roman" w:hAnsi="Times New Roman"/>
                <w:sz w:val="24"/>
                <w:szCs w:val="24"/>
              </w:rPr>
            </w:pPr>
            <w:r w:rsidRPr="006D1FBD">
              <w:rPr>
                <w:rFonts w:ascii="Times New Roman" w:hAnsi="Times New Roman"/>
                <w:sz w:val="24"/>
                <w:szCs w:val="24"/>
              </w:rPr>
              <w:t xml:space="preserve">Ukupan broj </w:t>
            </w:r>
            <w:r w:rsidR="00BF4273">
              <w:rPr>
                <w:rFonts w:ascii="Times New Roman" w:hAnsi="Times New Roman"/>
                <w:sz w:val="24"/>
                <w:szCs w:val="24"/>
              </w:rPr>
              <w:t>odobrenih/</w:t>
            </w:r>
            <w:r w:rsidRPr="006D1FBD">
              <w:rPr>
                <w:rFonts w:ascii="Times New Roman" w:hAnsi="Times New Roman"/>
                <w:sz w:val="24"/>
                <w:szCs w:val="24"/>
              </w:rPr>
              <w:t xml:space="preserve">sufinanciranih projekata iz </w:t>
            </w:r>
            <w:proofErr w:type="spellStart"/>
            <w:r w:rsidRPr="006D1FBD">
              <w:rPr>
                <w:rFonts w:ascii="Times New Roman" w:hAnsi="Times New Roman"/>
                <w:sz w:val="24"/>
                <w:szCs w:val="24"/>
              </w:rPr>
              <w:t>podmjera</w:t>
            </w:r>
            <w:proofErr w:type="spellEnd"/>
            <w:r w:rsidRPr="006D1FBD">
              <w:rPr>
                <w:rFonts w:ascii="Times New Roman" w:hAnsi="Times New Roman"/>
                <w:sz w:val="24"/>
                <w:szCs w:val="24"/>
              </w:rPr>
              <w:t xml:space="preserve"> 19.2/19.3 PRR 2014-2020</w:t>
            </w:r>
          </w:p>
          <w:p w14:paraId="3BC3E773" w14:textId="77777777" w:rsidR="006D1FBD" w:rsidRPr="006D1FBD" w:rsidRDefault="006D1FBD" w:rsidP="00BF4273">
            <w:pPr>
              <w:suppressAutoHyphens/>
              <w:spacing w:after="0" w:line="240" w:lineRule="auto"/>
              <w:rPr>
                <w:rFonts w:ascii="Times New Roman" w:hAnsi="Times New Roman"/>
                <w:sz w:val="24"/>
                <w:szCs w:val="24"/>
              </w:rPr>
            </w:pPr>
          </w:p>
        </w:tc>
        <w:tc>
          <w:tcPr>
            <w:tcW w:w="4160" w:type="dxa"/>
            <w:gridSpan w:val="5"/>
            <w:shd w:val="clear" w:color="auto" w:fill="auto"/>
          </w:tcPr>
          <w:p w14:paraId="6592F59A" w14:textId="77777777" w:rsidR="006D1FBD" w:rsidRPr="006D1FBD" w:rsidRDefault="006D1FBD" w:rsidP="00BF4273">
            <w:pPr>
              <w:spacing w:after="0" w:line="240" w:lineRule="auto"/>
              <w:rPr>
                <w:rFonts w:ascii="Times New Roman" w:hAnsi="Times New Roman"/>
              </w:rPr>
            </w:pPr>
            <w:r w:rsidRPr="006D1FBD">
              <w:rPr>
                <w:rFonts w:ascii="Times New Roman" w:hAnsi="Times New Roman"/>
                <w:sz w:val="24"/>
                <w:szCs w:val="24"/>
              </w:rPr>
              <w:t xml:space="preserve">Broj kreiranih radnih mjesta putem </w:t>
            </w:r>
            <w:r w:rsidR="00BF4273">
              <w:rPr>
                <w:rFonts w:ascii="Times New Roman" w:hAnsi="Times New Roman"/>
                <w:sz w:val="24"/>
                <w:szCs w:val="24"/>
              </w:rPr>
              <w:t>odobrenih/</w:t>
            </w:r>
            <w:r w:rsidRPr="006D1FBD">
              <w:rPr>
                <w:rFonts w:ascii="Times New Roman" w:hAnsi="Times New Roman"/>
                <w:sz w:val="24"/>
                <w:szCs w:val="24"/>
              </w:rPr>
              <w:t xml:space="preserve">sufinanciranih projekata iz </w:t>
            </w:r>
            <w:proofErr w:type="spellStart"/>
            <w:r w:rsidRPr="006D1FBD">
              <w:rPr>
                <w:rFonts w:ascii="Times New Roman" w:hAnsi="Times New Roman"/>
                <w:sz w:val="24"/>
                <w:szCs w:val="24"/>
              </w:rPr>
              <w:t>podmjera</w:t>
            </w:r>
            <w:proofErr w:type="spellEnd"/>
            <w:r w:rsidRPr="006D1FBD">
              <w:rPr>
                <w:rFonts w:ascii="Times New Roman" w:hAnsi="Times New Roman"/>
                <w:sz w:val="24"/>
                <w:szCs w:val="24"/>
              </w:rPr>
              <w:t xml:space="preserve"> 19.2/19.4 PRR 2014-2020</w:t>
            </w:r>
          </w:p>
        </w:tc>
      </w:tr>
      <w:tr w:rsidR="006D1FBD" w:rsidRPr="006D1FBD" w14:paraId="14DA20F9" w14:textId="77777777" w:rsidTr="008362B5">
        <w:tc>
          <w:tcPr>
            <w:tcW w:w="2786" w:type="dxa"/>
            <w:gridSpan w:val="2"/>
            <w:shd w:val="clear" w:color="auto" w:fill="auto"/>
          </w:tcPr>
          <w:p w14:paraId="5727E100"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Početna vrijednost, 2014.</w:t>
            </w:r>
          </w:p>
        </w:tc>
        <w:tc>
          <w:tcPr>
            <w:tcW w:w="3646" w:type="dxa"/>
            <w:gridSpan w:val="4"/>
            <w:shd w:val="clear" w:color="auto" w:fill="auto"/>
          </w:tcPr>
          <w:p w14:paraId="2FEFA0E1" w14:textId="77777777" w:rsidR="006D1FBD" w:rsidRPr="006D1FBD" w:rsidRDefault="006D1FBD" w:rsidP="006D1FBD">
            <w:pPr>
              <w:suppressAutoHyphens/>
              <w:spacing w:after="0" w:line="240" w:lineRule="auto"/>
              <w:jc w:val="both"/>
              <w:rPr>
                <w:rFonts w:ascii="Times New Roman" w:hAnsi="Times New Roman"/>
                <w:sz w:val="24"/>
                <w:szCs w:val="24"/>
              </w:rPr>
            </w:pPr>
            <w:r w:rsidRPr="006D1FBD">
              <w:rPr>
                <w:rFonts w:ascii="Times New Roman" w:hAnsi="Times New Roman"/>
                <w:sz w:val="24"/>
                <w:szCs w:val="24"/>
              </w:rPr>
              <w:t>0</w:t>
            </w:r>
            <w:r>
              <w:rPr>
                <w:rFonts w:ascii="Times New Roman" w:hAnsi="Times New Roman"/>
                <w:sz w:val="24"/>
                <w:szCs w:val="24"/>
              </w:rPr>
              <w:t>,00</w:t>
            </w:r>
          </w:p>
        </w:tc>
        <w:tc>
          <w:tcPr>
            <w:tcW w:w="3691" w:type="dxa"/>
            <w:gridSpan w:val="6"/>
            <w:shd w:val="clear" w:color="auto" w:fill="auto"/>
          </w:tcPr>
          <w:p w14:paraId="16FBB673" w14:textId="77777777" w:rsidR="006D1FBD" w:rsidRPr="006D1FBD" w:rsidRDefault="006D1FBD" w:rsidP="006D1FBD">
            <w:pPr>
              <w:suppressAutoHyphens/>
              <w:spacing w:after="0" w:line="240" w:lineRule="auto"/>
              <w:jc w:val="both"/>
              <w:rPr>
                <w:rFonts w:ascii="Times New Roman" w:hAnsi="Times New Roman"/>
                <w:sz w:val="24"/>
                <w:szCs w:val="24"/>
              </w:rPr>
            </w:pPr>
            <w:r w:rsidRPr="006D1FBD">
              <w:rPr>
                <w:rFonts w:ascii="Times New Roman" w:hAnsi="Times New Roman"/>
                <w:sz w:val="24"/>
                <w:szCs w:val="24"/>
              </w:rPr>
              <w:t>0</w:t>
            </w:r>
          </w:p>
        </w:tc>
        <w:tc>
          <w:tcPr>
            <w:tcW w:w="4160" w:type="dxa"/>
            <w:gridSpan w:val="5"/>
            <w:shd w:val="clear" w:color="auto" w:fill="auto"/>
          </w:tcPr>
          <w:p w14:paraId="51932408" w14:textId="77777777" w:rsidR="006D1FBD" w:rsidRPr="006D1FBD" w:rsidRDefault="006D1FBD" w:rsidP="006D1FBD">
            <w:pPr>
              <w:suppressAutoHyphens/>
              <w:spacing w:after="0" w:line="240" w:lineRule="auto"/>
              <w:jc w:val="both"/>
              <w:rPr>
                <w:rFonts w:ascii="Times New Roman" w:hAnsi="Times New Roman"/>
                <w:sz w:val="24"/>
                <w:szCs w:val="24"/>
              </w:rPr>
            </w:pPr>
            <w:r w:rsidRPr="006D1FBD">
              <w:rPr>
                <w:rFonts w:ascii="Times New Roman" w:hAnsi="Times New Roman"/>
                <w:sz w:val="24"/>
                <w:szCs w:val="24"/>
              </w:rPr>
              <w:t>0</w:t>
            </w:r>
          </w:p>
        </w:tc>
      </w:tr>
      <w:tr w:rsidR="006D1FBD" w:rsidRPr="006D1FBD" w14:paraId="755D528C" w14:textId="77777777" w:rsidTr="008362B5">
        <w:tc>
          <w:tcPr>
            <w:tcW w:w="2786" w:type="dxa"/>
            <w:gridSpan w:val="2"/>
            <w:shd w:val="clear" w:color="auto" w:fill="auto"/>
          </w:tcPr>
          <w:p w14:paraId="0F2FB0AD"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Ciljana vrijednost, 2018. </w:t>
            </w:r>
          </w:p>
        </w:tc>
        <w:tc>
          <w:tcPr>
            <w:tcW w:w="3646" w:type="dxa"/>
            <w:gridSpan w:val="4"/>
            <w:shd w:val="clear" w:color="auto" w:fill="auto"/>
          </w:tcPr>
          <w:p w14:paraId="33998383" w14:textId="77777777" w:rsidR="006D1FBD" w:rsidRPr="006D1FBD" w:rsidRDefault="008242C8" w:rsidP="006D1FBD">
            <w:pPr>
              <w:suppressAutoHyphens/>
              <w:spacing w:after="0" w:line="240" w:lineRule="auto"/>
              <w:jc w:val="both"/>
              <w:rPr>
                <w:rFonts w:ascii="Times New Roman" w:hAnsi="Times New Roman"/>
                <w:sz w:val="24"/>
                <w:szCs w:val="24"/>
              </w:rPr>
            </w:pPr>
            <w:r>
              <w:rPr>
                <w:rFonts w:ascii="Times New Roman" w:hAnsi="Times New Roman"/>
                <w:sz w:val="24"/>
                <w:szCs w:val="24"/>
              </w:rPr>
              <w:t>98.398,13</w:t>
            </w:r>
          </w:p>
        </w:tc>
        <w:tc>
          <w:tcPr>
            <w:tcW w:w="3691" w:type="dxa"/>
            <w:gridSpan w:val="6"/>
            <w:shd w:val="clear" w:color="auto" w:fill="auto"/>
          </w:tcPr>
          <w:p w14:paraId="235707F1" w14:textId="6DABA16F" w:rsidR="006D1FBD" w:rsidRPr="006D1FBD" w:rsidRDefault="00C41CF8" w:rsidP="006D1FBD">
            <w:pPr>
              <w:suppressAutoHyphens/>
              <w:spacing w:after="0" w:line="240" w:lineRule="auto"/>
              <w:jc w:val="both"/>
              <w:rPr>
                <w:rFonts w:ascii="Times New Roman" w:hAnsi="Times New Roman"/>
                <w:sz w:val="24"/>
                <w:szCs w:val="24"/>
              </w:rPr>
            </w:pPr>
            <w:r>
              <w:rPr>
                <w:rFonts w:ascii="Times New Roman" w:hAnsi="Times New Roman"/>
                <w:sz w:val="24"/>
                <w:szCs w:val="24"/>
              </w:rPr>
              <w:t>0</w:t>
            </w:r>
          </w:p>
        </w:tc>
        <w:tc>
          <w:tcPr>
            <w:tcW w:w="4160" w:type="dxa"/>
            <w:gridSpan w:val="5"/>
            <w:shd w:val="clear" w:color="auto" w:fill="auto"/>
          </w:tcPr>
          <w:p w14:paraId="5CD869BD" w14:textId="77777777" w:rsidR="006D1FBD" w:rsidRPr="006D1FBD" w:rsidRDefault="006D1FBD" w:rsidP="006D1FBD">
            <w:pPr>
              <w:suppressAutoHyphens/>
              <w:spacing w:after="0" w:line="240" w:lineRule="auto"/>
              <w:jc w:val="both"/>
              <w:rPr>
                <w:rFonts w:ascii="Times New Roman" w:hAnsi="Times New Roman"/>
                <w:sz w:val="24"/>
                <w:szCs w:val="24"/>
              </w:rPr>
            </w:pPr>
            <w:r>
              <w:rPr>
                <w:rFonts w:ascii="Times New Roman" w:hAnsi="Times New Roman"/>
                <w:sz w:val="24"/>
                <w:szCs w:val="24"/>
              </w:rPr>
              <w:t xml:space="preserve">1 </w:t>
            </w:r>
          </w:p>
        </w:tc>
      </w:tr>
      <w:tr w:rsidR="006D1FBD" w:rsidRPr="006D1FBD" w14:paraId="67321131" w14:textId="77777777" w:rsidTr="008362B5">
        <w:tc>
          <w:tcPr>
            <w:tcW w:w="2786" w:type="dxa"/>
            <w:gridSpan w:val="2"/>
            <w:shd w:val="clear" w:color="auto" w:fill="auto"/>
          </w:tcPr>
          <w:p w14:paraId="1834AB5D"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Ciljana vrijednost, 2023.</w:t>
            </w:r>
          </w:p>
        </w:tc>
        <w:tc>
          <w:tcPr>
            <w:tcW w:w="3646" w:type="dxa"/>
            <w:gridSpan w:val="4"/>
            <w:shd w:val="clear" w:color="auto" w:fill="auto"/>
          </w:tcPr>
          <w:p w14:paraId="379ED4D8" w14:textId="7A2D1F67" w:rsidR="006D1FBD" w:rsidRPr="006D1FBD" w:rsidRDefault="00C41CF8" w:rsidP="006D1FBD">
            <w:pPr>
              <w:suppressAutoHyphens/>
              <w:spacing w:after="0" w:line="240" w:lineRule="auto"/>
              <w:jc w:val="both"/>
              <w:rPr>
                <w:rFonts w:ascii="Times New Roman" w:hAnsi="Times New Roman"/>
                <w:sz w:val="24"/>
                <w:szCs w:val="24"/>
              </w:rPr>
            </w:pPr>
            <w:del w:id="26" w:author="LAG Marinianis_V6_I5" w:date="2021-07-26T16:29:00Z">
              <w:r w:rsidDel="005E13B3">
                <w:rPr>
                  <w:rFonts w:ascii="Times New Roman" w:hAnsi="Times New Roman"/>
                  <w:sz w:val="24"/>
                  <w:szCs w:val="24"/>
                  <w:lang w:eastAsia="hr-HR"/>
                </w:rPr>
                <w:delText>668.981,25</w:delText>
              </w:r>
            </w:del>
            <w:ins w:id="27" w:author="LAG Marinianis_V6_I5" w:date="2021-07-26T16:29:00Z">
              <w:r w:rsidR="005E13B3">
                <w:rPr>
                  <w:rFonts w:ascii="Times New Roman" w:hAnsi="Times New Roman"/>
                  <w:sz w:val="24"/>
                  <w:szCs w:val="24"/>
                  <w:lang w:eastAsia="hr-HR"/>
                </w:rPr>
                <w:t>782.</w:t>
              </w:r>
            </w:ins>
            <w:ins w:id="28" w:author="LAG Marinianis_V6_I5" w:date="2021-07-26T16:30:00Z">
              <w:r w:rsidR="005E13B3">
                <w:rPr>
                  <w:rFonts w:ascii="Times New Roman" w:hAnsi="Times New Roman"/>
                  <w:sz w:val="24"/>
                  <w:szCs w:val="24"/>
                  <w:lang w:eastAsia="hr-HR"/>
                </w:rPr>
                <w:t>724,88</w:t>
              </w:r>
            </w:ins>
          </w:p>
        </w:tc>
        <w:tc>
          <w:tcPr>
            <w:tcW w:w="3691" w:type="dxa"/>
            <w:gridSpan w:val="6"/>
            <w:shd w:val="clear" w:color="auto" w:fill="auto"/>
          </w:tcPr>
          <w:p w14:paraId="635835F0" w14:textId="54B0E008" w:rsidR="006D1FBD" w:rsidRPr="006D1FBD" w:rsidRDefault="005E13B3" w:rsidP="006D1FBD">
            <w:pPr>
              <w:suppressAutoHyphens/>
              <w:spacing w:after="0" w:line="240" w:lineRule="auto"/>
              <w:jc w:val="both"/>
              <w:rPr>
                <w:rFonts w:ascii="Times New Roman" w:hAnsi="Times New Roman"/>
                <w:sz w:val="24"/>
                <w:szCs w:val="24"/>
              </w:rPr>
            </w:pPr>
            <w:ins w:id="29" w:author="LAG Marinianis_V6_I5" w:date="2021-07-26T16:29:00Z">
              <w:r>
                <w:rPr>
                  <w:rFonts w:ascii="Times New Roman" w:hAnsi="Times New Roman"/>
                  <w:sz w:val="24"/>
                  <w:szCs w:val="24"/>
                </w:rPr>
                <w:t>8</w:t>
              </w:r>
            </w:ins>
            <w:del w:id="30" w:author="LAG Marinianis_V6_I5" w:date="2021-07-26T16:29:00Z">
              <w:r w:rsidR="00141925" w:rsidDel="005E13B3">
                <w:rPr>
                  <w:rFonts w:ascii="Times New Roman" w:hAnsi="Times New Roman"/>
                  <w:sz w:val="24"/>
                  <w:szCs w:val="24"/>
                </w:rPr>
                <w:delText>7</w:delText>
              </w:r>
            </w:del>
          </w:p>
        </w:tc>
        <w:tc>
          <w:tcPr>
            <w:tcW w:w="4160" w:type="dxa"/>
            <w:gridSpan w:val="5"/>
            <w:shd w:val="clear" w:color="auto" w:fill="auto"/>
          </w:tcPr>
          <w:p w14:paraId="4A1A1F5D" w14:textId="77777777" w:rsidR="006D1FBD" w:rsidRPr="006D1FBD" w:rsidRDefault="006D1FBD" w:rsidP="006D1FBD">
            <w:pPr>
              <w:suppressAutoHyphens/>
              <w:spacing w:after="0" w:line="240" w:lineRule="auto"/>
              <w:jc w:val="both"/>
              <w:rPr>
                <w:rFonts w:ascii="Times New Roman" w:hAnsi="Times New Roman"/>
                <w:sz w:val="24"/>
                <w:szCs w:val="24"/>
              </w:rPr>
            </w:pPr>
            <w:r>
              <w:rPr>
                <w:rFonts w:ascii="Times New Roman" w:hAnsi="Times New Roman"/>
                <w:sz w:val="24"/>
                <w:szCs w:val="24"/>
              </w:rPr>
              <w:t>2</w:t>
            </w:r>
          </w:p>
        </w:tc>
      </w:tr>
      <w:tr w:rsidR="005E13B3" w:rsidRPr="006D1FBD" w14:paraId="0B1B162F" w14:textId="77777777" w:rsidTr="008362B5">
        <w:trPr>
          <w:ins w:id="31" w:author="LAG Marinianis_V6_I5" w:date="2021-07-26T16:28:00Z"/>
        </w:trPr>
        <w:tc>
          <w:tcPr>
            <w:tcW w:w="2786" w:type="dxa"/>
            <w:gridSpan w:val="2"/>
            <w:shd w:val="clear" w:color="auto" w:fill="auto"/>
          </w:tcPr>
          <w:p w14:paraId="5197FA3D" w14:textId="56C3B0C3" w:rsidR="005E13B3" w:rsidRPr="006D1FBD" w:rsidRDefault="005E13B3" w:rsidP="006D1FBD">
            <w:pPr>
              <w:spacing w:after="0" w:line="240" w:lineRule="auto"/>
              <w:rPr>
                <w:ins w:id="32" w:author="LAG Marinianis_V6_I5" w:date="2021-07-26T16:28:00Z"/>
                <w:rFonts w:ascii="Times New Roman" w:hAnsi="Times New Roman"/>
                <w:sz w:val="24"/>
                <w:szCs w:val="24"/>
              </w:rPr>
            </w:pPr>
            <w:ins w:id="33" w:author="LAG Marinianis_V6_I5" w:date="2021-07-26T16:28:00Z">
              <w:r w:rsidRPr="006D1FBD">
                <w:rPr>
                  <w:rFonts w:ascii="Times New Roman" w:hAnsi="Times New Roman"/>
                  <w:sz w:val="24"/>
                  <w:szCs w:val="24"/>
                </w:rPr>
                <w:lastRenderedPageBreak/>
                <w:t>Ciljana vrijednost, 202</w:t>
              </w:r>
              <w:r>
                <w:rPr>
                  <w:rFonts w:ascii="Times New Roman" w:hAnsi="Times New Roman"/>
                  <w:sz w:val="24"/>
                  <w:szCs w:val="24"/>
                </w:rPr>
                <w:t>5</w:t>
              </w:r>
              <w:r w:rsidRPr="006D1FBD">
                <w:rPr>
                  <w:rFonts w:ascii="Times New Roman" w:hAnsi="Times New Roman"/>
                  <w:sz w:val="24"/>
                  <w:szCs w:val="24"/>
                </w:rPr>
                <w:t>.</w:t>
              </w:r>
            </w:ins>
          </w:p>
        </w:tc>
        <w:tc>
          <w:tcPr>
            <w:tcW w:w="3646" w:type="dxa"/>
            <w:gridSpan w:val="4"/>
            <w:shd w:val="clear" w:color="auto" w:fill="auto"/>
          </w:tcPr>
          <w:p w14:paraId="4E67C80E" w14:textId="76BB2AFB" w:rsidR="005E13B3" w:rsidRDefault="005E13B3" w:rsidP="006D1FBD">
            <w:pPr>
              <w:suppressAutoHyphens/>
              <w:spacing w:after="0" w:line="240" w:lineRule="auto"/>
              <w:jc w:val="both"/>
              <w:rPr>
                <w:ins w:id="34" w:author="LAG Marinianis_V6_I5" w:date="2021-07-26T16:28:00Z"/>
                <w:rFonts w:ascii="Times New Roman" w:hAnsi="Times New Roman"/>
                <w:sz w:val="24"/>
                <w:szCs w:val="24"/>
                <w:lang w:eastAsia="hr-HR"/>
              </w:rPr>
            </w:pPr>
            <w:ins w:id="35" w:author="LAG Marinianis_V6_I5" w:date="2021-07-26T16:30:00Z">
              <w:r>
                <w:rPr>
                  <w:rFonts w:ascii="Times New Roman" w:hAnsi="Times New Roman"/>
                  <w:sz w:val="24"/>
                  <w:szCs w:val="24"/>
                  <w:lang w:eastAsia="hr-HR"/>
                </w:rPr>
                <w:t>802.564,24</w:t>
              </w:r>
            </w:ins>
          </w:p>
        </w:tc>
        <w:tc>
          <w:tcPr>
            <w:tcW w:w="3691" w:type="dxa"/>
            <w:gridSpan w:val="6"/>
            <w:shd w:val="clear" w:color="auto" w:fill="auto"/>
          </w:tcPr>
          <w:p w14:paraId="7E72AF60" w14:textId="208F71B1" w:rsidR="005E13B3" w:rsidRDefault="005E13B3" w:rsidP="006D1FBD">
            <w:pPr>
              <w:suppressAutoHyphens/>
              <w:spacing w:after="0" w:line="240" w:lineRule="auto"/>
              <w:jc w:val="both"/>
              <w:rPr>
                <w:ins w:id="36" w:author="LAG Marinianis_V6_I5" w:date="2021-07-26T16:28:00Z"/>
                <w:rFonts w:ascii="Times New Roman" w:hAnsi="Times New Roman"/>
                <w:sz w:val="24"/>
                <w:szCs w:val="24"/>
              </w:rPr>
            </w:pPr>
            <w:ins w:id="37" w:author="LAG Marinianis_V6_I5" w:date="2021-07-26T16:29:00Z">
              <w:r>
                <w:rPr>
                  <w:rFonts w:ascii="Times New Roman" w:hAnsi="Times New Roman"/>
                  <w:sz w:val="24"/>
                  <w:szCs w:val="24"/>
                </w:rPr>
                <w:t>9</w:t>
              </w:r>
            </w:ins>
          </w:p>
        </w:tc>
        <w:tc>
          <w:tcPr>
            <w:tcW w:w="4160" w:type="dxa"/>
            <w:gridSpan w:val="5"/>
            <w:shd w:val="clear" w:color="auto" w:fill="auto"/>
          </w:tcPr>
          <w:p w14:paraId="10BF0477" w14:textId="3A096486" w:rsidR="005E13B3" w:rsidRDefault="005E13B3" w:rsidP="006D1FBD">
            <w:pPr>
              <w:suppressAutoHyphens/>
              <w:spacing w:after="0" w:line="240" w:lineRule="auto"/>
              <w:jc w:val="both"/>
              <w:rPr>
                <w:ins w:id="38" w:author="LAG Marinianis_V6_I5" w:date="2021-07-26T16:28:00Z"/>
                <w:rFonts w:ascii="Times New Roman" w:hAnsi="Times New Roman"/>
                <w:sz w:val="24"/>
                <w:szCs w:val="24"/>
              </w:rPr>
            </w:pPr>
            <w:ins w:id="39" w:author="LAG Marinianis_V6_I5" w:date="2021-07-26T16:29:00Z">
              <w:r>
                <w:rPr>
                  <w:rFonts w:ascii="Times New Roman" w:hAnsi="Times New Roman"/>
                  <w:sz w:val="24"/>
                  <w:szCs w:val="24"/>
                </w:rPr>
                <w:t>2</w:t>
              </w:r>
            </w:ins>
          </w:p>
        </w:tc>
      </w:tr>
      <w:tr w:rsidR="006D1FBD" w:rsidRPr="006D1FBD" w14:paraId="25139719" w14:textId="77777777" w:rsidTr="008362B5">
        <w:tc>
          <w:tcPr>
            <w:tcW w:w="2786" w:type="dxa"/>
            <w:gridSpan w:val="2"/>
            <w:shd w:val="clear" w:color="auto" w:fill="auto"/>
          </w:tcPr>
          <w:p w14:paraId="06CA7FE9"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Izvor informacija </w:t>
            </w:r>
          </w:p>
        </w:tc>
        <w:tc>
          <w:tcPr>
            <w:tcW w:w="11497" w:type="dxa"/>
            <w:gridSpan w:val="15"/>
            <w:shd w:val="clear" w:color="auto" w:fill="auto"/>
          </w:tcPr>
          <w:p w14:paraId="2199D1D5"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 xml:space="preserve">Izvješća APPRRR i Lokalne akcijske grupe </w:t>
            </w:r>
            <w:proofErr w:type="spellStart"/>
            <w:r w:rsidRPr="006D1FBD">
              <w:rPr>
                <w:rFonts w:ascii="Times New Roman" w:hAnsi="Times New Roman"/>
                <w:sz w:val="24"/>
                <w:szCs w:val="24"/>
              </w:rPr>
              <w:t>Marinianis</w:t>
            </w:r>
            <w:proofErr w:type="spellEnd"/>
            <w:r w:rsidRPr="006D1FBD">
              <w:rPr>
                <w:rFonts w:ascii="Times New Roman" w:hAnsi="Times New Roman"/>
                <w:sz w:val="24"/>
                <w:szCs w:val="24"/>
              </w:rPr>
              <w:t xml:space="preserve">, medijska izvješća, izvješća partnera na projektima suradnje </w:t>
            </w:r>
          </w:p>
        </w:tc>
      </w:tr>
      <w:tr w:rsidR="006D1FBD" w:rsidRPr="006D1FBD" w14:paraId="4D0A0D5E" w14:textId="77777777" w:rsidTr="008362B5">
        <w:tc>
          <w:tcPr>
            <w:tcW w:w="2786" w:type="dxa"/>
            <w:gridSpan w:val="2"/>
            <w:shd w:val="clear" w:color="auto" w:fill="auto"/>
          </w:tcPr>
          <w:p w14:paraId="7B984ED4" w14:textId="77777777" w:rsidR="006D1FBD" w:rsidRPr="006D1FBD" w:rsidRDefault="006D1FBD" w:rsidP="006D1FBD">
            <w:pPr>
              <w:spacing w:after="0" w:line="240" w:lineRule="auto"/>
              <w:rPr>
                <w:rFonts w:ascii="Times New Roman" w:hAnsi="Times New Roman"/>
                <w:bCs/>
                <w:sz w:val="24"/>
                <w:szCs w:val="24"/>
              </w:rPr>
            </w:pPr>
            <w:r w:rsidRPr="006D1FBD">
              <w:rPr>
                <w:rFonts w:ascii="Times New Roman" w:hAnsi="Times New Roman"/>
                <w:bCs/>
                <w:sz w:val="24"/>
                <w:szCs w:val="24"/>
              </w:rPr>
              <w:t>Doprinos prioritetima i fokus područjima PRR</w:t>
            </w:r>
          </w:p>
        </w:tc>
        <w:tc>
          <w:tcPr>
            <w:tcW w:w="11497" w:type="dxa"/>
            <w:gridSpan w:val="15"/>
            <w:shd w:val="clear" w:color="auto" w:fill="auto"/>
          </w:tcPr>
          <w:p w14:paraId="1D15166D" w14:textId="77777777" w:rsidR="006D1FBD" w:rsidRPr="006D1FBD" w:rsidRDefault="006D1FBD" w:rsidP="006D1FBD">
            <w:pPr>
              <w:spacing w:after="0" w:line="240" w:lineRule="auto"/>
              <w:jc w:val="both"/>
              <w:rPr>
                <w:rFonts w:ascii="Times New Roman" w:hAnsi="Times New Roman"/>
                <w:iCs/>
                <w:sz w:val="24"/>
                <w:szCs w:val="24"/>
              </w:rPr>
            </w:pPr>
            <w:r w:rsidRPr="006D1FBD">
              <w:rPr>
                <w:rFonts w:ascii="Times New Roman" w:hAnsi="Times New Roman"/>
                <w:sz w:val="24"/>
                <w:szCs w:val="24"/>
              </w:rPr>
              <w:t>P:6/FP:</w:t>
            </w:r>
            <w:r w:rsidRPr="006D1FBD">
              <w:rPr>
                <w:rFonts w:ascii="Times New Roman" w:hAnsi="Times New Roman"/>
                <w:iCs/>
                <w:sz w:val="24"/>
                <w:szCs w:val="24"/>
              </w:rPr>
              <w:t>6B (definirano PRR 2014.-2020., M19); P:6/FP:6A; P:1/FP:1A; FP:1B, FP:1C</w:t>
            </w:r>
          </w:p>
        </w:tc>
      </w:tr>
      <w:tr w:rsidR="006D1FBD" w:rsidRPr="006D1FBD" w14:paraId="0F34E09C" w14:textId="77777777" w:rsidTr="006D1FBD">
        <w:tc>
          <w:tcPr>
            <w:tcW w:w="14283" w:type="dxa"/>
            <w:gridSpan w:val="17"/>
            <w:shd w:val="clear" w:color="auto" w:fill="C9C9C9"/>
          </w:tcPr>
          <w:p w14:paraId="15AFAAB7" w14:textId="77777777" w:rsidR="006D1FBD" w:rsidRPr="006D1FBD" w:rsidRDefault="006D1FBD" w:rsidP="006D1FBD">
            <w:pPr>
              <w:spacing w:after="0" w:line="240" w:lineRule="auto"/>
              <w:jc w:val="center"/>
              <w:rPr>
                <w:rFonts w:ascii="Times New Roman" w:eastAsia="+mn-ea" w:hAnsi="Times New Roman"/>
                <w:b/>
                <w:sz w:val="24"/>
                <w:szCs w:val="24"/>
              </w:rPr>
            </w:pPr>
            <w:r w:rsidRPr="006D1FBD">
              <w:rPr>
                <w:rFonts w:ascii="Times New Roman" w:hAnsi="Times New Roman"/>
                <w:b/>
                <w:sz w:val="24"/>
                <w:szCs w:val="24"/>
              </w:rPr>
              <w:t>Prioritetne mjere (aktivnosti) za postizanje strateškog cilja (očekivanih rezultata) 3</w:t>
            </w:r>
          </w:p>
        </w:tc>
      </w:tr>
      <w:tr w:rsidR="006D1FBD" w:rsidRPr="006D1FBD" w14:paraId="704E69CF" w14:textId="77777777" w:rsidTr="008362B5">
        <w:tc>
          <w:tcPr>
            <w:tcW w:w="2786" w:type="dxa"/>
            <w:gridSpan w:val="2"/>
            <w:shd w:val="clear" w:color="auto" w:fill="DBDBDB"/>
          </w:tcPr>
          <w:p w14:paraId="7A998800" w14:textId="77777777" w:rsidR="006D1FBD" w:rsidRPr="006D1FBD" w:rsidRDefault="006D1FBD" w:rsidP="006D1FBD">
            <w:pPr>
              <w:spacing w:after="0" w:line="240" w:lineRule="auto"/>
              <w:rPr>
                <w:rFonts w:ascii="Times New Roman" w:hAnsi="Times New Roman"/>
                <w:b/>
                <w:sz w:val="24"/>
                <w:szCs w:val="24"/>
              </w:rPr>
            </w:pPr>
            <w:r w:rsidRPr="006D1FBD">
              <w:rPr>
                <w:rFonts w:ascii="Times New Roman" w:hAnsi="Times New Roman"/>
                <w:b/>
                <w:sz w:val="24"/>
                <w:szCs w:val="24"/>
              </w:rPr>
              <w:t>M3.1</w:t>
            </w:r>
          </w:p>
        </w:tc>
        <w:tc>
          <w:tcPr>
            <w:tcW w:w="11497" w:type="dxa"/>
            <w:gridSpan w:val="15"/>
            <w:shd w:val="clear" w:color="auto" w:fill="DBDBDB"/>
          </w:tcPr>
          <w:p w14:paraId="6F036534" w14:textId="77777777" w:rsidR="006D1FBD" w:rsidRPr="006D1FBD" w:rsidRDefault="006D1FBD" w:rsidP="00141925">
            <w:pPr>
              <w:spacing w:after="0" w:line="240" w:lineRule="auto"/>
              <w:rPr>
                <w:rFonts w:ascii="Times New Roman" w:hAnsi="Times New Roman"/>
                <w:b/>
                <w:sz w:val="24"/>
                <w:szCs w:val="24"/>
              </w:rPr>
            </w:pPr>
            <w:r w:rsidRPr="006D1FBD">
              <w:rPr>
                <w:rFonts w:ascii="Times New Roman" w:hAnsi="Times New Roman"/>
                <w:b/>
                <w:sz w:val="24"/>
                <w:szCs w:val="24"/>
              </w:rPr>
              <w:t>Razvoj društvene infrastrukture i lokalnih temeljnih usluga</w:t>
            </w:r>
            <w:r w:rsidRPr="006D1FBD">
              <w:rPr>
                <w:rFonts w:ascii="Times New Roman" w:hAnsi="Times New Roman"/>
                <w:b/>
                <w:sz w:val="24"/>
                <w:szCs w:val="24"/>
                <w:vertAlign w:val="superscript"/>
              </w:rPr>
              <w:t xml:space="preserve"> </w:t>
            </w:r>
          </w:p>
        </w:tc>
      </w:tr>
      <w:tr w:rsidR="005E13B3" w:rsidRPr="006D1FBD" w14:paraId="015B52A6" w14:textId="77777777" w:rsidTr="000760E9">
        <w:tc>
          <w:tcPr>
            <w:tcW w:w="2786" w:type="dxa"/>
            <w:gridSpan w:val="2"/>
            <w:vMerge w:val="restart"/>
            <w:shd w:val="clear" w:color="auto" w:fill="auto"/>
          </w:tcPr>
          <w:p w14:paraId="0B3E1606" w14:textId="77777777" w:rsidR="005E13B3" w:rsidRPr="006D1FBD" w:rsidRDefault="005E13B3" w:rsidP="005E13B3">
            <w:pPr>
              <w:spacing w:after="0" w:line="240" w:lineRule="auto"/>
              <w:rPr>
                <w:rFonts w:ascii="Times New Roman" w:hAnsi="Times New Roman"/>
                <w:sz w:val="24"/>
                <w:szCs w:val="24"/>
              </w:rPr>
            </w:pPr>
            <w:r w:rsidRPr="006D1FBD">
              <w:rPr>
                <w:rFonts w:ascii="Times New Roman" w:hAnsi="Times New Roman"/>
                <w:sz w:val="24"/>
                <w:szCs w:val="24"/>
              </w:rPr>
              <w:t>Vremensko razdoblje provedbe (broj planiranih projekata)</w:t>
            </w:r>
          </w:p>
        </w:tc>
        <w:tc>
          <w:tcPr>
            <w:tcW w:w="1903" w:type="dxa"/>
            <w:shd w:val="clear" w:color="auto" w:fill="auto"/>
            <w:vAlign w:val="center"/>
          </w:tcPr>
          <w:p w14:paraId="67DFA657" w14:textId="40887F01" w:rsidR="005E13B3" w:rsidRPr="006D1FBD" w:rsidRDefault="005E13B3" w:rsidP="005E13B3">
            <w:pPr>
              <w:spacing w:after="0" w:line="240" w:lineRule="auto"/>
              <w:jc w:val="both"/>
              <w:rPr>
                <w:rFonts w:ascii="Times New Roman" w:hAnsi="Times New Roman"/>
                <w:sz w:val="24"/>
                <w:szCs w:val="24"/>
              </w:rPr>
            </w:pPr>
            <w:ins w:id="40" w:author="LAG Marinianis_V6_I5" w:date="2021-07-26T16:30:00Z">
              <w:r>
                <w:rPr>
                  <w:rFonts w:ascii="Times New Roman" w:eastAsia="+mn-ea" w:hAnsi="Times New Roman"/>
                  <w:sz w:val="24"/>
                  <w:szCs w:val="24"/>
                  <w:lang w:eastAsia="zh-CN"/>
                </w:rPr>
                <w:t>2014.-2016.</w:t>
              </w:r>
            </w:ins>
            <w:del w:id="41" w:author="LAG Marinianis_V6_I5" w:date="2021-07-26T16:30:00Z">
              <w:r w:rsidRPr="006D1FBD" w:rsidDel="00150598">
                <w:rPr>
                  <w:rFonts w:ascii="Times New Roman" w:hAnsi="Times New Roman"/>
                  <w:sz w:val="24"/>
                  <w:szCs w:val="24"/>
                </w:rPr>
                <w:delText>2014.</w:delText>
              </w:r>
              <w:r w:rsidDel="00150598">
                <w:rPr>
                  <w:rFonts w:ascii="Times New Roman" w:hAnsi="Times New Roman"/>
                  <w:sz w:val="24"/>
                  <w:szCs w:val="24"/>
                </w:rPr>
                <w:delText>/2015.</w:delText>
              </w:r>
            </w:del>
          </w:p>
        </w:tc>
        <w:tc>
          <w:tcPr>
            <w:tcW w:w="1357" w:type="dxa"/>
            <w:gridSpan w:val="2"/>
            <w:shd w:val="clear" w:color="auto" w:fill="auto"/>
            <w:vAlign w:val="center"/>
          </w:tcPr>
          <w:p w14:paraId="09FD405C" w14:textId="4FC08EDC" w:rsidR="005E13B3" w:rsidRPr="006D1FBD" w:rsidRDefault="005E13B3" w:rsidP="005E13B3">
            <w:pPr>
              <w:spacing w:after="0" w:line="240" w:lineRule="auto"/>
              <w:jc w:val="both"/>
              <w:rPr>
                <w:rFonts w:ascii="Times New Roman" w:hAnsi="Times New Roman"/>
                <w:sz w:val="24"/>
                <w:szCs w:val="24"/>
              </w:rPr>
            </w:pPr>
            <w:ins w:id="42" w:author="LAG Marinianis_V6_I5" w:date="2021-07-26T16:30:00Z">
              <w:r>
                <w:rPr>
                  <w:rFonts w:ascii="Times New Roman" w:eastAsia="+mn-ea" w:hAnsi="Times New Roman"/>
                  <w:sz w:val="24"/>
                  <w:szCs w:val="24"/>
                  <w:lang w:eastAsia="zh-CN"/>
                </w:rPr>
                <w:t>2017.</w:t>
              </w:r>
            </w:ins>
            <w:del w:id="43" w:author="LAG Marinianis_V6_I5" w:date="2021-07-26T16:30:00Z">
              <w:r w:rsidRPr="006D1FBD" w:rsidDel="00150598">
                <w:rPr>
                  <w:rFonts w:ascii="Times New Roman" w:hAnsi="Times New Roman"/>
                  <w:sz w:val="24"/>
                  <w:szCs w:val="24"/>
                </w:rPr>
                <w:delText>201</w:delText>
              </w:r>
              <w:r w:rsidDel="00150598">
                <w:rPr>
                  <w:rFonts w:ascii="Times New Roman" w:hAnsi="Times New Roman"/>
                  <w:sz w:val="24"/>
                  <w:szCs w:val="24"/>
                </w:rPr>
                <w:delText>6</w:delText>
              </w:r>
              <w:r w:rsidRPr="006D1FBD" w:rsidDel="00150598">
                <w:rPr>
                  <w:rFonts w:ascii="Times New Roman" w:hAnsi="Times New Roman"/>
                  <w:sz w:val="24"/>
                  <w:szCs w:val="24"/>
                </w:rPr>
                <w:delText>.</w:delText>
              </w:r>
            </w:del>
          </w:p>
        </w:tc>
        <w:tc>
          <w:tcPr>
            <w:tcW w:w="1496" w:type="dxa"/>
            <w:gridSpan w:val="3"/>
            <w:shd w:val="clear" w:color="auto" w:fill="auto"/>
            <w:vAlign w:val="center"/>
          </w:tcPr>
          <w:p w14:paraId="539ABA59" w14:textId="1C0BEB72" w:rsidR="005E13B3" w:rsidRPr="006D1FBD" w:rsidRDefault="005E13B3" w:rsidP="005E13B3">
            <w:pPr>
              <w:spacing w:after="0" w:line="240" w:lineRule="auto"/>
              <w:jc w:val="both"/>
              <w:rPr>
                <w:rFonts w:ascii="Times New Roman" w:hAnsi="Times New Roman"/>
                <w:sz w:val="24"/>
                <w:szCs w:val="24"/>
              </w:rPr>
            </w:pPr>
            <w:ins w:id="44" w:author="LAG Marinianis_V6_I5" w:date="2021-07-26T16:30:00Z">
              <w:r>
                <w:rPr>
                  <w:rFonts w:ascii="Times New Roman" w:eastAsia="+mn-ea" w:hAnsi="Times New Roman"/>
                  <w:sz w:val="24"/>
                  <w:szCs w:val="24"/>
                  <w:lang w:eastAsia="zh-CN"/>
                </w:rPr>
                <w:t>2018.</w:t>
              </w:r>
            </w:ins>
            <w:del w:id="45" w:author="LAG Marinianis_V6_I5" w:date="2021-07-26T16:30:00Z">
              <w:r w:rsidRPr="006D1FBD" w:rsidDel="00150598">
                <w:rPr>
                  <w:rFonts w:ascii="Times New Roman" w:hAnsi="Times New Roman"/>
                  <w:sz w:val="24"/>
                  <w:szCs w:val="24"/>
                </w:rPr>
                <w:delText>201</w:delText>
              </w:r>
              <w:r w:rsidDel="00150598">
                <w:rPr>
                  <w:rFonts w:ascii="Times New Roman" w:hAnsi="Times New Roman"/>
                  <w:sz w:val="24"/>
                  <w:szCs w:val="24"/>
                </w:rPr>
                <w:delText>7</w:delText>
              </w:r>
              <w:r w:rsidRPr="006D1FBD" w:rsidDel="00150598">
                <w:rPr>
                  <w:rFonts w:ascii="Times New Roman" w:hAnsi="Times New Roman"/>
                  <w:sz w:val="24"/>
                  <w:szCs w:val="24"/>
                </w:rPr>
                <w:delText>.</w:delText>
              </w:r>
            </w:del>
          </w:p>
        </w:tc>
        <w:tc>
          <w:tcPr>
            <w:tcW w:w="1517" w:type="dxa"/>
            <w:gridSpan w:val="2"/>
            <w:shd w:val="clear" w:color="auto" w:fill="auto"/>
            <w:vAlign w:val="center"/>
          </w:tcPr>
          <w:p w14:paraId="71EBD99F" w14:textId="25DF0C68" w:rsidR="005E13B3" w:rsidRPr="006D1FBD" w:rsidRDefault="005E13B3" w:rsidP="005E13B3">
            <w:pPr>
              <w:spacing w:after="0" w:line="240" w:lineRule="auto"/>
              <w:jc w:val="both"/>
              <w:rPr>
                <w:rFonts w:ascii="Times New Roman" w:hAnsi="Times New Roman"/>
                <w:sz w:val="24"/>
                <w:szCs w:val="24"/>
              </w:rPr>
            </w:pPr>
            <w:ins w:id="46" w:author="LAG Marinianis_V6_I5" w:date="2021-07-26T16:30:00Z">
              <w:r>
                <w:rPr>
                  <w:rFonts w:ascii="Times New Roman" w:eastAsia="+mn-ea" w:hAnsi="Times New Roman"/>
                  <w:sz w:val="24"/>
                  <w:szCs w:val="24"/>
                  <w:lang w:eastAsia="zh-CN"/>
                </w:rPr>
                <w:t>2019.</w:t>
              </w:r>
            </w:ins>
            <w:del w:id="47" w:author="LAG Marinianis_V6_I5" w:date="2021-07-26T16:30:00Z">
              <w:r w:rsidRPr="006D1FBD" w:rsidDel="00150598">
                <w:rPr>
                  <w:rFonts w:ascii="Times New Roman" w:hAnsi="Times New Roman"/>
                  <w:sz w:val="24"/>
                  <w:szCs w:val="24"/>
                </w:rPr>
                <w:delText>201</w:delText>
              </w:r>
              <w:r w:rsidDel="00150598">
                <w:rPr>
                  <w:rFonts w:ascii="Times New Roman" w:hAnsi="Times New Roman"/>
                  <w:sz w:val="24"/>
                  <w:szCs w:val="24"/>
                </w:rPr>
                <w:delText>8</w:delText>
              </w:r>
              <w:r w:rsidRPr="006D1FBD" w:rsidDel="00150598">
                <w:rPr>
                  <w:rFonts w:ascii="Times New Roman" w:hAnsi="Times New Roman"/>
                  <w:sz w:val="24"/>
                  <w:szCs w:val="24"/>
                </w:rPr>
                <w:delText>.</w:delText>
              </w:r>
            </w:del>
          </w:p>
        </w:tc>
        <w:tc>
          <w:tcPr>
            <w:tcW w:w="1474" w:type="dxa"/>
            <w:gridSpan w:val="3"/>
            <w:shd w:val="clear" w:color="auto" w:fill="auto"/>
            <w:vAlign w:val="center"/>
          </w:tcPr>
          <w:p w14:paraId="00089B2E" w14:textId="0026F416" w:rsidR="005E13B3" w:rsidRPr="006D1FBD" w:rsidRDefault="005E13B3" w:rsidP="005E13B3">
            <w:pPr>
              <w:spacing w:after="0" w:line="240" w:lineRule="auto"/>
              <w:jc w:val="both"/>
              <w:rPr>
                <w:rFonts w:ascii="Times New Roman" w:hAnsi="Times New Roman"/>
                <w:sz w:val="24"/>
                <w:szCs w:val="24"/>
              </w:rPr>
            </w:pPr>
            <w:ins w:id="48" w:author="LAG Marinianis_V6_I5" w:date="2021-07-26T16:30:00Z">
              <w:r>
                <w:rPr>
                  <w:rFonts w:ascii="Times New Roman" w:eastAsia="+mn-ea" w:hAnsi="Times New Roman"/>
                  <w:sz w:val="24"/>
                  <w:szCs w:val="24"/>
                  <w:lang w:eastAsia="zh-CN"/>
                </w:rPr>
                <w:t>2020.</w:t>
              </w:r>
            </w:ins>
            <w:del w:id="49" w:author="LAG Marinianis_V6_I5" w:date="2021-07-26T16:30:00Z">
              <w:r w:rsidRPr="006D1FBD" w:rsidDel="00150598">
                <w:rPr>
                  <w:rFonts w:ascii="Times New Roman" w:hAnsi="Times New Roman"/>
                  <w:sz w:val="24"/>
                  <w:szCs w:val="24"/>
                </w:rPr>
                <w:delText>201</w:delText>
              </w:r>
              <w:r w:rsidDel="00150598">
                <w:rPr>
                  <w:rFonts w:ascii="Times New Roman" w:hAnsi="Times New Roman"/>
                  <w:sz w:val="24"/>
                  <w:szCs w:val="24"/>
                </w:rPr>
                <w:delText>9</w:delText>
              </w:r>
              <w:r w:rsidRPr="006D1FBD" w:rsidDel="00150598">
                <w:rPr>
                  <w:rFonts w:ascii="Times New Roman" w:hAnsi="Times New Roman"/>
                  <w:sz w:val="24"/>
                  <w:szCs w:val="24"/>
                </w:rPr>
                <w:delText>.</w:delText>
              </w:r>
            </w:del>
          </w:p>
        </w:tc>
        <w:tc>
          <w:tcPr>
            <w:tcW w:w="1351" w:type="dxa"/>
            <w:gridSpan w:val="3"/>
            <w:shd w:val="clear" w:color="auto" w:fill="auto"/>
            <w:vAlign w:val="center"/>
          </w:tcPr>
          <w:p w14:paraId="6535F545" w14:textId="3F4DEA03" w:rsidR="005E13B3" w:rsidRPr="006D1FBD" w:rsidRDefault="005E13B3" w:rsidP="005E13B3">
            <w:pPr>
              <w:spacing w:after="0" w:line="240" w:lineRule="auto"/>
              <w:jc w:val="both"/>
              <w:rPr>
                <w:rFonts w:ascii="Times New Roman" w:hAnsi="Times New Roman"/>
                <w:sz w:val="24"/>
                <w:szCs w:val="24"/>
              </w:rPr>
            </w:pPr>
            <w:ins w:id="50" w:author="LAG Marinianis_V6_I5" w:date="2021-07-26T16:30:00Z">
              <w:r>
                <w:rPr>
                  <w:rFonts w:ascii="Times New Roman" w:eastAsia="+mn-ea" w:hAnsi="Times New Roman"/>
                  <w:sz w:val="24"/>
                  <w:szCs w:val="24"/>
                  <w:lang w:eastAsia="zh-CN"/>
                </w:rPr>
                <w:t>2021.</w:t>
              </w:r>
            </w:ins>
            <w:del w:id="51" w:author="LAG Marinianis_V6_I5" w:date="2021-07-26T16:30:00Z">
              <w:r w:rsidRPr="006D1FBD" w:rsidDel="00150598">
                <w:rPr>
                  <w:rFonts w:ascii="Times New Roman" w:hAnsi="Times New Roman"/>
                  <w:sz w:val="24"/>
                  <w:szCs w:val="24"/>
                </w:rPr>
                <w:delText>20</w:delText>
              </w:r>
              <w:r w:rsidDel="00150598">
                <w:rPr>
                  <w:rFonts w:ascii="Times New Roman" w:hAnsi="Times New Roman"/>
                  <w:sz w:val="24"/>
                  <w:szCs w:val="24"/>
                </w:rPr>
                <w:delText>20</w:delText>
              </w:r>
              <w:r w:rsidRPr="006D1FBD" w:rsidDel="00150598">
                <w:rPr>
                  <w:rFonts w:ascii="Times New Roman" w:hAnsi="Times New Roman"/>
                  <w:sz w:val="24"/>
                  <w:szCs w:val="24"/>
                </w:rPr>
                <w:delText>.</w:delText>
              </w:r>
            </w:del>
          </w:p>
        </w:tc>
        <w:tc>
          <w:tcPr>
            <w:tcW w:w="2399" w:type="dxa"/>
            <w:shd w:val="clear" w:color="auto" w:fill="auto"/>
            <w:vAlign w:val="center"/>
          </w:tcPr>
          <w:p w14:paraId="620F55CC" w14:textId="37C4BFFB" w:rsidR="005E13B3" w:rsidRPr="006D1FBD" w:rsidRDefault="005E13B3" w:rsidP="005E13B3">
            <w:pPr>
              <w:spacing w:after="0" w:line="240" w:lineRule="auto"/>
              <w:jc w:val="both"/>
              <w:rPr>
                <w:rFonts w:ascii="Times New Roman" w:hAnsi="Times New Roman"/>
                <w:sz w:val="24"/>
                <w:szCs w:val="24"/>
              </w:rPr>
            </w:pPr>
            <w:ins w:id="52" w:author="LAG Marinianis_V6_I5" w:date="2021-07-26T16:30:00Z">
              <w:r>
                <w:rPr>
                  <w:rFonts w:ascii="Times New Roman" w:eastAsia="+mn-ea" w:hAnsi="Times New Roman"/>
                  <w:sz w:val="24"/>
                  <w:szCs w:val="24"/>
                  <w:lang w:eastAsia="zh-CN"/>
                </w:rPr>
                <w:t>2022.</w:t>
              </w:r>
            </w:ins>
            <w:del w:id="53" w:author="LAG Marinianis_V6_I5" w:date="2021-07-26T16:30:00Z">
              <w:r w:rsidRPr="006D1FBD" w:rsidDel="00150598">
                <w:rPr>
                  <w:rFonts w:ascii="Times New Roman" w:hAnsi="Times New Roman"/>
                  <w:sz w:val="24"/>
                  <w:szCs w:val="24"/>
                </w:rPr>
                <w:delText>202</w:delText>
              </w:r>
              <w:r w:rsidDel="00150598">
                <w:rPr>
                  <w:rFonts w:ascii="Times New Roman" w:hAnsi="Times New Roman"/>
                  <w:sz w:val="24"/>
                  <w:szCs w:val="24"/>
                </w:rPr>
                <w:delText>1</w:delText>
              </w:r>
              <w:r w:rsidRPr="006D1FBD" w:rsidDel="00150598">
                <w:rPr>
                  <w:rFonts w:ascii="Times New Roman" w:hAnsi="Times New Roman"/>
                  <w:sz w:val="24"/>
                  <w:szCs w:val="24"/>
                </w:rPr>
                <w:delText>.</w:delText>
              </w:r>
            </w:del>
          </w:p>
        </w:tc>
      </w:tr>
      <w:tr w:rsidR="005E13B3" w:rsidRPr="006D1FBD" w14:paraId="29375E60" w14:textId="77777777" w:rsidTr="000760E9">
        <w:tc>
          <w:tcPr>
            <w:tcW w:w="2786" w:type="dxa"/>
            <w:gridSpan w:val="2"/>
            <w:vMerge/>
            <w:shd w:val="clear" w:color="auto" w:fill="auto"/>
          </w:tcPr>
          <w:p w14:paraId="277E4E1F" w14:textId="77777777" w:rsidR="005E13B3" w:rsidRPr="006D1FBD" w:rsidRDefault="005E13B3" w:rsidP="005E13B3">
            <w:pPr>
              <w:spacing w:after="0" w:line="240" w:lineRule="auto"/>
              <w:rPr>
                <w:rFonts w:ascii="Times New Roman" w:hAnsi="Times New Roman"/>
                <w:sz w:val="24"/>
                <w:szCs w:val="24"/>
              </w:rPr>
            </w:pPr>
          </w:p>
        </w:tc>
        <w:tc>
          <w:tcPr>
            <w:tcW w:w="1903" w:type="dxa"/>
            <w:shd w:val="clear" w:color="auto" w:fill="auto"/>
            <w:vAlign w:val="center"/>
          </w:tcPr>
          <w:p w14:paraId="3387CE5C" w14:textId="06D75ADB" w:rsidR="005E13B3" w:rsidRPr="006D1FBD" w:rsidRDefault="005E13B3" w:rsidP="005E13B3">
            <w:pPr>
              <w:spacing w:after="0" w:line="240" w:lineRule="auto"/>
              <w:jc w:val="both"/>
              <w:rPr>
                <w:rFonts w:ascii="Times New Roman" w:hAnsi="Times New Roman"/>
                <w:sz w:val="24"/>
                <w:szCs w:val="24"/>
              </w:rPr>
            </w:pPr>
            <w:ins w:id="54" w:author="LAG Marinianis_V6_I5" w:date="2021-07-26T16:30:00Z">
              <w:r>
                <w:rPr>
                  <w:rFonts w:ascii="Times New Roman" w:eastAsia="+mn-ea" w:hAnsi="Times New Roman"/>
                  <w:sz w:val="24"/>
                  <w:szCs w:val="24"/>
                  <w:lang w:eastAsia="zh-CN"/>
                </w:rPr>
                <w:t>0</w:t>
              </w:r>
            </w:ins>
            <w:del w:id="55" w:author="LAG Marinianis_V6_I5" w:date="2021-07-26T16:30:00Z">
              <w:r w:rsidRPr="006D1FBD" w:rsidDel="00150598">
                <w:rPr>
                  <w:rFonts w:ascii="Times New Roman" w:hAnsi="Times New Roman"/>
                  <w:sz w:val="24"/>
                  <w:szCs w:val="24"/>
                </w:rPr>
                <w:delText>0</w:delText>
              </w:r>
            </w:del>
          </w:p>
        </w:tc>
        <w:tc>
          <w:tcPr>
            <w:tcW w:w="1357" w:type="dxa"/>
            <w:gridSpan w:val="2"/>
            <w:shd w:val="clear" w:color="auto" w:fill="auto"/>
            <w:vAlign w:val="center"/>
          </w:tcPr>
          <w:p w14:paraId="7C046F41" w14:textId="3C25853D" w:rsidR="005E13B3" w:rsidRPr="006D1FBD" w:rsidRDefault="005E13B3" w:rsidP="005E13B3">
            <w:pPr>
              <w:spacing w:after="0" w:line="240" w:lineRule="auto"/>
              <w:jc w:val="both"/>
              <w:rPr>
                <w:rFonts w:ascii="Times New Roman" w:hAnsi="Times New Roman"/>
                <w:sz w:val="24"/>
                <w:szCs w:val="24"/>
              </w:rPr>
            </w:pPr>
            <w:ins w:id="56" w:author="LAG Marinianis_V6_I5" w:date="2021-07-26T16:30:00Z">
              <w:r>
                <w:rPr>
                  <w:rFonts w:ascii="Times New Roman" w:eastAsia="+mn-ea" w:hAnsi="Times New Roman"/>
                  <w:sz w:val="24"/>
                  <w:szCs w:val="24"/>
                  <w:lang w:eastAsia="zh-CN"/>
                </w:rPr>
                <w:t>0</w:t>
              </w:r>
            </w:ins>
            <w:del w:id="57" w:author="LAG Marinianis_V6_I5" w:date="2021-07-26T16:30:00Z">
              <w:r w:rsidRPr="006D1FBD" w:rsidDel="00150598">
                <w:rPr>
                  <w:rFonts w:ascii="Times New Roman" w:hAnsi="Times New Roman"/>
                  <w:sz w:val="24"/>
                  <w:szCs w:val="24"/>
                </w:rPr>
                <w:delText>0</w:delText>
              </w:r>
            </w:del>
          </w:p>
        </w:tc>
        <w:tc>
          <w:tcPr>
            <w:tcW w:w="1496" w:type="dxa"/>
            <w:gridSpan w:val="3"/>
            <w:shd w:val="clear" w:color="auto" w:fill="auto"/>
            <w:vAlign w:val="center"/>
          </w:tcPr>
          <w:p w14:paraId="512D1247" w14:textId="5D4D85B4" w:rsidR="005E13B3" w:rsidRPr="006D1FBD" w:rsidRDefault="005E13B3" w:rsidP="005E13B3">
            <w:pPr>
              <w:spacing w:after="0" w:line="240" w:lineRule="auto"/>
              <w:jc w:val="both"/>
              <w:rPr>
                <w:rFonts w:ascii="Times New Roman" w:hAnsi="Times New Roman"/>
                <w:sz w:val="24"/>
                <w:szCs w:val="24"/>
              </w:rPr>
            </w:pPr>
            <w:ins w:id="58" w:author="LAG Marinianis_V6_I5" w:date="2021-07-26T16:30:00Z">
              <w:r>
                <w:rPr>
                  <w:rFonts w:ascii="Times New Roman" w:eastAsia="+mn-ea" w:hAnsi="Times New Roman"/>
                  <w:sz w:val="24"/>
                  <w:szCs w:val="24"/>
                  <w:lang w:eastAsia="zh-CN"/>
                </w:rPr>
                <w:t>0</w:t>
              </w:r>
            </w:ins>
            <w:del w:id="59" w:author="LAG Marinianis_V6_I5" w:date="2021-07-26T16:30:00Z">
              <w:r w:rsidDel="00150598">
                <w:rPr>
                  <w:rFonts w:ascii="Times New Roman" w:hAnsi="Times New Roman"/>
                  <w:sz w:val="24"/>
                  <w:szCs w:val="24"/>
                </w:rPr>
                <w:delText>0</w:delText>
              </w:r>
            </w:del>
          </w:p>
        </w:tc>
        <w:tc>
          <w:tcPr>
            <w:tcW w:w="1517" w:type="dxa"/>
            <w:gridSpan w:val="2"/>
            <w:shd w:val="clear" w:color="auto" w:fill="DBDBDB" w:themeFill="accent3" w:themeFillTint="66"/>
            <w:vAlign w:val="center"/>
          </w:tcPr>
          <w:p w14:paraId="49230130" w14:textId="1ECD44FB" w:rsidR="005E13B3" w:rsidRPr="006D1FBD" w:rsidRDefault="005E13B3" w:rsidP="005E13B3">
            <w:pPr>
              <w:spacing w:after="0" w:line="240" w:lineRule="auto"/>
              <w:jc w:val="both"/>
              <w:rPr>
                <w:rFonts w:ascii="Times New Roman" w:hAnsi="Times New Roman"/>
                <w:sz w:val="24"/>
                <w:szCs w:val="24"/>
              </w:rPr>
            </w:pPr>
            <w:ins w:id="60" w:author="LAG Marinianis_V6_I5" w:date="2021-07-26T16:30:00Z">
              <w:r>
                <w:rPr>
                  <w:rFonts w:ascii="Times New Roman" w:eastAsia="+mn-ea" w:hAnsi="Times New Roman"/>
                  <w:sz w:val="24"/>
                  <w:szCs w:val="24"/>
                  <w:lang w:eastAsia="zh-CN"/>
                </w:rPr>
                <w:t>4</w:t>
              </w:r>
            </w:ins>
            <w:del w:id="61" w:author="LAG Marinianis_V6_I5" w:date="2021-07-26T16:30:00Z">
              <w:r w:rsidDel="00150598">
                <w:rPr>
                  <w:rFonts w:ascii="Times New Roman" w:hAnsi="Times New Roman"/>
                  <w:sz w:val="24"/>
                  <w:szCs w:val="24"/>
                </w:rPr>
                <w:delText>0</w:delText>
              </w:r>
            </w:del>
          </w:p>
        </w:tc>
        <w:tc>
          <w:tcPr>
            <w:tcW w:w="1474" w:type="dxa"/>
            <w:gridSpan w:val="3"/>
            <w:shd w:val="clear" w:color="auto" w:fill="DBDBDB" w:themeFill="accent3" w:themeFillTint="66"/>
            <w:vAlign w:val="center"/>
          </w:tcPr>
          <w:p w14:paraId="5EF16EA5" w14:textId="6CC817C1" w:rsidR="005E13B3" w:rsidRPr="008242C8" w:rsidRDefault="005E13B3" w:rsidP="005E13B3">
            <w:pPr>
              <w:spacing w:after="0" w:line="240" w:lineRule="auto"/>
              <w:jc w:val="both"/>
              <w:rPr>
                <w:rFonts w:ascii="Times New Roman" w:hAnsi="Times New Roman"/>
                <w:sz w:val="24"/>
                <w:szCs w:val="24"/>
              </w:rPr>
            </w:pPr>
            <w:ins w:id="62" w:author="LAG Marinianis_V6_I5" w:date="2021-07-26T16:30:00Z">
              <w:r>
                <w:rPr>
                  <w:rFonts w:ascii="Times New Roman" w:eastAsia="+mn-ea" w:hAnsi="Times New Roman"/>
                  <w:sz w:val="24"/>
                  <w:szCs w:val="24"/>
                  <w:lang w:eastAsia="zh-CN"/>
                </w:rPr>
                <w:t>1</w:t>
              </w:r>
            </w:ins>
            <w:del w:id="63" w:author="LAG Marinianis_V6_I5" w:date="2021-07-26T16:30:00Z">
              <w:r w:rsidDel="00150598">
                <w:rPr>
                  <w:rFonts w:ascii="Times New Roman" w:hAnsi="Times New Roman"/>
                  <w:sz w:val="24"/>
                  <w:szCs w:val="24"/>
                </w:rPr>
                <w:delText>4</w:delText>
              </w:r>
            </w:del>
          </w:p>
        </w:tc>
        <w:tc>
          <w:tcPr>
            <w:tcW w:w="1351" w:type="dxa"/>
            <w:gridSpan w:val="3"/>
            <w:shd w:val="clear" w:color="auto" w:fill="auto"/>
            <w:vAlign w:val="center"/>
          </w:tcPr>
          <w:p w14:paraId="6F2E9278" w14:textId="7AE43D74" w:rsidR="005E13B3" w:rsidRPr="006D1FBD" w:rsidRDefault="005E13B3" w:rsidP="005E13B3">
            <w:pPr>
              <w:spacing w:after="0" w:line="240" w:lineRule="auto"/>
              <w:jc w:val="both"/>
              <w:rPr>
                <w:rFonts w:ascii="Times New Roman" w:hAnsi="Times New Roman"/>
                <w:sz w:val="24"/>
                <w:szCs w:val="24"/>
              </w:rPr>
            </w:pPr>
            <w:ins w:id="64" w:author="LAG Marinianis_V6_I5" w:date="2021-07-26T16:30:00Z">
              <w:r>
                <w:rPr>
                  <w:rFonts w:ascii="Times New Roman" w:eastAsia="+mn-ea" w:hAnsi="Times New Roman"/>
                  <w:sz w:val="24"/>
                  <w:szCs w:val="24"/>
                  <w:lang w:eastAsia="zh-CN"/>
                </w:rPr>
                <w:t>0</w:t>
              </w:r>
            </w:ins>
            <w:del w:id="65" w:author="LAG Marinianis_V6_I5" w:date="2021-07-26T16:30:00Z">
              <w:r w:rsidDel="00150598">
                <w:rPr>
                  <w:rFonts w:ascii="Times New Roman" w:hAnsi="Times New Roman"/>
                  <w:sz w:val="24"/>
                  <w:szCs w:val="24"/>
                </w:rPr>
                <w:delText>1</w:delText>
              </w:r>
            </w:del>
          </w:p>
        </w:tc>
        <w:tc>
          <w:tcPr>
            <w:tcW w:w="2399" w:type="dxa"/>
            <w:shd w:val="clear" w:color="auto" w:fill="DBDBDB" w:themeFill="accent3" w:themeFillTint="66"/>
            <w:vAlign w:val="center"/>
          </w:tcPr>
          <w:p w14:paraId="68B60053" w14:textId="7551CA4D" w:rsidR="005E13B3" w:rsidRPr="006D1FBD" w:rsidRDefault="005E13B3" w:rsidP="005E13B3">
            <w:pPr>
              <w:spacing w:after="0" w:line="240" w:lineRule="auto"/>
              <w:jc w:val="both"/>
              <w:rPr>
                <w:rFonts w:ascii="Times New Roman" w:hAnsi="Times New Roman"/>
                <w:sz w:val="24"/>
                <w:szCs w:val="24"/>
              </w:rPr>
            </w:pPr>
            <w:ins w:id="66" w:author="LAG Marinianis_V6_I5" w:date="2021-07-26T16:30:00Z">
              <w:r>
                <w:rPr>
                  <w:rFonts w:ascii="Times New Roman" w:eastAsia="+mn-ea" w:hAnsi="Times New Roman"/>
                  <w:sz w:val="24"/>
                  <w:szCs w:val="24"/>
                  <w:lang w:eastAsia="zh-CN"/>
                </w:rPr>
                <w:t>1</w:t>
              </w:r>
            </w:ins>
            <w:del w:id="67" w:author="LAG Marinianis_V6_I5" w:date="2021-07-26T16:30:00Z">
              <w:r w:rsidRPr="006D1FBD" w:rsidDel="00150598">
                <w:rPr>
                  <w:rFonts w:ascii="Times New Roman" w:hAnsi="Times New Roman"/>
                  <w:sz w:val="24"/>
                  <w:szCs w:val="24"/>
                </w:rPr>
                <w:delText>0</w:delText>
              </w:r>
            </w:del>
          </w:p>
        </w:tc>
      </w:tr>
      <w:tr w:rsidR="006D1FBD" w:rsidRPr="006D1FBD" w14:paraId="1EE1BD6F" w14:textId="77777777" w:rsidTr="008362B5">
        <w:tc>
          <w:tcPr>
            <w:tcW w:w="2786" w:type="dxa"/>
            <w:gridSpan w:val="2"/>
            <w:shd w:val="clear" w:color="auto" w:fill="auto"/>
          </w:tcPr>
          <w:p w14:paraId="4C2C43C5" w14:textId="08EDFEDE" w:rsidR="006D1FBD" w:rsidRPr="006D1FBD" w:rsidRDefault="006D1FBD" w:rsidP="006D1FBD">
            <w:pPr>
              <w:spacing w:after="0" w:line="240" w:lineRule="auto"/>
              <w:rPr>
                <w:rFonts w:ascii="Times New Roman" w:hAnsi="Times New Roman"/>
                <w:sz w:val="24"/>
                <w:szCs w:val="24"/>
                <w:highlight w:val="yellow"/>
              </w:rPr>
            </w:pPr>
            <w:r w:rsidRPr="006D1FBD">
              <w:rPr>
                <w:rFonts w:ascii="Times New Roman" w:hAnsi="Times New Roman"/>
                <w:sz w:val="24"/>
                <w:szCs w:val="24"/>
              </w:rPr>
              <w:t>Predviđena financijska alokacija do 20</w:t>
            </w:r>
            <w:ins w:id="68" w:author="LAG Marinianis_V6_I5" w:date="2021-07-26T16:35:00Z">
              <w:r w:rsidR="005E13B3">
                <w:rPr>
                  <w:rFonts w:ascii="Times New Roman" w:hAnsi="Times New Roman"/>
                  <w:sz w:val="24"/>
                  <w:szCs w:val="24"/>
                </w:rPr>
                <w:t>25.</w:t>
              </w:r>
            </w:ins>
            <w:del w:id="69" w:author="LAG Marinianis_V6_I5" w:date="2021-07-26T16:35:00Z">
              <w:r w:rsidRPr="006D1FBD" w:rsidDel="005E13B3">
                <w:rPr>
                  <w:rFonts w:ascii="Times New Roman" w:hAnsi="Times New Roman"/>
                  <w:sz w:val="24"/>
                  <w:szCs w:val="24"/>
                </w:rPr>
                <w:delText xml:space="preserve">23 </w:delText>
              </w:r>
            </w:del>
          </w:p>
        </w:tc>
        <w:tc>
          <w:tcPr>
            <w:tcW w:w="11497" w:type="dxa"/>
            <w:gridSpan w:val="15"/>
            <w:shd w:val="clear" w:color="auto" w:fill="auto"/>
          </w:tcPr>
          <w:p w14:paraId="5930AD90" w14:textId="780B7B69" w:rsidR="008242C8" w:rsidRPr="00BC0851" w:rsidRDefault="008242C8" w:rsidP="008242C8">
            <w:pPr>
              <w:pStyle w:val="NoSpacing1"/>
              <w:numPr>
                <w:ilvl w:val="0"/>
                <w:numId w:val="40"/>
              </w:numPr>
              <w:jc w:val="both"/>
              <w:rPr>
                <w:rFonts w:ascii="Times New Roman" w:hAnsi="Times New Roman"/>
                <w:sz w:val="24"/>
                <w:szCs w:val="24"/>
                <w:lang w:eastAsia="zh-CN"/>
              </w:rPr>
            </w:pPr>
            <w:del w:id="70" w:author="LAG Marinianis_V6_I5" w:date="2021-07-26T16:35:00Z">
              <w:r w:rsidDel="005E13B3">
                <w:rPr>
                  <w:rFonts w:ascii="Times New Roman" w:hAnsi="Times New Roman"/>
                  <w:sz w:val="24"/>
                  <w:szCs w:val="24"/>
                  <w:lang w:eastAsia="zh-CN"/>
                </w:rPr>
                <w:delText>5</w:delText>
              </w:r>
              <w:r w:rsidR="00C41CF8" w:rsidDel="005E13B3">
                <w:rPr>
                  <w:rFonts w:ascii="Times New Roman" w:hAnsi="Times New Roman"/>
                  <w:sz w:val="24"/>
                  <w:szCs w:val="24"/>
                  <w:lang w:eastAsia="zh-CN"/>
                </w:rPr>
                <w:delText>7</w:delText>
              </w:r>
              <w:r w:rsidDel="005E13B3">
                <w:rPr>
                  <w:rFonts w:ascii="Times New Roman" w:hAnsi="Times New Roman"/>
                  <w:sz w:val="24"/>
                  <w:szCs w:val="24"/>
                  <w:lang w:eastAsia="zh-CN"/>
                </w:rPr>
                <w:delText>,98</w:delText>
              </w:r>
            </w:del>
            <w:ins w:id="71" w:author="LAG Marinianis_V6_I5" w:date="2021-07-26T16:35:00Z">
              <w:r w:rsidR="005E13B3">
                <w:rPr>
                  <w:rFonts w:ascii="Times New Roman" w:hAnsi="Times New Roman"/>
                  <w:sz w:val="24"/>
                  <w:szCs w:val="24"/>
                  <w:lang w:eastAsia="zh-CN"/>
                </w:rPr>
                <w:t>38,70</w:t>
              </w:r>
            </w:ins>
            <w:r w:rsidRPr="00BC0851">
              <w:rPr>
                <w:rFonts w:ascii="Times New Roman" w:hAnsi="Times New Roman"/>
                <w:sz w:val="24"/>
                <w:szCs w:val="24"/>
                <w:lang w:eastAsia="zh-CN"/>
              </w:rPr>
              <w:t xml:space="preserve">% sredstava LAG-a iz </w:t>
            </w:r>
            <w:proofErr w:type="spellStart"/>
            <w:r w:rsidRPr="00BC0851">
              <w:rPr>
                <w:rFonts w:ascii="Times New Roman" w:hAnsi="Times New Roman"/>
                <w:sz w:val="24"/>
                <w:szCs w:val="24"/>
                <w:lang w:eastAsia="zh-CN"/>
              </w:rPr>
              <w:t>p</w:t>
            </w:r>
            <w:r>
              <w:rPr>
                <w:rFonts w:ascii="Times New Roman" w:hAnsi="Times New Roman"/>
                <w:sz w:val="24"/>
                <w:szCs w:val="24"/>
                <w:lang w:eastAsia="zh-CN"/>
              </w:rPr>
              <w:t>odmjere</w:t>
            </w:r>
            <w:proofErr w:type="spellEnd"/>
            <w:r>
              <w:rPr>
                <w:rFonts w:ascii="Times New Roman" w:hAnsi="Times New Roman"/>
                <w:sz w:val="24"/>
                <w:szCs w:val="24"/>
                <w:lang w:eastAsia="zh-CN"/>
              </w:rPr>
              <w:t xml:space="preserve"> 19.2 PRR 2014-2020. (</w:t>
            </w:r>
            <w:del w:id="72" w:author="LAG Marinianis_V6_I5" w:date="2021-07-26T16:35:00Z">
              <w:r w:rsidR="00C41CF8" w:rsidDel="005E13B3">
                <w:rPr>
                  <w:rFonts w:ascii="Times New Roman" w:hAnsi="Times New Roman"/>
                  <w:sz w:val="24"/>
                  <w:szCs w:val="24"/>
                  <w:lang w:eastAsia="zh-CN"/>
                </w:rPr>
                <w:delText>436.700,00</w:delText>
              </w:r>
            </w:del>
            <w:ins w:id="73" w:author="LAG Marinianis_V6_I5" w:date="2021-07-26T16:35:00Z">
              <w:r w:rsidR="005E13B3">
                <w:rPr>
                  <w:rFonts w:ascii="Times New Roman" w:hAnsi="Times New Roman"/>
                  <w:sz w:val="24"/>
                  <w:szCs w:val="24"/>
                  <w:lang w:eastAsia="zh-CN"/>
                </w:rPr>
                <w:t>444.033,68</w:t>
              </w:r>
            </w:ins>
            <w:r w:rsidRPr="00BC0851">
              <w:rPr>
                <w:rFonts w:ascii="Times New Roman" w:hAnsi="Times New Roman"/>
                <w:sz w:val="24"/>
                <w:szCs w:val="24"/>
                <w:lang w:eastAsia="zh-CN"/>
              </w:rPr>
              <w:t xml:space="preserve"> EUR)</w:t>
            </w:r>
          </w:p>
          <w:p w14:paraId="3B7F54B7" w14:textId="72E3FC7D" w:rsidR="006D1FBD" w:rsidRPr="006D1FBD" w:rsidRDefault="00B70267" w:rsidP="00B70267">
            <w:pPr>
              <w:spacing w:after="0" w:line="240" w:lineRule="auto"/>
              <w:jc w:val="both"/>
              <w:rPr>
                <w:rFonts w:ascii="Times New Roman" w:hAnsi="Times New Roman"/>
                <w:sz w:val="24"/>
                <w:szCs w:val="24"/>
              </w:rPr>
            </w:pPr>
            <w:r w:rsidRPr="00BC0851">
              <w:rPr>
                <w:rFonts w:ascii="Times New Roman" w:hAnsi="Times New Roman"/>
                <w:sz w:val="24"/>
                <w:szCs w:val="24"/>
                <w:lang w:eastAsia="hr-HR"/>
              </w:rPr>
              <w:t>U</w:t>
            </w:r>
            <w:r>
              <w:rPr>
                <w:rFonts w:ascii="Times New Roman" w:hAnsi="Times New Roman"/>
                <w:sz w:val="24"/>
                <w:szCs w:val="24"/>
                <w:lang w:eastAsia="hr-HR"/>
              </w:rPr>
              <w:t>kupno M</w:t>
            </w:r>
            <w:del w:id="74" w:author="LAG Marinianis_V6_I5" w:date="2021-07-26T16:35:00Z">
              <w:r w:rsidDel="005E13B3">
                <w:rPr>
                  <w:rFonts w:ascii="Times New Roman" w:hAnsi="Times New Roman"/>
                  <w:sz w:val="24"/>
                  <w:szCs w:val="24"/>
                  <w:lang w:eastAsia="hr-HR"/>
                </w:rPr>
                <w:delText xml:space="preserve"> </w:delText>
              </w:r>
            </w:del>
            <w:r>
              <w:rPr>
                <w:rFonts w:ascii="Times New Roman" w:hAnsi="Times New Roman"/>
                <w:sz w:val="24"/>
                <w:szCs w:val="24"/>
                <w:lang w:eastAsia="hr-HR"/>
              </w:rPr>
              <w:t xml:space="preserve">3.1: </w:t>
            </w:r>
            <w:del w:id="75" w:author="LAG Marinianis_V6_I5" w:date="2021-07-26T16:35:00Z">
              <w:r w:rsidR="00F95A3F" w:rsidDel="005E13B3">
                <w:rPr>
                  <w:rFonts w:ascii="Times New Roman" w:hAnsi="Times New Roman"/>
                  <w:sz w:val="24"/>
                  <w:szCs w:val="24"/>
                  <w:lang w:eastAsia="hr-HR"/>
                </w:rPr>
                <w:delText>3</w:delText>
              </w:r>
              <w:r w:rsidR="00182A83" w:rsidDel="005E13B3">
                <w:rPr>
                  <w:rFonts w:ascii="Times New Roman" w:hAnsi="Times New Roman"/>
                  <w:sz w:val="24"/>
                  <w:szCs w:val="24"/>
                  <w:lang w:eastAsia="hr-HR"/>
                </w:rPr>
                <w:delText>9,60</w:delText>
              </w:r>
            </w:del>
            <w:ins w:id="76" w:author="LAG Marinianis_V6_I5" w:date="2021-07-26T16:35:00Z">
              <w:r w:rsidR="005E13B3">
                <w:rPr>
                  <w:rFonts w:ascii="Times New Roman" w:hAnsi="Times New Roman"/>
                  <w:sz w:val="24"/>
                  <w:szCs w:val="24"/>
                  <w:lang w:eastAsia="hr-HR"/>
                </w:rPr>
                <w:t>29,49</w:t>
              </w:r>
            </w:ins>
            <w:r w:rsidRPr="00BC0851">
              <w:rPr>
                <w:rFonts w:ascii="Times New Roman" w:hAnsi="Times New Roman"/>
                <w:sz w:val="24"/>
                <w:szCs w:val="24"/>
                <w:lang w:eastAsia="hr-HR"/>
              </w:rPr>
              <w:t xml:space="preserve">% ukupnog iznosa LAG-a za provedbu </w:t>
            </w:r>
            <w:proofErr w:type="spellStart"/>
            <w:r w:rsidRPr="00BC0851">
              <w:rPr>
                <w:rFonts w:ascii="Times New Roman" w:hAnsi="Times New Roman"/>
                <w:sz w:val="24"/>
                <w:szCs w:val="24"/>
                <w:lang w:eastAsia="hr-HR"/>
              </w:rPr>
              <w:t>podmjera</w:t>
            </w:r>
            <w:proofErr w:type="spellEnd"/>
            <w:r w:rsidRPr="00BC0851">
              <w:rPr>
                <w:rFonts w:ascii="Times New Roman" w:hAnsi="Times New Roman"/>
                <w:sz w:val="24"/>
                <w:szCs w:val="24"/>
                <w:lang w:eastAsia="hr-HR"/>
              </w:rPr>
              <w:t xml:space="preserve"> 19.2-19.4 PRR 2014.-2020. koji iznosi </w:t>
            </w:r>
            <w:ins w:id="77" w:author="LAG Marinianis_V6_I5" w:date="2021-07-26T16:36:00Z">
              <w:r w:rsidR="005E13B3">
                <w:rPr>
                  <w:rFonts w:ascii="Times New Roman" w:hAnsi="Times New Roman"/>
                  <w:sz w:val="24"/>
                  <w:szCs w:val="24"/>
                  <w:lang w:eastAsia="hr-HR"/>
                </w:rPr>
                <w:t xml:space="preserve">1.505.828,34 </w:t>
              </w:r>
            </w:ins>
            <w:del w:id="78" w:author="LAG Marinianis_V6_I5" w:date="2021-07-26T16:36:00Z">
              <w:r w:rsidR="006D7D34" w:rsidDel="005E13B3">
                <w:rPr>
                  <w:rFonts w:ascii="Times New Roman" w:hAnsi="Times New Roman"/>
                  <w:sz w:val="24"/>
                  <w:szCs w:val="24"/>
                  <w:lang w:eastAsia="hr-HR"/>
                </w:rPr>
                <w:delText xml:space="preserve">983.981,25 </w:delText>
              </w:r>
            </w:del>
            <w:r>
              <w:rPr>
                <w:rFonts w:ascii="Times New Roman" w:hAnsi="Times New Roman"/>
                <w:sz w:val="24"/>
                <w:szCs w:val="24"/>
                <w:lang w:eastAsia="hr-HR"/>
              </w:rPr>
              <w:t>EUR (100%)</w:t>
            </w:r>
          </w:p>
        </w:tc>
      </w:tr>
      <w:tr w:rsidR="006D1FBD" w:rsidRPr="006D1FBD" w14:paraId="75FF8702" w14:textId="77777777" w:rsidTr="008362B5">
        <w:tc>
          <w:tcPr>
            <w:tcW w:w="2786" w:type="dxa"/>
            <w:gridSpan w:val="2"/>
            <w:shd w:val="clear" w:color="auto" w:fill="auto"/>
          </w:tcPr>
          <w:p w14:paraId="552D13B4"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Popis tipova operacija za provedbu </w:t>
            </w:r>
          </w:p>
        </w:tc>
        <w:tc>
          <w:tcPr>
            <w:tcW w:w="5563" w:type="dxa"/>
            <w:gridSpan w:val="7"/>
            <w:shd w:val="clear" w:color="auto" w:fill="auto"/>
          </w:tcPr>
          <w:p w14:paraId="3D59CC10"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 xml:space="preserve">Naziv tipa operacije  </w:t>
            </w:r>
          </w:p>
        </w:tc>
        <w:tc>
          <w:tcPr>
            <w:tcW w:w="2527" w:type="dxa"/>
            <w:gridSpan w:val="5"/>
            <w:shd w:val="clear" w:color="auto" w:fill="auto"/>
          </w:tcPr>
          <w:p w14:paraId="38F65C54"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Tip operacije iz PRR  </w:t>
            </w:r>
          </w:p>
        </w:tc>
        <w:tc>
          <w:tcPr>
            <w:tcW w:w="3407" w:type="dxa"/>
            <w:gridSpan w:val="3"/>
            <w:shd w:val="clear" w:color="auto" w:fill="auto"/>
          </w:tcPr>
          <w:p w14:paraId="5E40C62D"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 xml:space="preserve">Broj Mjere iz PRR </w:t>
            </w:r>
          </w:p>
        </w:tc>
      </w:tr>
      <w:tr w:rsidR="006D1FBD" w:rsidRPr="006D1FBD" w14:paraId="45C79F9E" w14:textId="77777777" w:rsidTr="008362B5">
        <w:tc>
          <w:tcPr>
            <w:tcW w:w="2786" w:type="dxa"/>
            <w:gridSpan w:val="2"/>
            <w:shd w:val="clear" w:color="auto" w:fill="EDEDED"/>
          </w:tcPr>
          <w:p w14:paraId="66EB4FAF"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TO 3.1.1</w:t>
            </w:r>
          </w:p>
        </w:tc>
        <w:tc>
          <w:tcPr>
            <w:tcW w:w="5563" w:type="dxa"/>
            <w:gridSpan w:val="7"/>
            <w:shd w:val="clear" w:color="auto" w:fill="EDEDED"/>
          </w:tcPr>
          <w:p w14:paraId="6C5CE56E"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lang w:eastAsia="hr-HR"/>
              </w:rPr>
              <w:t xml:space="preserve">Poboljšanje društvene infrastrukture i proširenje lokalnih temeljnih usluga </w:t>
            </w:r>
          </w:p>
        </w:tc>
        <w:tc>
          <w:tcPr>
            <w:tcW w:w="2527" w:type="dxa"/>
            <w:gridSpan w:val="5"/>
            <w:shd w:val="clear" w:color="auto" w:fill="auto"/>
          </w:tcPr>
          <w:p w14:paraId="42DAACA4"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7.4.1</w:t>
            </w:r>
          </w:p>
        </w:tc>
        <w:tc>
          <w:tcPr>
            <w:tcW w:w="3407" w:type="dxa"/>
            <w:gridSpan w:val="3"/>
            <w:shd w:val="clear" w:color="auto" w:fill="auto"/>
          </w:tcPr>
          <w:p w14:paraId="5A1DD6D5"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7</w:t>
            </w:r>
          </w:p>
        </w:tc>
      </w:tr>
      <w:tr w:rsidR="006D1FBD" w:rsidRPr="006D1FBD" w14:paraId="2C61B068" w14:textId="77777777" w:rsidTr="006D1FBD">
        <w:tc>
          <w:tcPr>
            <w:tcW w:w="14283" w:type="dxa"/>
            <w:gridSpan w:val="17"/>
            <w:shd w:val="clear" w:color="auto" w:fill="auto"/>
          </w:tcPr>
          <w:p w14:paraId="16433C01" w14:textId="77777777" w:rsidR="006D1FBD" w:rsidRPr="006D1FBD" w:rsidRDefault="006D1FBD" w:rsidP="006D1FBD">
            <w:pPr>
              <w:spacing w:after="0" w:line="240" w:lineRule="auto"/>
              <w:jc w:val="both"/>
              <w:rPr>
                <w:rFonts w:ascii="Times New Roman" w:hAnsi="Times New Roman"/>
                <w:i/>
                <w:sz w:val="24"/>
                <w:szCs w:val="24"/>
              </w:rPr>
            </w:pPr>
            <w:r w:rsidRPr="006D1FBD">
              <w:rPr>
                <w:rFonts w:ascii="Times New Roman" w:hAnsi="Times New Roman"/>
                <w:sz w:val="24"/>
                <w:szCs w:val="24"/>
              </w:rPr>
              <w:t xml:space="preserve">Indikatori (pokazatelji) Mjere </w:t>
            </w:r>
            <w:r w:rsidRPr="006D1FBD">
              <w:rPr>
                <w:rFonts w:ascii="Times New Roman" w:hAnsi="Times New Roman"/>
                <w:i/>
                <w:sz w:val="24"/>
                <w:szCs w:val="24"/>
              </w:rPr>
              <w:t xml:space="preserve">(output </w:t>
            </w:r>
            <w:proofErr w:type="spellStart"/>
            <w:r w:rsidRPr="006D1FBD">
              <w:rPr>
                <w:rFonts w:ascii="Times New Roman" w:hAnsi="Times New Roman"/>
                <w:i/>
                <w:sz w:val="24"/>
                <w:szCs w:val="24"/>
              </w:rPr>
              <w:t>indicators</w:t>
            </w:r>
            <w:proofErr w:type="spellEnd"/>
            <w:r w:rsidRPr="006D1FBD">
              <w:rPr>
                <w:rFonts w:ascii="Times New Roman" w:hAnsi="Times New Roman"/>
                <w:i/>
                <w:sz w:val="24"/>
                <w:szCs w:val="24"/>
              </w:rPr>
              <w:t>)</w:t>
            </w:r>
          </w:p>
        </w:tc>
      </w:tr>
      <w:tr w:rsidR="008362B5" w:rsidRPr="009E7AE0" w14:paraId="558EAF67" w14:textId="77777777" w:rsidTr="008362B5">
        <w:trPr>
          <w:trHeight w:val="321"/>
        </w:trPr>
        <w:tc>
          <w:tcPr>
            <w:tcW w:w="2713" w:type="dxa"/>
            <w:shd w:val="clear" w:color="auto" w:fill="auto"/>
          </w:tcPr>
          <w:p w14:paraId="3AB9488B" w14:textId="77777777" w:rsidR="008362B5" w:rsidRPr="009E7AE0" w:rsidRDefault="008362B5" w:rsidP="008362B5">
            <w:pPr>
              <w:spacing w:after="0" w:line="240" w:lineRule="auto"/>
              <w:rPr>
                <w:rFonts w:ascii="Times New Roman" w:hAnsi="Times New Roman"/>
                <w:sz w:val="24"/>
                <w:szCs w:val="24"/>
              </w:rPr>
            </w:pPr>
            <w:r w:rsidRPr="009E7AE0">
              <w:rPr>
                <w:rFonts w:ascii="Times New Roman" w:hAnsi="Times New Roman"/>
                <w:sz w:val="24"/>
                <w:szCs w:val="24"/>
              </w:rPr>
              <w:t>Naziv indikatora (pokazatelja)</w:t>
            </w:r>
          </w:p>
        </w:tc>
        <w:tc>
          <w:tcPr>
            <w:tcW w:w="2547" w:type="dxa"/>
            <w:gridSpan w:val="3"/>
            <w:shd w:val="clear" w:color="auto" w:fill="auto"/>
          </w:tcPr>
          <w:p w14:paraId="7120D043" w14:textId="60ADE637" w:rsidR="008362B5" w:rsidRPr="009E7AE0" w:rsidRDefault="008362B5" w:rsidP="008362B5">
            <w:pPr>
              <w:spacing w:after="0" w:line="240" w:lineRule="auto"/>
              <w:rPr>
                <w:rFonts w:ascii="Times New Roman" w:hAnsi="Times New Roman"/>
                <w:sz w:val="24"/>
                <w:szCs w:val="24"/>
              </w:rPr>
            </w:pPr>
            <w:ins w:id="79" w:author="LAG Marinianis_V6_I5" w:date="2021-07-26T16:39:00Z">
              <w:r w:rsidRPr="009E7AE0">
                <w:rPr>
                  <w:rFonts w:ascii="Times New Roman" w:hAnsi="Times New Roman"/>
                  <w:sz w:val="24"/>
                  <w:szCs w:val="24"/>
                </w:rPr>
                <w:t>Ciljana vrijednost, 2018. (EUR ili broj)</w:t>
              </w:r>
              <w:r>
                <w:rPr>
                  <w:rFonts w:ascii="Times New Roman" w:hAnsi="Times New Roman"/>
                  <w:sz w:val="24"/>
                  <w:szCs w:val="24"/>
                </w:rPr>
                <w:t xml:space="preserve">, odobreni projekti LAG-a </w:t>
              </w:r>
            </w:ins>
            <w:del w:id="80" w:author="LAG Marinianis_V6_I5" w:date="2021-07-26T16:39:00Z">
              <w:r w:rsidRPr="009E7AE0" w:rsidDel="00AD422E">
                <w:rPr>
                  <w:rFonts w:ascii="Times New Roman" w:hAnsi="Times New Roman"/>
                  <w:sz w:val="24"/>
                  <w:szCs w:val="24"/>
                </w:rPr>
                <w:delText>Početna vrijednost, 2014.</w:delText>
              </w:r>
              <w:r w:rsidRPr="009E7AE0" w:rsidDel="00AD422E">
                <w:rPr>
                  <w:rFonts w:ascii="Times New Roman" w:hAnsi="Times New Roman"/>
                  <w:sz w:val="24"/>
                  <w:szCs w:val="24"/>
                  <w:vertAlign w:val="superscript"/>
                </w:rPr>
                <w:footnoteReference w:id="3"/>
              </w:r>
            </w:del>
          </w:p>
        </w:tc>
        <w:tc>
          <w:tcPr>
            <w:tcW w:w="2229" w:type="dxa"/>
            <w:gridSpan w:val="3"/>
            <w:shd w:val="clear" w:color="auto" w:fill="auto"/>
          </w:tcPr>
          <w:p w14:paraId="12E29D64" w14:textId="465C9EC5" w:rsidR="008362B5" w:rsidRPr="009E7AE0" w:rsidRDefault="008362B5" w:rsidP="008362B5">
            <w:pPr>
              <w:spacing w:after="0" w:line="240" w:lineRule="auto"/>
              <w:rPr>
                <w:rFonts w:ascii="Times New Roman" w:hAnsi="Times New Roman"/>
                <w:sz w:val="24"/>
                <w:szCs w:val="24"/>
              </w:rPr>
            </w:pPr>
            <w:ins w:id="83" w:author="LAG Marinianis_V6_I5" w:date="2021-07-26T16:39:00Z">
              <w:r w:rsidRPr="009E7AE0">
                <w:rPr>
                  <w:rFonts w:ascii="Times New Roman" w:hAnsi="Times New Roman"/>
                  <w:sz w:val="24"/>
                  <w:szCs w:val="24"/>
                </w:rPr>
                <w:t>Ciljana vrijednost, 2023. (EUR ili broj)</w:t>
              </w:r>
              <w:r>
                <w:rPr>
                  <w:rFonts w:ascii="Times New Roman" w:hAnsi="Times New Roman"/>
                  <w:sz w:val="24"/>
                  <w:szCs w:val="24"/>
                </w:rPr>
                <w:t xml:space="preserve">, isplaćeni projekti LAG-a </w:t>
              </w:r>
            </w:ins>
            <w:del w:id="84" w:author="LAG Marinianis_V6_I5" w:date="2021-07-26T16:39:00Z">
              <w:r w:rsidRPr="009E7AE0" w:rsidDel="00AD422E">
                <w:rPr>
                  <w:rFonts w:ascii="Times New Roman" w:hAnsi="Times New Roman"/>
                  <w:sz w:val="24"/>
                  <w:szCs w:val="24"/>
                </w:rPr>
                <w:delText>Ciljana vrijednost, 2018. (EUR ili broj)</w:delText>
              </w:r>
              <w:r w:rsidDel="00AD422E">
                <w:rPr>
                  <w:rFonts w:ascii="Times New Roman" w:hAnsi="Times New Roman"/>
                  <w:sz w:val="24"/>
                  <w:szCs w:val="24"/>
                </w:rPr>
                <w:delText xml:space="preserve">, odobreni projekti LAG-a </w:delText>
              </w:r>
            </w:del>
          </w:p>
        </w:tc>
        <w:tc>
          <w:tcPr>
            <w:tcW w:w="2406" w:type="dxa"/>
            <w:gridSpan w:val="4"/>
            <w:shd w:val="clear" w:color="auto" w:fill="auto"/>
          </w:tcPr>
          <w:p w14:paraId="1ABCD355" w14:textId="6A43D6A3" w:rsidR="008362B5" w:rsidRPr="009E7AE0" w:rsidRDefault="008362B5" w:rsidP="008362B5">
            <w:pPr>
              <w:spacing w:after="0" w:line="240" w:lineRule="auto"/>
              <w:rPr>
                <w:rFonts w:ascii="Times New Roman" w:hAnsi="Times New Roman"/>
                <w:sz w:val="24"/>
                <w:szCs w:val="24"/>
              </w:rPr>
            </w:pPr>
            <w:r w:rsidRPr="009E7AE0">
              <w:rPr>
                <w:rFonts w:ascii="Times New Roman" w:hAnsi="Times New Roman"/>
                <w:sz w:val="24"/>
                <w:szCs w:val="24"/>
              </w:rPr>
              <w:t>Ciljana vrijednost, 202</w:t>
            </w:r>
            <w:ins w:id="85" w:author="LAG Marinianis_V6_I5" w:date="2021-07-26T16:39:00Z">
              <w:r>
                <w:rPr>
                  <w:rFonts w:ascii="Times New Roman" w:hAnsi="Times New Roman"/>
                  <w:sz w:val="24"/>
                  <w:szCs w:val="24"/>
                </w:rPr>
                <w:t>5</w:t>
              </w:r>
            </w:ins>
            <w:del w:id="86" w:author="LAG Marinianis_V6_I5" w:date="2021-07-26T16:39:00Z">
              <w:r w:rsidRPr="009E7AE0" w:rsidDel="008362B5">
                <w:rPr>
                  <w:rFonts w:ascii="Times New Roman" w:hAnsi="Times New Roman"/>
                  <w:sz w:val="24"/>
                  <w:szCs w:val="24"/>
                </w:rPr>
                <w:delText>3</w:delText>
              </w:r>
            </w:del>
            <w:r w:rsidRPr="009E7AE0">
              <w:rPr>
                <w:rFonts w:ascii="Times New Roman" w:hAnsi="Times New Roman"/>
                <w:sz w:val="24"/>
                <w:szCs w:val="24"/>
              </w:rPr>
              <w:t>. (EUR ili broj)</w:t>
            </w:r>
            <w:r>
              <w:rPr>
                <w:rFonts w:ascii="Times New Roman" w:hAnsi="Times New Roman"/>
                <w:sz w:val="24"/>
                <w:szCs w:val="24"/>
              </w:rPr>
              <w:t xml:space="preserve">, isplaćeni projekti LAG-a </w:t>
            </w:r>
          </w:p>
        </w:tc>
        <w:tc>
          <w:tcPr>
            <w:tcW w:w="1677" w:type="dxa"/>
            <w:gridSpan w:val="4"/>
            <w:shd w:val="clear" w:color="auto" w:fill="auto"/>
          </w:tcPr>
          <w:p w14:paraId="59041ABA" w14:textId="77777777" w:rsidR="008362B5" w:rsidRPr="009E7AE0" w:rsidRDefault="008362B5" w:rsidP="008362B5">
            <w:pPr>
              <w:spacing w:after="0" w:line="240" w:lineRule="auto"/>
              <w:rPr>
                <w:rFonts w:ascii="Times New Roman" w:hAnsi="Times New Roman"/>
                <w:sz w:val="24"/>
                <w:szCs w:val="24"/>
              </w:rPr>
            </w:pPr>
            <w:r w:rsidRPr="009E7AE0">
              <w:rPr>
                <w:rFonts w:ascii="Times New Roman" w:hAnsi="Times New Roman"/>
                <w:sz w:val="24"/>
                <w:szCs w:val="24"/>
              </w:rPr>
              <w:t xml:space="preserve">Oznaka prioriteta kojem doprinosi </w:t>
            </w:r>
          </w:p>
        </w:tc>
        <w:tc>
          <w:tcPr>
            <w:tcW w:w="2711" w:type="dxa"/>
            <w:gridSpan w:val="2"/>
            <w:shd w:val="clear" w:color="auto" w:fill="auto"/>
          </w:tcPr>
          <w:p w14:paraId="0D8229EA" w14:textId="77777777" w:rsidR="008362B5" w:rsidRPr="009E7AE0" w:rsidRDefault="008362B5" w:rsidP="008362B5">
            <w:pPr>
              <w:spacing w:after="0" w:line="240" w:lineRule="auto"/>
              <w:rPr>
                <w:rFonts w:ascii="Times New Roman" w:hAnsi="Times New Roman"/>
                <w:sz w:val="24"/>
                <w:szCs w:val="24"/>
              </w:rPr>
            </w:pPr>
            <w:r w:rsidRPr="009E7AE0">
              <w:rPr>
                <w:rFonts w:ascii="Times New Roman" w:hAnsi="Times New Roman"/>
                <w:sz w:val="24"/>
                <w:szCs w:val="24"/>
              </w:rPr>
              <w:t xml:space="preserve">Oznaka Fokus područja kojem doprinosi </w:t>
            </w:r>
          </w:p>
        </w:tc>
      </w:tr>
      <w:tr w:rsidR="006D1FBD" w:rsidRPr="009E7AE0" w14:paraId="4C1ECEB8" w14:textId="77777777" w:rsidTr="008362B5">
        <w:trPr>
          <w:trHeight w:val="321"/>
        </w:trPr>
        <w:tc>
          <w:tcPr>
            <w:tcW w:w="2713" w:type="dxa"/>
            <w:shd w:val="clear" w:color="auto" w:fill="auto"/>
          </w:tcPr>
          <w:p w14:paraId="5DEBE180" w14:textId="77777777" w:rsidR="006D1FBD" w:rsidRPr="009E7AE0" w:rsidRDefault="006D1FBD" w:rsidP="006D1FBD">
            <w:pPr>
              <w:spacing w:after="0" w:line="240" w:lineRule="auto"/>
              <w:rPr>
                <w:rFonts w:ascii="Times New Roman" w:hAnsi="Times New Roman"/>
                <w:sz w:val="24"/>
                <w:szCs w:val="24"/>
              </w:rPr>
            </w:pPr>
            <w:r w:rsidRPr="009E7AE0">
              <w:rPr>
                <w:rFonts w:ascii="Times New Roman" w:hAnsi="Times New Roman"/>
                <w:sz w:val="24"/>
                <w:szCs w:val="24"/>
              </w:rPr>
              <w:t>Ukupno isplaćena sredstva PRR (javni rashodi)</w:t>
            </w:r>
          </w:p>
        </w:tc>
        <w:tc>
          <w:tcPr>
            <w:tcW w:w="2547" w:type="dxa"/>
            <w:gridSpan w:val="3"/>
            <w:shd w:val="clear" w:color="auto" w:fill="auto"/>
          </w:tcPr>
          <w:p w14:paraId="3D36D899" w14:textId="77777777" w:rsidR="006D1FBD" w:rsidRPr="009E7AE0" w:rsidRDefault="006D1FBD" w:rsidP="006D1FBD">
            <w:pPr>
              <w:spacing w:after="0" w:line="240" w:lineRule="auto"/>
              <w:rPr>
                <w:rFonts w:ascii="Times New Roman" w:hAnsi="Times New Roman"/>
                <w:sz w:val="24"/>
                <w:szCs w:val="24"/>
              </w:rPr>
            </w:pPr>
            <w:r w:rsidRPr="009E7AE0">
              <w:rPr>
                <w:rFonts w:ascii="Times New Roman" w:hAnsi="Times New Roman"/>
                <w:sz w:val="24"/>
                <w:szCs w:val="24"/>
              </w:rPr>
              <w:t>0</w:t>
            </w:r>
            <w:del w:id="87" w:author="LAG Marinianis_V6_I5" w:date="2021-07-26T16:39:00Z">
              <w:r w:rsidRPr="009E7AE0" w:rsidDel="008362B5">
                <w:rPr>
                  <w:rFonts w:ascii="Times New Roman" w:hAnsi="Times New Roman"/>
                  <w:sz w:val="24"/>
                  <w:szCs w:val="24"/>
                </w:rPr>
                <w:delText xml:space="preserve"> </w:delText>
              </w:r>
            </w:del>
          </w:p>
        </w:tc>
        <w:tc>
          <w:tcPr>
            <w:tcW w:w="2229" w:type="dxa"/>
            <w:gridSpan w:val="3"/>
            <w:shd w:val="clear" w:color="auto" w:fill="auto"/>
          </w:tcPr>
          <w:p w14:paraId="7C202B0A" w14:textId="210B3B5A" w:rsidR="006D1FBD" w:rsidRPr="009E7AE0" w:rsidRDefault="008362B5" w:rsidP="006D1FBD">
            <w:pPr>
              <w:spacing w:after="0" w:line="240" w:lineRule="auto"/>
              <w:jc w:val="both"/>
              <w:rPr>
                <w:rFonts w:ascii="Times New Roman" w:hAnsi="Times New Roman"/>
                <w:sz w:val="24"/>
                <w:szCs w:val="24"/>
              </w:rPr>
            </w:pPr>
            <w:ins w:id="88" w:author="LAG Marinianis_V6_I5" w:date="2021-07-26T16:39:00Z">
              <w:r>
                <w:rPr>
                  <w:rFonts w:ascii="Times New Roman" w:hAnsi="Times New Roman"/>
                  <w:sz w:val="24"/>
                  <w:szCs w:val="24"/>
                  <w:lang w:eastAsia="zh-CN"/>
                </w:rPr>
                <w:t>428.162,19</w:t>
              </w:r>
            </w:ins>
            <w:del w:id="89" w:author="LAG Marinianis_V6_I5" w:date="2021-07-26T16:39:00Z">
              <w:r w:rsidR="00182A83" w:rsidDel="008362B5">
                <w:rPr>
                  <w:rFonts w:ascii="Times New Roman" w:hAnsi="Times New Roman"/>
                  <w:sz w:val="24"/>
                  <w:szCs w:val="24"/>
                  <w:lang w:eastAsia="zh-CN"/>
                </w:rPr>
                <w:delText>0</w:delText>
              </w:r>
            </w:del>
          </w:p>
        </w:tc>
        <w:tc>
          <w:tcPr>
            <w:tcW w:w="2406" w:type="dxa"/>
            <w:gridSpan w:val="4"/>
            <w:shd w:val="clear" w:color="auto" w:fill="auto"/>
          </w:tcPr>
          <w:p w14:paraId="79200714" w14:textId="5D575347" w:rsidR="006D1FBD" w:rsidRPr="009E7AE0" w:rsidRDefault="008362B5" w:rsidP="006D1FBD">
            <w:pPr>
              <w:spacing w:after="0" w:line="240" w:lineRule="auto"/>
              <w:jc w:val="both"/>
              <w:rPr>
                <w:rFonts w:ascii="Times New Roman" w:hAnsi="Times New Roman"/>
                <w:sz w:val="24"/>
                <w:szCs w:val="24"/>
              </w:rPr>
            </w:pPr>
            <w:ins w:id="90" w:author="LAG Marinianis_V6_I5" w:date="2021-07-26T16:39:00Z">
              <w:r>
                <w:rPr>
                  <w:rFonts w:ascii="Times New Roman" w:hAnsi="Times New Roman"/>
                  <w:sz w:val="24"/>
                  <w:szCs w:val="24"/>
                  <w:lang w:eastAsia="zh-CN"/>
                </w:rPr>
                <w:t>444.033,24</w:t>
              </w:r>
            </w:ins>
            <w:del w:id="91" w:author="LAG Marinianis_V6_I5" w:date="2021-07-26T16:39:00Z">
              <w:r w:rsidR="00C41CF8" w:rsidDel="008362B5">
                <w:rPr>
                  <w:rFonts w:ascii="Times New Roman" w:hAnsi="Times New Roman"/>
                  <w:sz w:val="24"/>
                  <w:szCs w:val="24"/>
                  <w:lang w:eastAsia="zh-CN"/>
                </w:rPr>
                <w:delText>436.700,00</w:delText>
              </w:r>
            </w:del>
          </w:p>
        </w:tc>
        <w:tc>
          <w:tcPr>
            <w:tcW w:w="1677" w:type="dxa"/>
            <w:gridSpan w:val="4"/>
            <w:vMerge w:val="restart"/>
            <w:shd w:val="clear" w:color="auto" w:fill="auto"/>
          </w:tcPr>
          <w:p w14:paraId="5CBC928F" w14:textId="77777777" w:rsidR="006D1FBD" w:rsidRPr="009E7AE0" w:rsidRDefault="006D1FBD" w:rsidP="006D1FBD">
            <w:pPr>
              <w:spacing w:after="0" w:line="240" w:lineRule="auto"/>
              <w:rPr>
                <w:rFonts w:ascii="Times New Roman" w:hAnsi="Times New Roman"/>
                <w:sz w:val="24"/>
                <w:szCs w:val="24"/>
              </w:rPr>
            </w:pPr>
            <w:r w:rsidRPr="009E7AE0">
              <w:rPr>
                <w:rFonts w:ascii="Times New Roman" w:hAnsi="Times New Roman"/>
                <w:sz w:val="24"/>
                <w:szCs w:val="24"/>
              </w:rPr>
              <w:t>CMES/CMEF</w:t>
            </w:r>
          </w:p>
          <w:p w14:paraId="494F6160" w14:textId="77777777" w:rsidR="006D1FBD" w:rsidRPr="009E7AE0" w:rsidRDefault="006D1FBD" w:rsidP="006D1FBD">
            <w:pPr>
              <w:spacing w:after="0" w:line="240" w:lineRule="auto"/>
              <w:rPr>
                <w:rFonts w:ascii="Times New Roman" w:hAnsi="Times New Roman"/>
                <w:sz w:val="24"/>
                <w:szCs w:val="24"/>
              </w:rPr>
            </w:pPr>
            <w:r w:rsidRPr="009E7AE0">
              <w:rPr>
                <w:rFonts w:ascii="Times New Roman" w:hAnsi="Times New Roman"/>
                <w:sz w:val="24"/>
                <w:szCs w:val="24"/>
              </w:rPr>
              <w:t>indikatori /doprinos PRR/ZPP</w:t>
            </w:r>
          </w:p>
        </w:tc>
        <w:tc>
          <w:tcPr>
            <w:tcW w:w="2711" w:type="dxa"/>
            <w:gridSpan w:val="2"/>
            <w:vMerge w:val="restart"/>
            <w:shd w:val="clear" w:color="auto" w:fill="auto"/>
          </w:tcPr>
          <w:p w14:paraId="05576929" w14:textId="77777777" w:rsidR="006D1FBD" w:rsidRPr="009E7AE0" w:rsidRDefault="006D1FBD" w:rsidP="006D1FBD">
            <w:pPr>
              <w:spacing w:after="0" w:line="240" w:lineRule="auto"/>
              <w:rPr>
                <w:rFonts w:ascii="Times New Roman" w:hAnsi="Times New Roman"/>
                <w:sz w:val="24"/>
                <w:szCs w:val="24"/>
              </w:rPr>
            </w:pPr>
            <w:r w:rsidRPr="009E7AE0">
              <w:rPr>
                <w:rFonts w:ascii="Times New Roman" w:hAnsi="Times New Roman"/>
                <w:sz w:val="24"/>
                <w:szCs w:val="24"/>
              </w:rPr>
              <w:t>CMES/CMEF</w:t>
            </w:r>
          </w:p>
          <w:p w14:paraId="0569EFBD" w14:textId="77777777" w:rsidR="006D1FBD" w:rsidRPr="009E7AE0" w:rsidRDefault="006D1FBD" w:rsidP="006D1FBD">
            <w:pPr>
              <w:spacing w:after="0" w:line="240" w:lineRule="auto"/>
              <w:rPr>
                <w:rFonts w:ascii="Times New Roman" w:hAnsi="Times New Roman"/>
                <w:sz w:val="24"/>
                <w:szCs w:val="24"/>
              </w:rPr>
            </w:pPr>
            <w:r w:rsidRPr="009E7AE0">
              <w:rPr>
                <w:rFonts w:ascii="Times New Roman" w:hAnsi="Times New Roman"/>
                <w:sz w:val="24"/>
                <w:szCs w:val="24"/>
              </w:rPr>
              <w:t>indikatori, doprinos PRR/ZPP</w:t>
            </w:r>
          </w:p>
        </w:tc>
      </w:tr>
      <w:tr w:rsidR="006D1FBD" w:rsidRPr="009E7AE0" w14:paraId="0876E5F8" w14:textId="77777777" w:rsidTr="008362B5">
        <w:trPr>
          <w:trHeight w:val="321"/>
        </w:trPr>
        <w:tc>
          <w:tcPr>
            <w:tcW w:w="2713" w:type="dxa"/>
            <w:tcBorders>
              <w:top w:val="single" w:sz="4" w:space="0" w:color="auto"/>
              <w:left w:val="single" w:sz="4" w:space="0" w:color="auto"/>
              <w:bottom w:val="single" w:sz="4" w:space="0" w:color="auto"/>
              <w:right w:val="single" w:sz="4" w:space="0" w:color="auto"/>
            </w:tcBorders>
            <w:shd w:val="clear" w:color="auto" w:fill="auto"/>
          </w:tcPr>
          <w:p w14:paraId="54ED575D" w14:textId="77777777" w:rsidR="006D1FBD" w:rsidRPr="009E7AE0" w:rsidRDefault="006D1FBD" w:rsidP="006D1FBD">
            <w:pPr>
              <w:spacing w:after="0" w:line="240" w:lineRule="auto"/>
              <w:rPr>
                <w:rFonts w:ascii="Times New Roman" w:hAnsi="Times New Roman"/>
                <w:sz w:val="24"/>
                <w:szCs w:val="24"/>
              </w:rPr>
            </w:pPr>
            <w:r w:rsidRPr="009E7AE0">
              <w:rPr>
                <w:rFonts w:ascii="Times New Roman" w:hAnsi="Times New Roman"/>
                <w:sz w:val="24"/>
                <w:szCs w:val="24"/>
              </w:rPr>
              <w:t>Broj kreiranih radnih mjesta putem sufinanciranih projekata</w:t>
            </w:r>
          </w:p>
        </w:tc>
        <w:tc>
          <w:tcPr>
            <w:tcW w:w="2547" w:type="dxa"/>
            <w:gridSpan w:val="3"/>
            <w:tcBorders>
              <w:top w:val="single" w:sz="4" w:space="0" w:color="auto"/>
              <w:left w:val="single" w:sz="4" w:space="0" w:color="auto"/>
              <w:bottom w:val="single" w:sz="4" w:space="0" w:color="auto"/>
              <w:right w:val="single" w:sz="4" w:space="0" w:color="auto"/>
            </w:tcBorders>
            <w:shd w:val="clear" w:color="auto" w:fill="auto"/>
          </w:tcPr>
          <w:p w14:paraId="303D618E" w14:textId="77777777" w:rsidR="006D1FBD" w:rsidRPr="009E7AE0" w:rsidRDefault="006D1FBD" w:rsidP="006D1FBD">
            <w:pPr>
              <w:spacing w:after="0" w:line="240" w:lineRule="auto"/>
              <w:rPr>
                <w:rFonts w:ascii="Times New Roman" w:hAnsi="Times New Roman"/>
                <w:sz w:val="24"/>
                <w:szCs w:val="24"/>
              </w:rPr>
            </w:pPr>
            <w:r w:rsidRPr="009E7AE0">
              <w:rPr>
                <w:rFonts w:ascii="Times New Roman" w:hAnsi="Times New Roman"/>
                <w:sz w:val="24"/>
                <w:szCs w:val="24"/>
              </w:rPr>
              <w:t xml:space="preserve">0 </w:t>
            </w:r>
          </w:p>
        </w:tc>
        <w:tc>
          <w:tcPr>
            <w:tcW w:w="2229" w:type="dxa"/>
            <w:gridSpan w:val="3"/>
            <w:tcBorders>
              <w:top w:val="single" w:sz="4" w:space="0" w:color="auto"/>
              <w:left w:val="single" w:sz="4" w:space="0" w:color="auto"/>
              <w:bottom w:val="single" w:sz="4" w:space="0" w:color="auto"/>
              <w:right w:val="single" w:sz="4" w:space="0" w:color="auto"/>
            </w:tcBorders>
            <w:shd w:val="clear" w:color="auto" w:fill="auto"/>
          </w:tcPr>
          <w:p w14:paraId="3DD4451A" w14:textId="77777777" w:rsidR="006D1FBD" w:rsidRPr="009E7AE0" w:rsidRDefault="006D1FBD" w:rsidP="006D1FBD">
            <w:pPr>
              <w:spacing w:after="0" w:line="240" w:lineRule="auto"/>
              <w:jc w:val="both"/>
              <w:rPr>
                <w:rFonts w:ascii="Times New Roman" w:hAnsi="Times New Roman"/>
                <w:sz w:val="24"/>
                <w:szCs w:val="24"/>
              </w:rPr>
            </w:pPr>
            <w:r w:rsidRPr="009E7AE0">
              <w:rPr>
                <w:rFonts w:ascii="Times New Roman" w:hAnsi="Times New Roman"/>
                <w:sz w:val="24"/>
                <w:szCs w:val="24"/>
              </w:rPr>
              <w:t>0</w:t>
            </w:r>
          </w:p>
        </w:tc>
        <w:tc>
          <w:tcPr>
            <w:tcW w:w="2406" w:type="dxa"/>
            <w:gridSpan w:val="4"/>
            <w:tcBorders>
              <w:top w:val="single" w:sz="4" w:space="0" w:color="auto"/>
              <w:left w:val="single" w:sz="4" w:space="0" w:color="auto"/>
              <w:bottom w:val="single" w:sz="4" w:space="0" w:color="auto"/>
            </w:tcBorders>
            <w:shd w:val="clear" w:color="auto" w:fill="auto"/>
          </w:tcPr>
          <w:p w14:paraId="136BB8FC" w14:textId="77777777" w:rsidR="006D1FBD" w:rsidRPr="009E7AE0" w:rsidRDefault="006D1FBD" w:rsidP="006D1FBD">
            <w:pPr>
              <w:spacing w:after="0" w:line="240" w:lineRule="auto"/>
              <w:jc w:val="both"/>
              <w:rPr>
                <w:rFonts w:ascii="Times New Roman" w:hAnsi="Times New Roman"/>
                <w:sz w:val="24"/>
                <w:szCs w:val="24"/>
              </w:rPr>
            </w:pPr>
            <w:r w:rsidRPr="009E7AE0">
              <w:rPr>
                <w:rFonts w:ascii="Times New Roman" w:hAnsi="Times New Roman"/>
                <w:sz w:val="24"/>
                <w:szCs w:val="24"/>
              </w:rPr>
              <w:t>0</w:t>
            </w:r>
          </w:p>
        </w:tc>
        <w:tc>
          <w:tcPr>
            <w:tcW w:w="1677" w:type="dxa"/>
            <w:gridSpan w:val="4"/>
            <w:vMerge/>
            <w:shd w:val="clear" w:color="auto" w:fill="auto"/>
          </w:tcPr>
          <w:p w14:paraId="26A45A6A" w14:textId="77777777" w:rsidR="006D1FBD" w:rsidRPr="009E7AE0" w:rsidRDefault="006D1FBD" w:rsidP="006D1FBD">
            <w:pPr>
              <w:spacing w:after="0" w:line="240" w:lineRule="auto"/>
              <w:jc w:val="both"/>
              <w:rPr>
                <w:rFonts w:ascii="Times New Roman" w:hAnsi="Times New Roman"/>
                <w:sz w:val="24"/>
                <w:szCs w:val="24"/>
              </w:rPr>
            </w:pPr>
          </w:p>
        </w:tc>
        <w:tc>
          <w:tcPr>
            <w:tcW w:w="2711" w:type="dxa"/>
            <w:gridSpan w:val="2"/>
            <w:vMerge/>
            <w:shd w:val="clear" w:color="auto" w:fill="auto"/>
          </w:tcPr>
          <w:p w14:paraId="0A2D5733" w14:textId="77777777" w:rsidR="006D1FBD" w:rsidRPr="009E7AE0" w:rsidRDefault="006D1FBD" w:rsidP="006D1FBD">
            <w:pPr>
              <w:spacing w:after="0" w:line="240" w:lineRule="auto"/>
              <w:jc w:val="both"/>
              <w:rPr>
                <w:rFonts w:ascii="Times New Roman" w:hAnsi="Times New Roman"/>
                <w:sz w:val="24"/>
                <w:szCs w:val="24"/>
              </w:rPr>
            </w:pPr>
          </w:p>
        </w:tc>
      </w:tr>
      <w:tr w:rsidR="009E7AE0" w:rsidRPr="009E7AE0" w14:paraId="6587E2DE" w14:textId="77777777" w:rsidTr="008362B5">
        <w:trPr>
          <w:trHeight w:val="321"/>
        </w:trPr>
        <w:tc>
          <w:tcPr>
            <w:tcW w:w="2713" w:type="dxa"/>
          </w:tcPr>
          <w:p w14:paraId="54611589" w14:textId="77777777" w:rsidR="009E7AE0" w:rsidRPr="009E7AE0" w:rsidRDefault="009E7AE0" w:rsidP="009E7AE0">
            <w:pPr>
              <w:spacing w:after="0" w:line="240" w:lineRule="auto"/>
              <w:rPr>
                <w:rFonts w:ascii="Times New Roman" w:hAnsi="Times New Roman"/>
                <w:sz w:val="24"/>
                <w:szCs w:val="24"/>
              </w:rPr>
            </w:pPr>
            <w:r w:rsidRPr="009E7AE0">
              <w:rPr>
                <w:rFonts w:ascii="Times New Roman" w:hAnsi="Times New Roman"/>
                <w:sz w:val="24"/>
                <w:szCs w:val="24"/>
              </w:rPr>
              <w:t xml:space="preserve">Postotak ruralnog stanovništva koje ima </w:t>
            </w:r>
            <w:r w:rsidRPr="009E7AE0">
              <w:rPr>
                <w:rFonts w:ascii="Times New Roman" w:hAnsi="Times New Roman"/>
                <w:sz w:val="24"/>
                <w:szCs w:val="24"/>
              </w:rPr>
              <w:lastRenderedPageBreak/>
              <w:t>koristi od poboljšanih usluga/infrastruktura</w:t>
            </w:r>
          </w:p>
        </w:tc>
        <w:tc>
          <w:tcPr>
            <w:tcW w:w="2547" w:type="dxa"/>
            <w:gridSpan w:val="3"/>
          </w:tcPr>
          <w:p w14:paraId="2B841CAF" w14:textId="77777777" w:rsidR="009E7AE0" w:rsidRPr="009E7AE0" w:rsidRDefault="009E7AE0" w:rsidP="009E7AE0">
            <w:pPr>
              <w:spacing w:after="0" w:line="240" w:lineRule="auto"/>
              <w:rPr>
                <w:rFonts w:ascii="Times New Roman" w:hAnsi="Times New Roman"/>
                <w:sz w:val="24"/>
                <w:szCs w:val="24"/>
              </w:rPr>
            </w:pPr>
            <w:r w:rsidRPr="009E7AE0">
              <w:rPr>
                <w:rFonts w:ascii="Times New Roman" w:hAnsi="Times New Roman"/>
                <w:sz w:val="24"/>
                <w:szCs w:val="24"/>
              </w:rPr>
              <w:lastRenderedPageBreak/>
              <w:t>0</w:t>
            </w:r>
          </w:p>
        </w:tc>
        <w:tc>
          <w:tcPr>
            <w:tcW w:w="2229" w:type="dxa"/>
            <w:gridSpan w:val="3"/>
          </w:tcPr>
          <w:p w14:paraId="064D3F58" w14:textId="131EF78D" w:rsidR="009E7AE0" w:rsidRPr="009E7AE0" w:rsidRDefault="008362B5" w:rsidP="009E7AE0">
            <w:pPr>
              <w:spacing w:after="0" w:line="240" w:lineRule="auto"/>
              <w:rPr>
                <w:rFonts w:ascii="Times New Roman" w:hAnsi="Times New Roman"/>
                <w:sz w:val="24"/>
                <w:szCs w:val="24"/>
              </w:rPr>
            </w:pPr>
            <w:ins w:id="92" w:author="LAG Marinianis_V6_I5" w:date="2021-07-26T16:40:00Z">
              <w:r>
                <w:rPr>
                  <w:rFonts w:ascii="Times New Roman" w:hAnsi="Times New Roman"/>
                  <w:sz w:val="24"/>
                  <w:szCs w:val="24"/>
                </w:rPr>
                <w:t>50%</w:t>
              </w:r>
            </w:ins>
            <w:del w:id="93" w:author="LAG Marinianis_V6_I5" w:date="2021-07-26T16:40:00Z">
              <w:r w:rsidR="00182A83" w:rsidDel="008362B5">
                <w:rPr>
                  <w:rFonts w:ascii="Times New Roman" w:hAnsi="Times New Roman"/>
                  <w:sz w:val="24"/>
                  <w:szCs w:val="24"/>
                </w:rPr>
                <w:delText>0</w:delText>
              </w:r>
            </w:del>
          </w:p>
        </w:tc>
        <w:tc>
          <w:tcPr>
            <w:tcW w:w="2406" w:type="dxa"/>
            <w:gridSpan w:val="4"/>
          </w:tcPr>
          <w:p w14:paraId="5C83B74F" w14:textId="260B9266" w:rsidR="009E7AE0" w:rsidRPr="009E7AE0" w:rsidRDefault="008362B5" w:rsidP="009E7AE0">
            <w:pPr>
              <w:spacing w:after="0" w:line="240" w:lineRule="auto"/>
              <w:rPr>
                <w:rFonts w:ascii="Times New Roman" w:hAnsi="Times New Roman"/>
                <w:sz w:val="24"/>
                <w:szCs w:val="24"/>
              </w:rPr>
            </w:pPr>
            <w:ins w:id="94" w:author="LAG Marinianis_V6_I5" w:date="2021-07-26T16:40:00Z">
              <w:r>
                <w:rPr>
                  <w:rFonts w:ascii="Times New Roman" w:hAnsi="Times New Roman"/>
                  <w:sz w:val="24"/>
                  <w:szCs w:val="24"/>
                </w:rPr>
                <w:t>6</w:t>
              </w:r>
            </w:ins>
            <w:del w:id="95" w:author="LAG Marinianis_V6_I5" w:date="2021-07-26T16:40:00Z">
              <w:r w:rsidR="009E7AE0" w:rsidRPr="009E7AE0" w:rsidDel="008362B5">
                <w:rPr>
                  <w:rFonts w:ascii="Times New Roman" w:hAnsi="Times New Roman"/>
                  <w:sz w:val="24"/>
                  <w:szCs w:val="24"/>
                </w:rPr>
                <w:delText>5</w:delText>
              </w:r>
            </w:del>
            <w:r w:rsidR="009E7AE0" w:rsidRPr="009E7AE0">
              <w:rPr>
                <w:rFonts w:ascii="Times New Roman" w:hAnsi="Times New Roman"/>
                <w:sz w:val="24"/>
                <w:szCs w:val="24"/>
              </w:rPr>
              <w:t>0%</w:t>
            </w:r>
          </w:p>
        </w:tc>
        <w:tc>
          <w:tcPr>
            <w:tcW w:w="1677" w:type="dxa"/>
            <w:gridSpan w:val="4"/>
            <w:tcBorders>
              <w:bottom w:val="single" w:sz="4" w:space="0" w:color="auto"/>
            </w:tcBorders>
            <w:shd w:val="clear" w:color="auto" w:fill="auto"/>
          </w:tcPr>
          <w:p w14:paraId="441C2F36" w14:textId="77777777" w:rsidR="009E7AE0" w:rsidRPr="009E7AE0" w:rsidRDefault="009E7AE0" w:rsidP="009E7AE0">
            <w:pPr>
              <w:spacing w:after="0" w:line="240" w:lineRule="auto"/>
              <w:jc w:val="both"/>
              <w:rPr>
                <w:rFonts w:ascii="Times New Roman" w:hAnsi="Times New Roman"/>
                <w:sz w:val="24"/>
                <w:szCs w:val="24"/>
              </w:rPr>
            </w:pPr>
            <w:r w:rsidRPr="009E7AE0">
              <w:rPr>
                <w:rFonts w:ascii="Times New Roman" w:hAnsi="Times New Roman"/>
                <w:sz w:val="24"/>
                <w:szCs w:val="24"/>
              </w:rPr>
              <w:t>6</w:t>
            </w:r>
          </w:p>
        </w:tc>
        <w:tc>
          <w:tcPr>
            <w:tcW w:w="2711" w:type="dxa"/>
            <w:gridSpan w:val="2"/>
            <w:tcBorders>
              <w:bottom w:val="single" w:sz="4" w:space="0" w:color="auto"/>
            </w:tcBorders>
            <w:shd w:val="clear" w:color="auto" w:fill="auto"/>
          </w:tcPr>
          <w:p w14:paraId="084BF879" w14:textId="77777777" w:rsidR="009E7AE0" w:rsidRPr="009E7AE0" w:rsidRDefault="009E7AE0" w:rsidP="009E7AE0">
            <w:pPr>
              <w:spacing w:after="0" w:line="240" w:lineRule="auto"/>
              <w:jc w:val="both"/>
              <w:rPr>
                <w:rFonts w:ascii="Times New Roman" w:hAnsi="Times New Roman"/>
                <w:sz w:val="24"/>
                <w:szCs w:val="24"/>
              </w:rPr>
            </w:pPr>
            <w:r w:rsidRPr="009E7AE0">
              <w:rPr>
                <w:rFonts w:ascii="Times New Roman" w:hAnsi="Times New Roman"/>
                <w:sz w:val="24"/>
                <w:szCs w:val="24"/>
              </w:rPr>
              <w:t>6B</w:t>
            </w:r>
          </w:p>
        </w:tc>
      </w:tr>
      <w:tr w:rsidR="006D1FBD" w:rsidRPr="009E7AE0" w14:paraId="18C86A2E" w14:textId="77777777" w:rsidTr="008362B5">
        <w:trPr>
          <w:trHeight w:val="321"/>
        </w:trPr>
        <w:tc>
          <w:tcPr>
            <w:tcW w:w="11572" w:type="dxa"/>
            <w:gridSpan w:val="15"/>
            <w:vMerge w:val="restart"/>
            <w:shd w:val="clear" w:color="auto" w:fill="auto"/>
          </w:tcPr>
          <w:p w14:paraId="29173F3C" w14:textId="77777777" w:rsidR="006D1FBD" w:rsidRPr="009E7AE0" w:rsidRDefault="006D1FBD" w:rsidP="006D1FBD">
            <w:pPr>
              <w:spacing w:after="0" w:line="240" w:lineRule="auto"/>
              <w:jc w:val="both"/>
              <w:rPr>
                <w:rFonts w:ascii="Times New Roman" w:hAnsi="Times New Roman"/>
                <w:sz w:val="24"/>
                <w:szCs w:val="24"/>
              </w:rPr>
            </w:pPr>
            <w:r w:rsidRPr="009E7AE0">
              <w:rPr>
                <w:rFonts w:ascii="Times New Roman" w:hAnsi="Times New Roman"/>
                <w:sz w:val="24"/>
                <w:szCs w:val="24"/>
              </w:rPr>
              <w:t>Ukupno isplaćena sredstva PRR (javni rashodi) prema Fokus području (EUR)</w:t>
            </w:r>
          </w:p>
        </w:tc>
        <w:tc>
          <w:tcPr>
            <w:tcW w:w="2711" w:type="dxa"/>
            <w:gridSpan w:val="2"/>
            <w:shd w:val="clear" w:color="auto" w:fill="auto"/>
          </w:tcPr>
          <w:p w14:paraId="7BE19970" w14:textId="77777777" w:rsidR="006D1FBD" w:rsidRPr="009E7AE0" w:rsidRDefault="006D1FBD" w:rsidP="006D1FBD">
            <w:pPr>
              <w:spacing w:after="0" w:line="240" w:lineRule="auto"/>
              <w:jc w:val="both"/>
              <w:rPr>
                <w:rFonts w:ascii="Times New Roman" w:hAnsi="Times New Roman"/>
                <w:sz w:val="24"/>
                <w:szCs w:val="24"/>
              </w:rPr>
            </w:pPr>
            <w:r w:rsidRPr="009E7AE0">
              <w:rPr>
                <w:rFonts w:ascii="Times New Roman" w:hAnsi="Times New Roman"/>
                <w:sz w:val="24"/>
                <w:szCs w:val="24"/>
              </w:rPr>
              <w:t>FP:6B</w:t>
            </w:r>
          </w:p>
        </w:tc>
      </w:tr>
      <w:tr w:rsidR="006D1FBD" w:rsidRPr="009E7AE0" w14:paraId="7986FC32" w14:textId="77777777" w:rsidTr="008362B5">
        <w:trPr>
          <w:trHeight w:val="321"/>
        </w:trPr>
        <w:tc>
          <w:tcPr>
            <w:tcW w:w="11572" w:type="dxa"/>
            <w:gridSpan w:val="15"/>
            <w:vMerge/>
            <w:shd w:val="clear" w:color="auto" w:fill="auto"/>
          </w:tcPr>
          <w:p w14:paraId="5B9E305D" w14:textId="77777777" w:rsidR="006D1FBD" w:rsidRPr="009E7AE0" w:rsidRDefault="006D1FBD" w:rsidP="006D1FBD">
            <w:pPr>
              <w:spacing w:after="0" w:line="240" w:lineRule="auto"/>
              <w:jc w:val="both"/>
              <w:rPr>
                <w:rFonts w:ascii="Times New Roman" w:hAnsi="Times New Roman"/>
                <w:sz w:val="24"/>
                <w:szCs w:val="24"/>
              </w:rPr>
            </w:pPr>
          </w:p>
        </w:tc>
        <w:tc>
          <w:tcPr>
            <w:tcW w:w="2711" w:type="dxa"/>
            <w:gridSpan w:val="2"/>
            <w:shd w:val="clear" w:color="auto" w:fill="auto"/>
          </w:tcPr>
          <w:p w14:paraId="5EB24ED4" w14:textId="0811390A" w:rsidR="006D1FBD" w:rsidRPr="009E7AE0" w:rsidRDefault="008362B5" w:rsidP="006D1FBD">
            <w:pPr>
              <w:spacing w:after="0" w:line="240" w:lineRule="auto"/>
              <w:jc w:val="both"/>
              <w:rPr>
                <w:rFonts w:ascii="Times New Roman" w:hAnsi="Times New Roman"/>
                <w:sz w:val="24"/>
                <w:szCs w:val="24"/>
              </w:rPr>
            </w:pPr>
            <w:ins w:id="96" w:author="LAG Marinianis_V6_I5" w:date="2021-07-26T16:38:00Z">
              <w:r>
                <w:rPr>
                  <w:rFonts w:ascii="Times New Roman" w:hAnsi="Times New Roman"/>
                  <w:sz w:val="24"/>
                  <w:szCs w:val="24"/>
                  <w:lang w:eastAsia="zh-CN"/>
                </w:rPr>
                <w:t>444.033,68</w:t>
              </w:r>
            </w:ins>
            <w:del w:id="97" w:author="LAG Marinianis_V6_I5" w:date="2021-07-26T16:38:00Z">
              <w:r w:rsidR="00C41CF8" w:rsidDel="008362B5">
                <w:rPr>
                  <w:rFonts w:ascii="Times New Roman" w:hAnsi="Times New Roman"/>
                  <w:sz w:val="24"/>
                  <w:szCs w:val="24"/>
                  <w:lang w:eastAsia="zh-CN"/>
                </w:rPr>
                <w:delText>436.700,00</w:delText>
              </w:r>
            </w:del>
          </w:p>
        </w:tc>
      </w:tr>
      <w:tr w:rsidR="006D1FBD" w:rsidRPr="006D1FBD" w14:paraId="10EA051C" w14:textId="77777777" w:rsidTr="006D1FBD">
        <w:tc>
          <w:tcPr>
            <w:tcW w:w="14283" w:type="dxa"/>
            <w:gridSpan w:val="17"/>
            <w:shd w:val="clear" w:color="auto" w:fill="DBDBDB"/>
          </w:tcPr>
          <w:p w14:paraId="4A85FA8E" w14:textId="77777777" w:rsidR="006D1FBD" w:rsidRPr="006D1FBD" w:rsidRDefault="006D1FBD" w:rsidP="006D1FBD">
            <w:pPr>
              <w:spacing w:after="0" w:line="240" w:lineRule="auto"/>
              <w:jc w:val="center"/>
              <w:rPr>
                <w:rFonts w:ascii="Times New Roman" w:hAnsi="Times New Roman"/>
                <w:b/>
                <w:sz w:val="24"/>
                <w:szCs w:val="24"/>
              </w:rPr>
            </w:pPr>
            <w:r w:rsidRPr="006D1FBD">
              <w:rPr>
                <w:rFonts w:ascii="Times New Roman" w:hAnsi="Times New Roman"/>
                <w:b/>
                <w:sz w:val="24"/>
                <w:szCs w:val="24"/>
              </w:rPr>
              <w:t>Prioritetni tipovi operacija za provedbu Mjere (aktivnosti) 3.1 u svrhu postizanja cilja (očekivanih rezultata) 3</w:t>
            </w:r>
          </w:p>
        </w:tc>
      </w:tr>
      <w:tr w:rsidR="006D1FBD" w:rsidRPr="006D1FBD" w14:paraId="08AE50A5" w14:textId="77777777" w:rsidTr="008362B5">
        <w:tc>
          <w:tcPr>
            <w:tcW w:w="2786" w:type="dxa"/>
            <w:gridSpan w:val="2"/>
            <w:shd w:val="clear" w:color="auto" w:fill="EDEDED"/>
          </w:tcPr>
          <w:p w14:paraId="7CD2CFBF" w14:textId="77777777" w:rsidR="006D1FBD" w:rsidRPr="006D1FBD" w:rsidRDefault="006D1FBD" w:rsidP="006D1FBD">
            <w:pPr>
              <w:spacing w:after="0" w:line="240" w:lineRule="auto"/>
              <w:rPr>
                <w:rFonts w:ascii="Times New Roman" w:hAnsi="Times New Roman"/>
                <w:b/>
                <w:sz w:val="24"/>
                <w:szCs w:val="24"/>
              </w:rPr>
            </w:pPr>
            <w:r w:rsidRPr="006D1FBD">
              <w:rPr>
                <w:rFonts w:ascii="Times New Roman" w:hAnsi="Times New Roman"/>
                <w:b/>
                <w:sz w:val="24"/>
                <w:szCs w:val="24"/>
              </w:rPr>
              <w:t>Naziv i oznaka tipa operacije</w:t>
            </w:r>
          </w:p>
        </w:tc>
        <w:tc>
          <w:tcPr>
            <w:tcW w:w="11497" w:type="dxa"/>
            <w:gridSpan w:val="15"/>
            <w:shd w:val="clear" w:color="auto" w:fill="EDEDED"/>
          </w:tcPr>
          <w:p w14:paraId="3E78C4A7" w14:textId="77777777" w:rsidR="006D1FBD" w:rsidRPr="006D1FBD" w:rsidRDefault="006D1FBD" w:rsidP="006D1FBD">
            <w:pPr>
              <w:spacing w:after="0" w:line="240" w:lineRule="auto"/>
              <w:jc w:val="both"/>
              <w:rPr>
                <w:rFonts w:ascii="Times New Roman" w:eastAsia="+mn-ea" w:hAnsi="Times New Roman"/>
                <w:b/>
                <w:sz w:val="24"/>
                <w:szCs w:val="24"/>
              </w:rPr>
            </w:pPr>
            <w:r w:rsidRPr="006D1FBD">
              <w:rPr>
                <w:rFonts w:ascii="Times New Roman" w:hAnsi="Times New Roman"/>
                <w:b/>
                <w:sz w:val="24"/>
                <w:szCs w:val="24"/>
              </w:rPr>
              <w:t>TO 3.1.1</w:t>
            </w:r>
            <w:r w:rsidRPr="006D1FBD">
              <w:rPr>
                <w:rFonts w:ascii="Times New Roman" w:hAnsi="Times New Roman"/>
                <w:sz w:val="24"/>
                <w:szCs w:val="24"/>
                <w:lang w:eastAsia="hr-HR"/>
              </w:rPr>
              <w:t xml:space="preserve"> </w:t>
            </w:r>
            <w:r w:rsidRPr="006D1FBD">
              <w:rPr>
                <w:rFonts w:ascii="Times New Roman" w:hAnsi="Times New Roman"/>
                <w:b/>
                <w:sz w:val="24"/>
                <w:szCs w:val="24"/>
                <w:lang w:eastAsia="hr-HR"/>
              </w:rPr>
              <w:t>Poboljšanje društvene infrastrukture i proširenje lokalnih temeljnih usluga</w:t>
            </w:r>
            <w:r w:rsidRPr="006D1FBD">
              <w:rPr>
                <w:rFonts w:ascii="Times New Roman" w:hAnsi="Times New Roman"/>
                <w:sz w:val="24"/>
                <w:szCs w:val="24"/>
                <w:lang w:eastAsia="hr-HR"/>
              </w:rPr>
              <w:t xml:space="preserve"> </w:t>
            </w:r>
            <w:r w:rsidRPr="006D1FBD">
              <w:rPr>
                <w:rFonts w:ascii="Times New Roman" w:eastAsia="+mn-ea" w:hAnsi="Times New Roman"/>
                <w:b/>
                <w:sz w:val="24"/>
                <w:szCs w:val="24"/>
                <w:vertAlign w:val="superscript"/>
              </w:rPr>
              <w:footnoteReference w:id="4"/>
            </w:r>
          </w:p>
          <w:p w14:paraId="3A1D14A8" w14:textId="77777777" w:rsidR="006D1FBD" w:rsidRPr="006D1FBD" w:rsidRDefault="006D1FBD" w:rsidP="006D1FBD">
            <w:pPr>
              <w:spacing w:after="0" w:line="259" w:lineRule="auto"/>
            </w:pPr>
            <w:r w:rsidRPr="006D1FBD">
              <w:rPr>
                <w:rFonts w:ascii="Times New Roman" w:eastAsia="+mn-ea" w:hAnsi="Times New Roman"/>
                <w:i/>
                <w:sz w:val="24"/>
                <w:szCs w:val="24"/>
              </w:rPr>
              <w:t>(Napomena: sukladna TO 7.4.1, PRR 2014.-2020.)</w:t>
            </w:r>
          </w:p>
        </w:tc>
      </w:tr>
      <w:tr w:rsidR="006D1FBD" w:rsidRPr="006D1FBD" w14:paraId="53D40991" w14:textId="77777777" w:rsidTr="008362B5">
        <w:tc>
          <w:tcPr>
            <w:tcW w:w="2786" w:type="dxa"/>
            <w:gridSpan w:val="2"/>
            <w:shd w:val="clear" w:color="auto" w:fill="auto"/>
          </w:tcPr>
          <w:p w14:paraId="225874BA"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Ciljani korisnici </w:t>
            </w:r>
          </w:p>
        </w:tc>
        <w:tc>
          <w:tcPr>
            <w:tcW w:w="11497" w:type="dxa"/>
            <w:gridSpan w:val="15"/>
            <w:shd w:val="clear" w:color="auto" w:fill="auto"/>
          </w:tcPr>
          <w:p w14:paraId="3682D28C"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 xml:space="preserve">Jedinice lokalne samouprave; trgovačka društva u većinskom vlasništvu jedinica lokalne samouprave; javne ustanove </w:t>
            </w:r>
            <w:r w:rsidRPr="00AC3B6C">
              <w:rPr>
                <w:rFonts w:ascii="Times New Roman" w:hAnsi="Times New Roman"/>
                <w:sz w:val="24"/>
                <w:szCs w:val="24"/>
              </w:rPr>
              <w:t>neprofitnog karaktera u kojima su osnivači jedinice lokalne samouprave osim javnih vatrogasnih postrojbi, lokalnih i regionalnih razvojnih agencija; udruge/organizacije civilnog društva i vjerske zajednice koje se bave humanitarnim i društvenim djelatnostima od posebnog interesa za lokalno stanovništvo (isključujući lokalne akcijske grupe) i čije su djelatnosti sukladno ciljnim skupinama i klasifikaciji djelatnosti udruga, povezane sa prihvatljivim ulaganjem; lokalne akcijske grupe odabrane unutar Programa</w:t>
            </w:r>
            <w:r w:rsidR="006D7D34">
              <w:rPr>
                <w:rFonts w:ascii="Times New Roman" w:hAnsi="Times New Roman"/>
                <w:sz w:val="24"/>
                <w:szCs w:val="24"/>
              </w:rPr>
              <w:t xml:space="preserve">. </w:t>
            </w:r>
            <w:r w:rsidR="006D7D34" w:rsidRPr="00AF391A">
              <w:rPr>
                <w:rFonts w:ascii="Times New Roman" w:hAnsi="Times New Roman"/>
                <w:bCs/>
                <w:i/>
                <w:sz w:val="24"/>
                <w:szCs w:val="24"/>
              </w:rPr>
              <w:t>Prihvatljivi korisnici detaljno će biti definirani LAG Natječajem.</w:t>
            </w:r>
          </w:p>
        </w:tc>
      </w:tr>
      <w:tr w:rsidR="006D7D34" w:rsidRPr="006D1FBD" w14:paraId="138E25C8" w14:textId="77777777" w:rsidTr="008362B5">
        <w:tc>
          <w:tcPr>
            <w:tcW w:w="2786" w:type="dxa"/>
            <w:gridSpan w:val="2"/>
            <w:shd w:val="clear" w:color="auto" w:fill="auto"/>
          </w:tcPr>
          <w:p w14:paraId="087FEF2C" w14:textId="77777777" w:rsidR="006D7D34" w:rsidRPr="006D1FBD" w:rsidRDefault="006D7D34" w:rsidP="006D7D34">
            <w:pPr>
              <w:spacing w:after="0" w:line="240" w:lineRule="auto"/>
              <w:rPr>
                <w:rFonts w:ascii="Times New Roman" w:hAnsi="Times New Roman"/>
                <w:sz w:val="24"/>
                <w:szCs w:val="24"/>
              </w:rPr>
            </w:pPr>
            <w:r w:rsidRPr="006D1FBD">
              <w:rPr>
                <w:rFonts w:ascii="Times New Roman" w:hAnsi="Times New Roman"/>
                <w:sz w:val="24"/>
                <w:szCs w:val="24"/>
              </w:rPr>
              <w:t xml:space="preserve">Prihvatljive aktivnosti </w:t>
            </w:r>
          </w:p>
        </w:tc>
        <w:tc>
          <w:tcPr>
            <w:tcW w:w="11497" w:type="dxa"/>
            <w:gridSpan w:val="15"/>
            <w:tcBorders>
              <w:top w:val="single" w:sz="4" w:space="0" w:color="00000A"/>
              <w:left w:val="single" w:sz="4" w:space="0" w:color="00000A"/>
              <w:bottom w:val="single" w:sz="4" w:space="0" w:color="00000A"/>
              <w:right w:val="single" w:sz="4" w:space="0" w:color="00000A"/>
            </w:tcBorders>
            <w:shd w:val="clear" w:color="auto" w:fill="auto"/>
          </w:tcPr>
          <w:p w14:paraId="2F072940" w14:textId="77777777" w:rsidR="006D7D34" w:rsidRPr="00135CAE" w:rsidRDefault="006D7D34" w:rsidP="006D7D34">
            <w:pPr>
              <w:spacing w:after="0" w:line="240" w:lineRule="auto"/>
              <w:jc w:val="both"/>
              <w:rPr>
                <w:rFonts w:ascii="Times New Roman" w:hAnsi="Times New Roman"/>
                <w:sz w:val="24"/>
                <w:szCs w:val="24"/>
              </w:rPr>
            </w:pPr>
            <w:r w:rsidRPr="00135CAE">
              <w:rPr>
                <w:rFonts w:ascii="Times New Roman" w:hAnsi="Times New Roman"/>
                <w:sz w:val="24"/>
                <w:szCs w:val="24"/>
              </w:rPr>
              <w:t xml:space="preserve">Prihvatljive aktivnosti su građenje i/ili opremanje: vatrogasnog doma i spremišta; društvenog doma/ kulturnog centra; planinarskog doma i skloništa; turističkog informativnog centra, dječjeg igrališta; sportske građevine; objekta za slatkovodni sportski ribolov (ribički dom, nadstrešnica i drugo); rekreacijske zone na rijekama i jezerima; biciklističke staze i trake; tematskog puta i parka; građevine za ostvarivanje organizirane njege, odgoja, obrazovanja i zaštite djece do polaska u osnovnu školu (dječji vrtić, rekonstrukcija i opremanje prostora za izvođenje programa </w:t>
            </w:r>
            <w:proofErr w:type="spellStart"/>
            <w:r w:rsidRPr="00135CAE">
              <w:rPr>
                <w:rFonts w:ascii="Times New Roman" w:hAnsi="Times New Roman"/>
                <w:sz w:val="24"/>
                <w:szCs w:val="24"/>
              </w:rPr>
              <w:t>predškole</w:t>
            </w:r>
            <w:proofErr w:type="spellEnd"/>
            <w:r w:rsidRPr="00135CAE">
              <w:rPr>
                <w:rFonts w:ascii="Times New Roman" w:hAnsi="Times New Roman"/>
                <w:sz w:val="24"/>
                <w:szCs w:val="24"/>
              </w:rPr>
              <w:t xml:space="preserve"> u osnovnoj školi te rekonstrukcija i opremanje prostora za igraonicu pri knjižnici, zdravstvenoj, socijalnoj, kulturnoj i sportskoj ustanovi, udruzi te drugoj pravnoj osobi u kojima se provode kraći programi odgojno-obrazovnog rada s djecom rane i predškolske dobi) i dr. </w:t>
            </w:r>
          </w:p>
          <w:p w14:paraId="40C653EB" w14:textId="77777777" w:rsidR="006D7D34" w:rsidRPr="006D1FBD" w:rsidRDefault="006D7D34" w:rsidP="006D7D34">
            <w:pPr>
              <w:spacing w:after="0" w:line="240" w:lineRule="auto"/>
            </w:pPr>
            <w:r w:rsidRPr="00135CAE">
              <w:rPr>
                <w:rFonts w:ascii="Times New Roman" w:hAnsi="Times New Roman"/>
                <w:i/>
                <w:sz w:val="24"/>
                <w:szCs w:val="24"/>
              </w:rPr>
              <w:t>Prihvatljive aktivnosti detaljno će biti definirane LAG Natječajem.</w:t>
            </w:r>
          </w:p>
        </w:tc>
      </w:tr>
      <w:tr w:rsidR="006D7D34" w:rsidRPr="006D1FBD" w14:paraId="233EF803" w14:textId="77777777" w:rsidTr="008362B5">
        <w:trPr>
          <w:trHeight w:val="416"/>
        </w:trPr>
        <w:tc>
          <w:tcPr>
            <w:tcW w:w="2786" w:type="dxa"/>
            <w:gridSpan w:val="2"/>
            <w:shd w:val="clear" w:color="auto" w:fill="auto"/>
          </w:tcPr>
          <w:p w14:paraId="4F4C211A" w14:textId="77777777" w:rsidR="006D7D34" w:rsidRPr="006D1FBD" w:rsidRDefault="006D7D34" w:rsidP="006D7D34">
            <w:pPr>
              <w:spacing w:after="0" w:line="240" w:lineRule="auto"/>
              <w:rPr>
                <w:rFonts w:ascii="Times New Roman" w:hAnsi="Times New Roman"/>
                <w:sz w:val="24"/>
                <w:szCs w:val="24"/>
              </w:rPr>
            </w:pPr>
            <w:r w:rsidRPr="006D1FBD">
              <w:rPr>
                <w:rFonts w:ascii="Times New Roman" w:hAnsi="Times New Roman"/>
                <w:sz w:val="24"/>
                <w:szCs w:val="24"/>
              </w:rPr>
              <w:t xml:space="preserve">Uvjeti prihvatljivosti </w:t>
            </w:r>
          </w:p>
        </w:tc>
        <w:tc>
          <w:tcPr>
            <w:tcW w:w="11497" w:type="dxa"/>
            <w:gridSpan w:val="15"/>
            <w:tcBorders>
              <w:top w:val="single" w:sz="4" w:space="0" w:color="00000A"/>
              <w:left w:val="single" w:sz="4" w:space="0" w:color="00000A"/>
              <w:bottom w:val="single" w:sz="4" w:space="0" w:color="00000A"/>
              <w:right w:val="single" w:sz="4" w:space="0" w:color="00000A"/>
            </w:tcBorders>
            <w:shd w:val="clear" w:color="auto" w:fill="auto"/>
          </w:tcPr>
          <w:p w14:paraId="369ECC2C" w14:textId="77777777" w:rsidR="006D7D34" w:rsidRPr="00135CAE" w:rsidRDefault="006D7D34" w:rsidP="006D7D34">
            <w:pPr>
              <w:spacing w:after="0" w:line="240" w:lineRule="auto"/>
              <w:jc w:val="both"/>
              <w:rPr>
                <w:rFonts w:ascii="Times New Roman" w:hAnsi="Times New Roman"/>
                <w:sz w:val="24"/>
                <w:szCs w:val="24"/>
              </w:rPr>
            </w:pPr>
            <w:r w:rsidRPr="00135CAE">
              <w:rPr>
                <w:rFonts w:ascii="Times New Roman" w:hAnsi="Times New Roman"/>
                <w:sz w:val="24"/>
                <w:szCs w:val="24"/>
              </w:rPr>
              <w:t xml:space="preserve">Uvjeti </w:t>
            </w:r>
            <w:proofErr w:type="spellStart"/>
            <w:r w:rsidRPr="00135CAE">
              <w:rPr>
                <w:rFonts w:ascii="Times New Roman" w:hAnsi="Times New Roman"/>
                <w:sz w:val="24"/>
                <w:szCs w:val="24"/>
              </w:rPr>
              <w:t>prihvatljivosti:ulaganje</w:t>
            </w:r>
            <w:proofErr w:type="spellEnd"/>
            <w:r w:rsidRPr="00135CAE">
              <w:rPr>
                <w:rFonts w:ascii="Times New Roman" w:hAnsi="Times New Roman"/>
                <w:sz w:val="24"/>
                <w:szCs w:val="24"/>
              </w:rPr>
              <w:t xml:space="preserve"> je prihvatljivo u naseljima s najviše 5 000 stanovnika;  ulaganje je prihvatljivo ako je u skladu sa razvojnom dokumentacijom i prostornim planom jedinice lokalne samouprave; korisnik mora osigurati da je ulaganje u funkciji uključujući održavanje i upravljanje najmanje pet godina od dana konačne isplate sredstava; korisnik je dužan, uz Zahtjev za potporu, priložiti izjavu gradskog / općinskog vijeća o suglasnosti za provedbu ulaganja na području jedinice lokalne samouprave; korisnik je dužan, uz Zahtjev za potporu, priložiti izjavu da će </w:t>
            </w:r>
            <w:r w:rsidRPr="00135CAE">
              <w:rPr>
                <w:rFonts w:ascii="Times New Roman" w:hAnsi="Times New Roman"/>
                <w:sz w:val="24"/>
                <w:szCs w:val="24"/>
              </w:rPr>
              <w:lastRenderedPageBreak/>
              <w:t xml:space="preserve">ulaganje biti dostupno lokalnom stanovništvu i različitim interesnim skupinama. U slučaju ulaganja u opremanje objekata koji nisu u vlasništvu korisnika, korisnik mora dostaviti Ugovor o najmu koji mora biti sklopljen na rok od najmanje deset godina, računajući od trenutka podnošenja Zahtjeva za potporu. Navedeni Ugovor mora biti upisan u zemljišne knjige. Provedba ulaganja od dana izdavanja Odluke o dodjeli sredstava do dana podnošenja posljednjeg Zahtjeva za isplatu može trajati najduže do 24 mjeseci. Aktivnosti vezane uz ulaganje ne smiju započeti prije podnošenja Zahtjeva za potporu osim pripremnih aktivnosti. Pripremne aktivnosti uključuju nastale opće troškove te stjecanje vlasništva nad nekretninom na kojoj će se obavljati investicija, ishođenje građevinske i drugih dozvola i s njima povezane aktivnosti. I dr. </w:t>
            </w:r>
          </w:p>
          <w:p w14:paraId="050B72C7" w14:textId="77777777" w:rsidR="006D7D34" w:rsidRPr="00AC3B6C" w:rsidRDefault="006D7D34" w:rsidP="006D7D34">
            <w:pPr>
              <w:spacing w:after="0" w:line="240" w:lineRule="auto"/>
              <w:rPr>
                <w:rFonts w:ascii="Times New Roman" w:hAnsi="Times New Roman"/>
                <w:sz w:val="24"/>
                <w:szCs w:val="24"/>
              </w:rPr>
            </w:pPr>
            <w:r w:rsidRPr="00135CAE">
              <w:rPr>
                <w:rFonts w:ascii="Times New Roman" w:hAnsi="Times New Roman"/>
                <w:i/>
                <w:sz w:val="24"/>
                <w:szCs w:val="24"/>
              </w:rPr>
              <w:t>Uvjeti prihvatljivosti detaljno će biti definirani LAG Natječajem.</w:t>
            </w:r>
          </w:p>
        </w:tc>
      </w:tr>
      <w:tr w:rsidR="006D1FBD" w:rsidRPr="006D1FBD" w14:paraId="656ADC1E" w14:textId="77777777" w:rsidTr="008362B5">
        <w:tc>
          <w:tcPr>
            <w:tcW w:w="2786" w:type="dxa"/>
            <w:gridSpan w:val="2"/>
            <w:shd w:val="clear" w:color="auto" w:fill="auto"/>
          </w:tcPr>
          <w:p w14:paraId="41BD5C03"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lastRenderedPageBreak/>
              <w:t xml:space="preserve">Visina potpore </w:t>
            </w:r>
          </w:p>
        </w:tc>
        <w:tc>
          <w:tcPr>
            <w:tcW w:w="11497" w:type="dxa"/>
            <w:gridSpan w:val="15"/>
            <w:shd w:val="clear" w:color="auto" w:fill="auto"/>
          </w:tcPr>
          <w:p w14:paraId="187FBF86" w14:textId="77777777" w:rsidR="006D1FBD" w:rsidRPr="00AC3B6C" w:rsidRDefault="006D1FBD" w:rsidP="006D1FBD">
            <w:pPr>
              <w:spacing w:after="0" w:line="259" w:lineRule="auto"/>
              <w:jc w:val="both"/>
              <w:rPr>
                <w:rFonts w:ascii="Times New Roman" w:hAnsi="Times New Roman"/>
                <w:sz w:val="24"/>
                <w:szCs w:val="24"/>
              </w:rPr>
            </w:pPr>
            <w:r w:rsidRPr="00AC3B6C">
              <w:rPr>
                <w:rFonts w:ascii="Times New Roman" w:hAnsi="Times New Roman"/>
                <w:sz w:val="24"/>
                <w:szCs w:val="24"/>
              </w:rPr>
              <w:t>Najniži iznos potpore po projektu: 15.000,00 EUR</w:t>
            </w:r>
          </w:p>
          <w:p w14:paraId="77E348C0" w14:textId="77777777" w:rsidR="006D1FBD" w:rsidRPr="00AC3B6C" w:rsidRDefault="006D1FBD" w:rsidP="00141925">
            <w:pPr>
              <w:spacing w:after="0" w:line="259" w:lineRule="auto"/>
              <w:jc w:val="both"/>
              <w:rPr>
                <w:rFonts w:ascii="Times New Roman" w:hAnsi="Times New Roman"/>
              </w:rPr>
            </w:pPr>
            <w:r w:rsidRPr="00AC3B6C">
              <w:rPr>
                <w:rFonts w:ascii="Times New Roman" w:hAnsi="Times New Roman"/>
                <w:sz w:val="24"/>
                <w:szCs w:val="24"/>
              </w:rPr>
              <w:t xml:space="preserve">Najviši iznos potpore po projektu: </w:t>
            </w:r>
            <w:r w:rsidR="00141925">
              <w:rPr>
                <w:rFonts w:ascii="Times New Roman" w:hAnsi="Times New Roman"/>
                <w:sz w:val="24"/>
                <w:szCs w:val="24"/>
              </w:rPr>
              <w:t>100</w:t>
            </w:r>
            <w:r w:rsidRPr="00AC3B6C">
              <w:rPr>
                <w:rFonts w:ascii="Times New Roman" w:hAnsi="Times New Roman"/>
                <w:sz w:val="24"/>
                <w:szCs w:val="24"/>
              </w:rPr>
              <w:t>.000,00 EUR</w:t>
            </w:r>
            <w:r w:rsidRPr="00AC3B6C">
              <w:rPr>
                <w:rFonts w:ascii="Times New Roman" w:hAnsi="Times New Roman"/>
              </w:rPr>
              <w:t xml:space="preserve"> </w:t>
            </w:r>
          </w:p>
        </w:tc>
      </w:tr>
      <w:tr w:rsidR="006D1FBD" w:rsidRPr="006D1FBD" w14:paraId="64A1D548" w14:textId="77777777" w:rsidTr="008362B5">
        <w:tc>
          <w:tcPr>
            <w:tcW w:w="2786" w:type="dxa"/>
            <w:gridSpan w:val="2"/>
            <w:shd w:val="clear" w:color="auto" w:fill="auto"/>
          </w:tcPr>
          <w:p w14:paraId="4F8B5A2B"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Intenzitet potpore </w:t>
            </w:r>
          </w:p>
        </w:tc>
        <w:tc>
          <w:tcPr>
            <w:tcW w:w="11497" w:type="dxa"/>
            <w:gridSpan w:val="15"/>
            <w:shd w:val="clear" w:color="auto" w:fill="auto"/>
          </w:tcPr>
          <w:p w14:paraId="300EF359" w14:textId="77777777" w:rsidR="006D1FBD" w:rsidRPr="00AC3B6C" w:rsidRDefault="006D1FBD" w:rsidP="006D1FBD">
            <w:pPr>
              <w:numPr>
                <w:ilvl w:val="0"/>
                <w:numId w:val="24"/>
              </w:numPr>
              <w:spacing w:after="0" w:line="240" w:lineRule="auto"/>
              <w:jc w:val="both"/>
              <w:rPr>
                <w:rFonts w:ascii="Times New Roman" w:hAnsi="Times New Roman"/>
                <w:sz w:val="24"/>
                <w:szCs w:val="24"/>
              </w:rPr>
            </w:pPr>
            <w:r w:rsidRPr="00AC3B6C">
              <w:rPr>
                <w:rFonts w:ascii="Times New Roman" w:hAnsi="Times New Roman"/>
                <w:sz w:val="24"/>
                <w:szCs w:val="24"/>
              </w:rPr>
              <w:t xml:space="preserve">Intenzitet javne potpore po projektu/operaciji unutar ovog tipa operacije iznosi: do 100% od ukupnih prihvatljivih troškova za ulaganje koje se nalazi u jedinici lokalne samouprave čiji je indeks razvijenosti manji od 75 posto prosjeka Republike Hrvatske – sve JLS na području LAG-a </w:t>
            </w:r>
            <w:proofErr w:type="spellStart"/>
            <w:r w:rsidRPr="00AC3B6C">
              <w:rPr>
                <w:rFonts w:ascii="Times New Roman" w:hAnsi="Times New Roman"/>
                <w:sz w:val="24"/>
                <w:szCs w:val="24"/>
              </w:rPr>
              <w:t>Marinianis</w:t>
            </w:r>
            <w:proofErr w:type="spellEnd"/>
            <w:r w:rsidRPr="00AC3B6C">
              <w:rPr>
                <w:rFonts w:ascii="Times New Roman" w:hAnsi="Times New Roman"/>
                <w:sz w:val="24"/>
                <w:szCs w:val="24"/>
              </w:rPr>
              <w:t xml:space="preserve"> </w:t>
            </w:r>
          </w:p>
          <w:p w14:paraId="489A5AFF" w14:textId="77777777" w:rsidR="006D1FBD" w:rsidRPr="00AC3B6C" w:rsidRDefault="006D1FBD" w:rsidP="006D1FBD">
            <w:pPr>
              <w:numPr>
                <w:ilvl w:val="0"/>
                <w:numId w:val="24"/>
              </w:numPr>
              <w:spacing w:after="0" w:line="240" w:lineRule="auto"/>
              <w:jc w:val="both"/>
              <w:rPr>
                <w:rFonts w:ascii="Times New Roman" w:hAnsi="Times New Roman"/>
                <w:sz w:val="24"/>
                <w:szCs w:val="24"/>
              </w:rPr>
            </w:pPr>
            <w:r w:rsidRPr="00AC3B6C">
              <w:rPr>
                <w:rFonts w:ascii="Times New Roman" w:hAnsi="Times New Roman"/>
                <w:sz w:val="24"/>
                <w:szCs w:val="24"/>
              </w:rPr>
              <w:t>Javna potpora može se isplatiti jednokratno ili u najviše tri rate.</w:t>
            </w:r>
          </w:p>
        </w:tc>
      </w:tr>
      <w:tr w:rsidR="006D7D34" w:rsidRPr="006D1FBD" w14:paraId="6BA5FAE0" w14:textId="77777777" w:rsidTr="008362B5">
        <w:tc>
          <w:tcPr>
            <w:tcW w:w="2786" w:type="dxa"/>
            <w:gridSpan w:val="2"/>
            <w:shd w:val="clear" w:color="auto" w:fill="auto"/>
          </w:tcPr>
          <w:p w14:paraId="2F801388" w14:textId="77777777" w:rsidR="006D7D34" w:rsidRPr="006D1FBD" w:rsidRDefault="006D7D34" w:rsidP="006D7D34">
            <w:pPr>
              <w:spacing w:after="0" w:line="240" w:lineRule="auto"/>
              <w:rPr>
                <w:rFonts w:ascii="Times New Roman" w:hAnsi="Times New Roman"/>
                <w:sz w:val="24"/>
                <w:szCs w:val="24"/>
              </w:rPr>
            </w:pPr>
            <w:r w:rsidRPr="006D1FBD">
              <w:rPr>
                <w:rFonts w:ascii="Times New Roman" w:hAnsi="Times New Roman"/>
                <w:sz w:val="24"/>
                <w:szCs w:val="24"/>
              </w:rPr>
              <w:t xml:space="preserve">Prihvatljivi troškovi </w:t>
            </w:r>
          </w:p>
        </w:tc>
        <w:tc>
          <w:tcPr>
            <w:tcW w:w="11497" w:type="dxa"/>
            <w:gridSpan w:val="15"/>
            <w:tcBorders>
              <w:top w:val="single" w:sz="4" w:space="0" w:color="00000A"/>
              <w:left w:val="single" w:sz="4" w:space="0" w:color="00000A"/>
              <w:bottom w:val="single" w:sz="4" w:space="0" w:color="00000A"/>
              <w:right w:val="single" w:sz="4" w:space="0" w:color="00000A"/>
            </w:tcBorders>
            <w:shd w:val="clear" w:color="auto" w:fill="auto"/>
          </w:tcPr>
          <w:p w14:paraId="5F7A2338" w14:textId="77777777" w:rsidR="006D7D34" w:rsidRPr="00AC3B6C" w:rsidRDefault="006D7D34" w:rsidP="006D7D34">
            <w:pPr>
              <w:spacing w:after="0" w:line="240" w:lineRule="auto"/>
              <w:jc w:val="both"/>
              <w:rPr>
                <w:rFonts w:ascii="Times New Roman" w:hAnsi="Times New Roman"/>
                <w:sz w:val="24"/>
                <w:szCs w:val="24"/>
              </w:rPr>
            </w:pPr>
            <w:r w:rsidRPr="00C75AC4">
              <w:rPr>
                <w:rFonts w:ascii="Times New Roman" w:hAnsi="Times New Roman"/>
                <w:sz w:val="24"/>
                <w:szCs w:val="24"/>
              </w:rPr>
              <w:t>Uz navedeno u prihvatljivim aktivnostima</w:t>
            </w:r>
            <w:r>
              <w:rPr>
                <w:rFonts w:ascii="Times New Roman" w:hAnsi="Times New Roman"/>
                <w:sz w:val="24"/>
                <w:szCs w:val="24"/>
              </w:rPr>
              <w:t>, p</w:t>
            </w:r>
            <w:r w:rsidRPr="00C75AC4">
              <w:rPr>
                <w:rFonts w:ascii="Times New Roman" w:hAnsi="Times New Roman"/>
                <w:sz w:val="24"/>
                <w:szCs w:val="24"/>
              </w:rPr>
              <w:t>rihvatljivi nematerijalni troškovi su</w:t>
            </w:r>
            <w:r>
              <w:rPr>
                <w:rFonts w:ascii="Times New Roman" w:hAnsi="Times New Roman"/>
                <w:sz w:val="24"/>
                <w:szCs w:val="24"/>
              </w:rPr>
              <w:t xml:space="preserve">: </w:t>
            </w:r>
            <w:r w:rsidRPr="00C75AC4">
              <w:rPr>
                <w:rFonts w:ascii="Times New Roman" w:hAnsi="Times New Roman"/>
                <w:sz w:val="24"/>
                <w:szCs w:val="24"/>
              </w:rPr>
              <w:t>kupnja ili razvoj računalnih programa</w:t>
            </w:r>
            <w:r>
              <w:rPr>
                <w:rFonts w:ascii="Times New Roman" w:hAnsi="Times New Roman"/>
                <w:sz w:val="24"/>
                <w:szCs w:val="24"/>
              </w:rPr>
              <w:t xml:space="preserve">; </w:t>
            </w:r>
            <w:r w:rsidRPr="00C75AC4">
              <w:rPr>
                <w:rFonts w:ascii="Times New Roman" w:hAnsi="Times New Roman"/>
                <w:sz w:val="24"/>
                <w:szCs w:val="24"/>
              </w:rPr>
              <w:t>kupnja prava na patente i licence, autorska prava, registracija i održavanje žigova i</w:t>
            </w:r>
            <w:r>
              <w:rPr>
                <w:rFonts w:ascii="Times New Roman" w:hAnsi="Times New Roman"/>
                <w:sz w:val="24"/>
                <w:szCs w:val="24"/>
              </w:rPr>
              <w:t xml:space="preserve"> </w:t>
            </w:r>
            <w:r w:rsidRPr="00C75AC4">
              <w:rPr>
                <w:rFonts w:ascii="Times New Roman" w:hAnsi="Times New Roman"/>
                <w:sz w:val="24"/>
                <w:szCs w:val="24"/>
              </w:rPr>
              <w:t>ostala nematerijalna ulaganja povezana s materijalnim ulaganjem.</w:t>
            </w:r>
            <w:r>
              <w:rPr>
                <w:rFonts w:ascii="Times New Roman" w:hAnsi="Times New Roman"/>
                <w:sz w:val="24"/>
                <w:szCs w:val="24"/>
                <w:shd w:val="clear" w:color="auto" w:fill="FFFFFF"/>
              </w:rPr>
              <w:t xml:space="preserve"> </w:t>
            </w:r>
            <w:r w:rsidRPr="00C75AC4">
              <w:rPr>
                <w:rFonts w:ascii="Times New Roman" w:hAnsi="Times New Roman"/>
                <w:sz w:val="24"/>
                <w:szCs w:val="24"/>
                <w:shd w:val="clear" w:color="auto" w:fill="FFFFFF"/>
              </w:rPr>
              <w:t>Opći prihvatljivi troškovi iznose do 10% vrijednosti ukupno prihvatljivih troškova projekta.</w:t>
            </w:r>
            <w:r>
              <w:rPr>
                <w:rFonts w:ascii="Times New Roman" w:hAnsi="Times New Roman"/>
                <w:sz w:val="24"/>
                <w:szCs w:val="24"/>
              </w:rPr>
              <w:t xml:space="preserve"> </w:t>
            </w:r>
            <w:r w:rsidRPr="00C75AC4">
              <w:rPr>
                <w:rFonts w:ascii="Times New Roman" w:hAnsi="Times New Roman"/>
                <w:sz w:val="24"/>
                <w:szCs w:val="24"/>
              </w:rPr>
              <w:t>Prihvatljivi su samo oni opći troškovi vezani za ulaganje, a koji su nastali od 1. siječnja 2014. godine.</w:t>
            </w:r>
            <w:r>
              <w:rPr>
                <w:rFonts w:ascii="Times New Roman" w:hAnsi="Times New Roman"/>
                <w:sz w:val="24"/>
                <w:szCs w:val="24"/>
              </w:rPr>
              <w:t xml:space="preserve"> I dr. </w:t>
            </w:r>
            <w:r w:rsidRPr="00AF391A">
              <w:rPr>
                <w:rFonts w:ascii="Times New Roman" w:hAnsi="Times New Roman"/>
                <w:bCs/>
                <w:i/>
                <w:sz w:val="24"/>
                <w:szCs w:val="24"/>
              </w:rPr>
              <w:t>Prihvatljivi troškovi detaljno će biti definirani LAG Natječajem.</w:t>
            </w:r>
          </w:p>
        </w:tc>
      </w:tr>
      <w:tr w:rsidR="006D7D34" w:rsidRPr="006D1FBD" w14:paraId="5C624CAB" w14:textId="77777777" w:rsidTr="008362B5">
        <w:tc>
          <w:tcPr>
            <w:tcW w:w="2786" w:type="dxa"/>
            <w:gridSpan w:val="2"/>
            <w:shd w:val="clear" w:color="auto" w:fill="auto"/>
          </w:tcPr>
          <w:p w14:paraId="599653EB" w14:textId="77777777" w:rsidR="006D7D34" w:rsidRPr="006D1FBD" w:rsidRDefault="006D7D34" w:rsidP="006D7D34">
            <w:pPr>
              <w:spacing w:after="0" w:line="240" w:lineRule="auto"/>
              <w:rPr>
                <w:rFonts w:ascii="Times New Roman" w:hAnsi="Times New Roman"/>
                <w:sz w:val="24"/>
                <w:szCs w:val="24"/>
              </w:rPr>
            </w:pPr>
            <w:r w:rsidRPr="006D1FBD">
              <w:rPr>
                <w:rFonts w:ascii="Times New Roman" w:hAnsi="Times New Roman"/>
                <w:sz w:val="24"/>
                <w:szCs w:val="24"/>
              </w:rPr>
              <w:t xml:space="preserve">Neprihvatljivi troškovi </w:t>
            </w:r>
          </w:p>
        </w:tc>
        <w:tc>
          <w:tcPr>
            <w:tcW w:w="11497" w:type="dxa"/>
            <w:gridSpan w:val="15"/>
            <w:tcBorders>
              <w:top w:val="single" w:sz="4" w:space="0" w:color="00000A"/>
              <w:left w:val="single" w:sz="4" w:space="0" w:color="00000A"/>
              <w:bottom w:val="single" w:sz="4" w:space="0" w:color="00000A"/>
              <w:right w:val="single" w:sz="4" w:space="0" w:color="00000A"/>
            </w:tcBorders>
            <w:shd w:val="clear" w:color="auto" w:fill="auto"/>
          </w:tcPr>
          <w:p w14:paraId="771E319D" w14:textId="77777777" w:rsidR="006D7D34" w:rsidRPr="006D1FBD" w:rsidRDefault="006D7D34" w:rsidP="006D7D34">
            <w:pPr>
              <w:spacing w:after="0" w:line="240" w:lineRule="auto"/>
              <w:jc w:val="both"/>
              <w:rPr>
                <w:rFonts w:ascii="Times New Roman" w:hAnsi="Times New Roman"/>
                <w:sz w:val="24"/>
                <w:szCs w:val="24"/>
              </w:rPr>
            </w:pPr>
            <w:r w:rsidRPr="00F012D1">
              <w:rPr>
                <w:rFonts w:ascii="Times New Roman" w:hAnsi="Times New Roman"/>
                <w:sz w:val="24"/>
                <w:szCs w:val="24"/>
              </w:rPr>
              <w:t>Porez na dodanu vrijednost (u daljnjem tekstu: PDV) u slučaju da je korisnik porezni obveznik upisan u registar obveznika PDV-a te ima pravo na odbitak PDV-a; drugi porezi, naknade, doprinosi; kamate; nepredviđeni troškovi; plaćanje u gotovini i troškovi nastali prije podnošenja zahtjeva za potporu, osim općih troškova, ali ne prije 1. siječnja 2014. godine.</w:t>
            </w:r>
            <w:r>
              <w:rPr>
                <w:rFonts w:ascii="Times New Roman" w:hAnsi="Times New Roman"/>
                <w:sz w:val="24"/>
                <w:szCs w:val="24"/>
              </w:rPr>
              <w:t xml:space="preserve"> I dr.</w:t>
            </w:r>
            <w:r w:rsidRPr="00F012D1">
              <w:rPr>
                <w:rFonts w:ascii="Times New Roman" w:hAnsi="Times New Roman"/>
                <w:bCs/>
                <w:i/>
                <w:sz w:val="24"/>
                <w:szCs w:val="24"/>
              </w:rPr>
              <w:t xml:space="preserve"> Neprihvatljivi troškovi detaljno će biti definirani LAG Natječajem.</w:t>
            </w:r>
          </w:p>
        </w:tc>
      </w:tr>
      <w:tr w:rsidR="006D1FBD" w:rsidRPr="006D1FBD" w14:paraId="4FA0B818" w14:textId="77777777" w:rsidTr="008362B5">
        <w:tc>
          <w:tcPr>
            <w:tcW w:w="2786" w:type="dxa"/>
            <w:gridSpan w:val="2"/>
            <w:shd w:val="clear" w:color="auto" w:fill="auto"/>
          </w:tcPr>
          <w:p w14:paraId="4224270B" w14:textId="77777777" w:rsidR="006D1FBD" w:rsidRPr="006D1FBD" w:rsidRDefault="006D1FBD" w:rsidP="00182A83">
            <w:pPr>
              <w:spacing w:after="0" w:line="240" w:lineRule="auto"/>
              <w:rPr>
                <w:rFonts w:ascii="Times New Roman" w:hAnsi="Times New Roman"/>
                <w:sz w:val="24"/>
                <w:szCs w:val="24"/>
              </w:rPr>
            </w:pPr>
            <w:r w:rsidRPr="006D1FBD">
              <w:rPr>
                <w:rFonts w:ascii="Times New Roman" w:hAnsi="Times New Roman"/>
                <w:sz w:val="24"/>
                <w:szCs w:val="24"/>
              </w:rPr>
              <w:t>Kriteriji odabira za tip operacije</w:t>
            </w:r>
          </w:p>
        </w:tc>
        <w:tc>
          <w:tcPr>
            <w:tcW w:w="11497" w:type="dxa"/>
            <w:gridSpan w:val="15"/>
            <w:shd w:val="clear" w:color="auto" w:fill="auto"/>
          </w:tcPr>
          <w:p w14:paraId="7FFAB28D" w14:textId="77777777" w:rsidR="006D1FBD" w:rsidRPr="006D1FBD" w:rsidRDefault="00182A83" w:rsidP="00C41CF8">
            <w:pPr>
              <w:spacing w:after="0" w:line="240" w:lineRule="auto"/>
            </w:pPr>
            <w:r>
              <w:rPr>
                <w:rFonts w:ascii="Times New Roman" w:hAnsi="Times New Roman"/>
                <w:sz w:val="24"/>
                <w:szCs w:val="24"/>
              </w:rPr>
              <w:t>Detaljno naved</w:t>
            </w:r>
            <w:r w:rsidR="00134713">
              <w:rPr>
                <w:rFonts w:ascii="Times New Roman" w:hAnsi="Times New Roman"/>
                <w:sz w:val="24"/>
                <w:szCs w:val="24"/>
              </w:rPr>
              <w:t>e</w:t>
            </w:r>
            <w:r>
              <w:rPr>
                <w:rFonts w:ascii="Times New Roman" w:hAnsi="Times New Roman"/>
                <w:sz w:val="24"/>
                <w:szCs w:val="24"/>
              </w:rPr>
              <w:t>ni u Dodatku 6.</w:t>
            </w:r>
            <w:r w:rsidR="006D1FBD" w:rsidRPr="006D1FBD">
              <w:rPr>
                <w:rFonts w:ascii="Times New Roman" w:hAnsi="Times New Roman"/>
                <w:sz w:val="24"/>
                <w:szCs w:val="24"/>
              </w:rPr>
              <w:t xml:space="preserve"> </w:t>
            </w:r>
          </w:p>
        </w:tc>
      </w:tr>
      <w:tr w:rsidR="006D1FBD" w:rsidRPr="006D1FBD" w14:paraId="6572F24E" w14:textId="77777777" w:rsidTr="008362B5">
        <w:tc>
          <w:tcPr>
            <w:tcW w:w="2786" w:type="dxa"/>
            <w:gridSpan w:val="2"/>
            <w:shd w:val="clear" w:color="auto" w:fill="auto"/>
          </w:tcPr>
          <w:p w14:paraId="63C347B5"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Financijska alokacija iz 19.2</w:t>
            </w:r>
          </w:p>
        </w:tc>
        <w:tc>
          <w:tcPr>
            <w:tcW w:w="11497" w:type="dxa"/>
            <w:gridSpan w:val="15"/>
            <w:shd w:val="clear" w:color="auto" w:fill="auto"/>
          </w:tcPr>
          <w:p w14:paraId="4B586587" w14:textId="77777777" w:rsidR="008362B5" w:rsidRPr="00BC0851" w:rsidRDefault="008362B5" w:rsidP="008362B5">
            <w:pPr>
              <w:pStyle w:val="NoSpacing1"/>
              <w:jc w:val="both"/>
              <w:rPr>
                <w:ins w:id="98" w:author="LAG Marinianis_V6_I5" w:date="2021-07-26T16:37:00Z"/>
                <w:rFonts w:ascii="Times New Roman" w:hAnsi="Times New Roman"/>
                <w:sz w:val="24"/>
                <w:szCs w:val="24"/>
                <w:lang w:eastAsia="zh-CN"/>
              </w:rPr>
              <w:pPrChange w:id="99" w:author="LAG Marinianis_V6_I5" w:date="2021-07-26T16:37:00Z">
                <w:pPr>
                  <w:pStyle w:val="NoSpacing1"/>
                  <w:numPr>
                    <w:numId w:val="40"/>
                  </w:numPr>
                  <w:ind w:left="720" w:hanging="360"/>
                  <w:jc w:val="both"/>
                </w:pPr>
              </w:pPrChange>
            </w:pPr>
            <w:ins w:id="100" w:author="LAG Marinianis_V6_I5" w:date="2021-07-26T16:37:00Z">
              <w:r>
                <w:rPr>
                  <w:rFonts w:ascii="Times New Roman" w:hAnsi="Times New Roman"/>
                  <w:sz w:val="24"/>
                  <w:szCs w:val="24"/>
                  <w:lang w:eastAsia="zh-CN"/>
                </w:rPr>
                <w:t>38,70</w:t>
              </w:r>
              <w:r w:rsidRPr="00BC0851">
                <w:rPr>
                  <w:rFonts w:ascii="Times New Roman" w:hAnsi="Times New Roman"/>
                  <w:sz w:val="24"/>
                  <w:szCs w:val="24"/>
                  <w:lang w:eastAsia="zh-CN"/>
                </w:rPr>
                <w:t xml:space="preserve">% sredstava LAG-a iz </w:t>
              </w:r>
              <w:proofErr w:type="spellStart"/>
              <w:r w:rsidRPr="00BC0851">
                <w:rPr>
                  <w:rFonts w:ascii="Times New Roman" w:hAnsi="Times New Roman"/>
                  <w:sz w:val="24"/>
                  <w:szCs w:val="24"/>
                  <w:lang w:eastAsia="zh-CN"/>
                </w:rPr>
                <w:t>p</w:t>
              </w:r>
              <w:r>
                <w:rPr>
                  <w:rFonts w:ascii="Times New Roman" w:hAnsi="Times New Roman"/>
                  <w:sz w:val="24"/>
                  <w:szCs w:val="24"/>
                  <w:lang w:eastAsia="zh-CN"/>
                </w:rPr>
                <w:t>odmjere</w:t>
              </w:r>
              <w:proofErr w:type="spellEnd"/>
              <w:r>
                <w:rPr>
                  <w:rFonts w:ascii="Times New Roman" w:hAnsi="Times New Roman"/>
                  <w:sz w:val="24"/>
                  <w:szCs w:val="24"/>
                  <w:lang w:eastAsia="zh-CN"/>
                </w:rPr>
                <w:t xml:space="preserve"> 19.2 PRR 2014-2020. (444.033,68</w:t>
              </w:r>
              <w:r w:rsidRPr="00BC0851">
                <w:rPr>
                  <w:rFonts w:ascii="Times New Roman" w:hAnsi="Times New Roman"/>
                  <w:sz w:val="24"/>
                  <w:szCs w:val="24"/>
                  <w:lang w:eastAsia="zh-CN"/>
                </w:rPr>
                <w:t xml:space="preserve"> EUR)</w:t>
              </w:r>
            </w:ins>
          </w:p>
          <w:p w14:paraId="55A2E689" w14:textId="710E4420" w:rsidR="006D1FBD" w:rsidRPr="006D1FBD" w:rsidRDefault="00182A83" w:rsidP="00141925">
            <w:pPr>
              <w:spacing w:after="0" w:line="240" w:lineRule="auto"/>
              <w:jc w:val="both"/>
              <w:rPr>
                <w:rFonts w:ascii="Times New Roman" w:hAnsi="Times New Roman"/>
                <w:sz w:val="24"/>
                <w:szCs w:val="24"/>
              </w:rPr>
            </w:pPr>
            <w:del w:id="101" w:author="LAG Marinianis_V6_I5" w:date="2021-07-26T16:37:00Z">
              <w:r w:rsidDel="008362B5">
                <w:rPr>
                  <w:rFonts w:ascii="Times New Roman" w:hAnsi="Times New Roman"/>
                  <w:sz w:val="24"/>
                  <w:szCs w:val="24"/>
                </w:rPr>
                <w:delText>5</w:delText>
              </w:r>
              <w:r w:rsidR="00C41CF8" w:rsidDel="008362B5">
                <w:rPr>
                  <w:rFonts w:ascii="Times New Roman" w:hAnsi="Times New Roman"/>
                  <w:sz w:val="24"/>
                  <w:szCs w:val="24"/>
                </w:rPr>
                <w:delText>7</w:delText>
              </w:r>
              <w:r w:rsidDel="008362B5">
                <w:rPr>
                  <w:rFonts w:ascii="Times New Roman" w:hAnsi="Times New Roman"/>
                  <w:sz w:val="24"/>
                  <w:szCs w:val="24"/>
                </w:rPr>
                <w:delText>,98</w:delText>
              </w:r>
              <w:r w:rsidR="006D1FBD" w:rsidRPr="006D1FBD" w:rsidDel="008362B5">
                <w:rPr>
                  <w:rFonts w:ascii="Times New Roman" w:hAnsi="Times New Roman"/>
                  <w:sz w:val="24"/>
                  <w:szCs w:val="24"/>
                </w:rPr>
                <w:delText>% sredstava LAG-a iz podmjere 19.2 PRR 2014-2020 (</w:delText>
              </w:r>
              <w:r w:rsidR="00C41CF8" w:rsidDel="008362B5">
                <w:rPr>
                  <w:rFonts w:ascii="Times New Roman" w:hAnsi="Times New Roman"/>
                  <w:sz w:val="24"/>
                  <w:szCs w:val="24"/>
                  <w:lang w:eastAsia="zh-CN"/>
                </w:rPr>
                <w:delText>436.700,00</w:delText>
              </w:r>
              <w:r w:rsidR="006D7D34" w:rsidDel="008362B5">
                <w:rPr>
                  <w:rFonts w:ascii="Times New Roman" w:hAnsi="Times New Roman"/>
                  <w:sz w:val="24"/>
                  <w:szCs w:val="24"/>
                </w:rPr>
                <w:delText xml:space="preserve"> </w:delText>
              </w:r>
              <w:r w:rsidR="006D1FBD" w:rsidRPr="006D1FBD" w:rsidDel="008362B5">
                <w:rPr>
                  <w:rFonts w:ascii="Times New Roman" w:hAnsi="Times New Roman"/>
                  <w:sz w:val="24"/>
                  <w:szCs w:val="24"/>
                </w:rPr>
                <w:delText xml:space="preserve">EUR) </w:delText>
              </w:r>
            </w:del>
          </w:p>
        </w:tc>
      </w:tr>
      <w:tr w:rsidR="006333CC" w:rsidRPr="006D1FBD" w14:paraId="60ED10F2" w14:textId="77777777" w:rsidTr="008362B5">
        <w:tc>
          <w:tcPr>
            <w:tcW w:w="2786" w:type="dxa"/>
            <w:gridSpan w:val="2"/>
            <w:shd w:val="clear" w:color="auto" w:fill="auto"/>
          </w:tcPr>
          <w:p w14:paraId="05C680B1" w14:textId="00428D20" w:rsidR="006333CC" w:rsidRPr="006D1FBD" w:rsidRDefault="006D7D34" w:rsidP="006D1FBD">
            <w:pPr>
              <w:spacing w:after="0" w:line="240" w:lineRule="auto"/>
              <w:rPr>
                <w:rFonts w:ascii="Times New Roman" w:hAnsi="Times New Roman"/>
                <w:sz w:val="24"/>
                <w:szCs w:val="24"/>
              </w:rPr>
            </w:pPr>
            <w:r w:rsidRPr="00B42634">
              <w:rPr>
                <w:rFonts w:ascii="Times New Roman" w:hAnsi="Times New Roman"/>
                <w:sz w:val="24"/>
                <w:szCs w:val="24"/>
              </w:rPr>
              <w:lastRenderedPageBreak/>
              <w:t>Financijska alokacija iz ukupne alokacije iz 19.2-19.4 do 202</w:t>
            </w:r>
            <w:ins w:id="102" w:author="LAG Marinianis_V6_I5" w:date="2021-07-26T16:37:00Z">
              <w:r w:rsidR="008362B5">
                <w:rPr>
                  <w:rFonts w:ascii="Times New Roman" w:hAnsi="Times New Roman"/>
                  <w:sz w:val="24"/>
                  <w:szCs w:val="24"/>
                </w:rPr>
                <w:t>5</w:t>
              </w:r>
            </w:ins>
            <w:del w:id="103" w:author="LAG Marinianis_V6_I5" w:date="2021-07-26T16:37:00Z">
              <w:r w:rsidRPr="00B42634" w:rsidDel="008362B5">
                <w:rPr>
                  <w:rFonts w:ascii="Times New Roman" w:hAnsi="Times New Roman"/>
                  <w:sz w:val="24"/>
                  <w:szCs w:val="24"/>
                </w:rPr>
                <w:delText>3</w:delText>
              </w:r>
            </w:del>
            <w:r>
              <w:rPr>
                <w:rFonts w:ascii="Times New Roman" w:hAnsi="Times New Roman"/>
                <w:sz w:val="24"/>
                <w:szCs w:val="24"/>
              </w:rPr>
              <w:t>.</w:t>
            </w:r>
          </w:p>
        </w:tc>
        <w:tc>
          <w:tcPr>
            <w:tcW w:w="11497" w:type="dxa"/>
            <w:gridSpan w:val="15"/>
            <w:shd w:val="clear" w:color="auto" w:fill="auto"/>
          </w:tcPr>
          <w:p w14:paraId="2B43BE6C" w14:textId="7C345F8D" w:rsidR="005E13B3" w:rsidRPr="006D1FBD" w:rsidRDefault="006D7D34" w:rsidP="005E13B3">
            <w:pPr>
              <w:pStyle w:val="NoSpacing"/>
            </w:pPr>
            <w:del w:id="104" w:author="LAG Marinianis_V6_I5" w:date="2021-07-26T16:37:00Z">
              <w:r w:rsidRPr="00B7418C" w:rsidDel="008362B5">
                <w:rPr>
                  <w:rFonts w:ascii="Times New Roman" w:eastAsia="Times New Roman" w:hAnsi="Times New Roman"/>
                  <w:noProof/>
                  <w:sz w:val="24"/>
                  <w:szCs w:val="24"/>
                  <w:lang w:eastAsia="zh-CN"/>
                </w:rPr>
                <w:delText xml:space="preserve">Ukupno TO 3.1.1: </w:delText>
              </w:r>
              <w:r w:rsidR="00C41CF8" w:rsidDel="008362B5">
                <w:rPr>
                  <w:rFonts w:ascii="Times New Roman" w:hAnsi="Times New Roman"/>
                  <w:sz w:val="24"/>
                  <w:szCs w:val="24"/>
                  <w:lang w:eastAsia="hr-HR"/>
                </w:rPr>
                <w:delText>44,38</w:delText>
              </w:r>
              <w:r w:rsidR="00182A83" w:rsidRPr="00BC0851" w:rsidDel="008362B5">
                <w:rPr>
                  <w:rFonts w:ascii="Times New Roman" w:hAnsi="Times New Roman"/>
                  <w:sz w:val="24"/>
                  <w:szCs w:val="24"/>
                  <w:lang w:eastAsia="hr-HR"/>
                </w:rPr>
                <w:delText xml:space="preserve">% </w:delText>
              </w:r>
              <w:r w:rsidRPr="00B7418C" w:rsidDel="008362B5">
                <w:rPr>
                  <w:rFonts w:ascii="Times New Roman" w:eastAsia="Times New Roman" w:hAnsi="Times New Roman"/>
                  <w:noProof/>
                  <w:sz w:val="24"/>
                  <w:szCs w:val="24"/>
                  <w:lang w:eastAsia="zh-CN"/>
                </w:rPr>
                <w:delText xml:space="preserve">od </w:delText>
              </w:r>
              <w:r w:rsidRPr="00B7418C" w:rsidDel="008362B5">
                <w:rPr>
                  <w:rFonts w:ascii="Times New Roman" w:hAnsi="Times New Roman"/>
                  <w:sz w:val="24"/>
                  <w:szCs w:val="24"/>
                  <w:lang w:eastAsia="hr-HR"/>
                </w:rPr>
                <w:delText xml:space="preserve">ukupnog iznosa LAG-a za provedbu podmjera 19.2-19.4 PRR 2014.-2020. koji iznosi </w:delText>
              </w:r>
              <w:r w:rsidDel="008362B5">
                <w:rPr>
                  <w:rFonts w:ascii="Times New Roman" w:hAnsi="Times New Roman"/>
                  <w:sz w:val="24"/>
                  <w:szCs w:val="24"/>
                  <w:lang w:eastAsia="hr-HR"/>
                </w:rPr>
                <w:delText xml:space="preserve">983.981,25 </w:delText>
              </w:r>
              <w:r w:rsidRPr="00B7418C" w:rsidDel="008362B5">
                <w:rPr>
                  <w:rFonts w:ascii="Times New Roman" w:hAnsi="Times New Roman"/>
                  <w:sz w:val="24"/>
                  <w:szCs w:val="24"/>
                  <w:lang w:eastAsia="hr-HR"/>
                </w:rPr>
                <w:delText>EUR (100%)</w:delText>
              </w:r>
            </w:del>
            <w:ins w:id="105" w:author="LAG Marinianis_V6_I5" w:date="2021-07-26T16:36:00Z">
              <w:r w:rsidR="005E13B3" w:rsidRPr="00BC0851">
                <w:rPr>
                  <w:rFonts w:ascii="Times New Roman" w:hAnsi="Times New Roman"/>
                  <w:sz w:val="24"/>
                  <w:szCs w:val="24"/>
                  <w:lang w:eastAsia="hr-HR"/>
                </w:rPr>
                <w:t>U</w:t>
              </w:r>
              <w:r w:rsidR="005E13B3">
                <w:rPr>
                  <w:rFonts w:ascii="Times New Roman" w:hAnsi="Times New Roman"/>
                  <w:sz w:val="24"/>
                  <w:szCs w:val="24"/>
                  <w:lang w:eastAsia="hr-HR"/>
                </w:rPr>
                <w:t xml:space="preserve">kupno </w:t>
              </w:r>
            </w:ins>
            <w:ins w:id="106" w:author="LAG Marinianis_V6_I5" w:date="2021-07-26T16:37:00Z">
              <w:r w:rsidR="008362B5">
                <w:rPr>
                  <w:rFonts w:ascii="Times New Roman" w:hAnsi="Times New Roman"/>
                  <w:sz w:val="24"/>
                  <w:szCs w:val="24"/>
                  <w:lang w:eastAsia="hr-HR"/>
                </w:rPr>
                <w:t xml:space="preserve">TO </w:t>
              </w:r>
            </w:ins>
            <w:ins w:id="107" w:author="LAG Marinianis_V6_I5" w:date="2021-07-26T16:36:00Z">
              <w:r w:rsidR="005E13B3">
                <w:rPr>
                  <w:rFonts w:ascii="Times New Roman" w:hAnsi="Times New Roman"/>
                  <w:sz w:val="24"/>
                  <w:szCs w:val="24"/>
                  <w:lang w:eastAsia="hr-HR"/>
                </w:rPr>
                <w:t>3.1</w:t>
              </w:r>
            </w:ins>
            <w:ins w:id="108" w:author="LAG Marinianis_V6_I5" w:date="2021-07-26T16:37:00Z">
              <w:r w:rsidR="008362B5">
                <w:rPr>
                  <w:rFonts w:ascii="Times New Roman" w:hAnsi="Times New Roman"/>
                  <w:sz w:val="24"/>
                  <w:szCs w:val="24"/>
                  <w:lang w:eastAsia="hr-HR"/>
                </w:rPr>
                <w:t>.1</w:t>
              </w:r>
            </w:ins>
            <w:ins w:id="109" w:author="LAG Marinianis_V6_I5" w:date="2021-07-26T16:36:00Z">
              <w:r w:rsidR="005E13B3">
                <w:rPr>
                  <w:rFonts w:ascii="Times New Roman" w:hAnsi="Times New Roman"/>
                  <w:sz w:val="24"/>
                  <w:szCs w:val="24"/>
                  <w:lang w:eastAsia="hr-HR"/>
                </w:rPr>
                <w:t>: 29,49</w:t>
              </w:r>
              <w:r w:rsidR="005E13B3" w:rsidRPr="00BC0851">
                <w:rPr>
                  <w:rFonts w:ascii="Times New Roman" w:hAnsi="Times New Roman"/>
                  <w:sz w:val="24"/>
                  <w:szCs w:val="24"/>
                  <w:lang w:eastAsia="hr-HR"/>
                </w:rPr>
                <w:t xml:space="preserve">% ukupnog iznosa LAG-a za provedbu </w:t>
              </w:r>
              <w:proofErr w:type="spellStart"/>
              <w:r w:rsidR="005E13B3" w:rsidRPr="00BC0851">
                <w:rPr>
                  <w:rFonts w:ascii="Times New Roman" w:hAnsi="Times New Roman"/>
                  <w:sz w:val="24"/>
                  <w:szCs w:val="24"/>
                  <w:lang w:eastAsia="hr-HR"/>
                </w:rPr>
                <w:t>podmjera</w:t>
              </w:r>
              <w:proofErr w:type="spellEnd"/>
              <w:r w:rsidR="005E13B3" w:rsidRPr="00BC0851">
                <w:rPr>
                  <w:rFonts w:ascii="Times New Roman" w:hAnsi="Times New Roman"/>
                  <w:sz w:val="24"/>
                  <w:szCs w:val="24"/>
                  <w:lang w:eastAsia="hr-HR"/>
                </w:rPr>
                <w:t xml:space="preserve"> 19.2-19.4 PRR 2014.-2020. koji iznosi </w:t>
              </w:r>
              <w:r w:rsidR="005E13B3">
                <w:rPr>
                  <w:rFonts w:ascii="Times New Roman" w:hAnsi="Times New Roman"/>
                  <w:sz w:val="24"/>
                  <w:szCs w:val="24"/>
                  <w:lang w:eastAsia="hr-HR"/>
                </w:rPr>
                <w:t>1.505.828,34 EUR (100%)</w:t>
              </w:r>
            </w:ins>
          </w:p>
        </w:tc>
      </w:tr>
      <w:tr w:rsidR="006D1FBD" w:rsidRPr="006D1FBD" w14:paraId="11B2340C" w14:textId="77777777" w:rsidTr="008362B5">
        <w:tc>
          <w:tcPr>
            <w:tcW w:w="2786" w:type="dxa"/>
            <w:gridSpan w:val="2"/>
            <w:shd w:val="clear" w:color="auto" w:fill="auto"/>
          </w:tcPr>
          <w:p w14:paraId="01AFFA58" w14:textId="77777777" w:rsidR="006D1FBD" w:rsidRPr="006D1FBD" w:rsidRDefault="006D1FBD" w:rsidP="006D1FBD">
            <w:pPr>
              <w:spacing w:after="0" w:line="240" w:lineRule="auto"/>
              <w:rPr>
                <w:rFonts w:ascii="Times New Roman" w:hAnsi="Times New Roman"/>
                <w:b/>
                <w:sz w:val="24"/>
                <w:szCs w:val="24"/>
              </w:rPr>
            </w:pPr>
            <w:r w:rsidRPr="006D1FBD">
              <w:rPr>
                <w:rFonts w:ascii="Times New Roman" w:hAnsi="Times New Roman"/>
                <w:sz w:val="24"/>
                <w:szCs w:val="24"/>
              </w:rPr>
              <w:t xml:space="preserve">Doprinos prioritetima i Fokus područjima PRR </w:t>
            </w:r>
          </w:p>
        </w:tc>
        <w:tc>
          <w:tcPr>
            <w:tcW w:w="11497" w:type="dxa"/>
            <w:gridSpan w:val="15"/>
            <w:shd w:val="clear" w:color="auto" w:fill="auto"/>
          </w:tcPr>
          <w:p w14:paraId="5723C10F" w14:textId="77777777" w:rsidR="006D1FBD" w:rsidRPr="006D1FBD" w:rsidRDefault="006D1FBD" w:rsidP="006D1FBD">
            <w:pPr>
              <w:spacing w:after="0" w:line="240" w:lineRule="auto"/>
              <w:jc w:val="both"/>
              <w:rPr>
                <w:rFonts w:ascii="Times New Roman" w:hAnsi="Times New Roman"/>
                <w:i/>
                <w:sz w:val="24"/>
                <w:szCs w:val="24"/>
              </w:rPr>
            </w:pPr>
            <w:r w:rsidRPr="006D1FBD">
              <w:rPr>
                <w:rFonts w:ascii="Times New Roman" w:hAnsi="Times New Roman"/>
                <w:sz w:val="24"/>
                <w:szCs w:val="24"/>
              </w:rPr>
              <w:t xml:space="preserve">Ovaj tip operacije je uglavnom pridonosi ostvarenju Prioriteta 6: Promicanje društvene uključenosti, smanjenje siromaštva te gospodarskog razvoja u ruralnim područjima, s naglaskom na Fokus područje </w:t>
            </w:r>
            <w:r w:rsidRPr="006D1FBD">
              <w:rPr>
                <w:rFonts w:ascii="Times New Roman" w:hAnsi="Times New Roman"/>
                <w:i/>
                <w:sz w:val="24"/>
                <w:szCs w:val="24"/>
              </w:rPr>
              <w:t>6B) Poticanje lokalnog razvoja u ruralnim područjima.</w:t>
            </w:r>
          </w:p>
        </w:tc>
      </w:tr>
      <w:tr w:rsidR="006D1FBD" w:rsidRPr="006D1FBD" w14:paraId="7B8FB18B" w14:textId="77777777" w:rsidTr="008362B5">
        <w:tc>
          <w:tcPr>
            <w:tcW w:w="2786" w:type="dxa"/>
            <w:gridSpan w:val="2"/>
            <w:shd w:val="clear" w:color="auto" w:fill="D9D9D9"/>
          </w:tcPr>
          <w:p w14:paraId="7C83616F" w14:textId="77777777" w:rsidR="006D1FBD" w:rsidRPr="006D1FBD" w:rsidRDefault="006D1FBD" w:rsidP="006D1FBD">
            <w:pPr>
              <w:spacing w:after="0" w:line="240" w:lineRule="auto"/>
              <w:rPr>
                <w:rFonts w:ascii="Times New Roman" w:hAnsi="Times New Roman"/>
                <w:b/>
                <w:sz w:val="24"/>
                <w:szCs w:val="24"/>
              </w:rPr>
            </w:pPr>
            <w:r w:rsidRPr="006D1FBD">
              <w:rPr>
                <w:rFonts w:ascii="Times New Roman" w:hAnsi="Times New Roman"/>
                <w:b/>
                <w:sz w:val="24"/>
                <w:szCs w:val="24"/>
              </w:rPr>
              <w:t>M3.2</w:t>
            </w:r>
          </w:p>
        </w:tc>
        <w:tc>
          <w:tcPr>
            <w:tcW w:w="11497" w:type="dxa"/>
            <w:gridSpan w:val="15"/>
            <w:shd w:val="clear" w:color="auto" w:fill="D9D9D9"/>
          </w:tcPr>
          <w:p w14:paraId="573DDE8D" w14:textId="77777777" w:rsidR="006D1FBD" w:rsidRPr="006D1FBD" w:rsidRDefault="00AC3B6C" w:rsidP="00AC3B6C">
            <w:pPr>
              <w:spacing w:after="0" w:line="240" w:lineRule="auto"/>
              <w:rPr>
                <w:rFonts w:ascii="Times New Roman" w:hAnsi="Times New Roman"/>
                <w:b/>
                <w:sz w:val="24"/>
                <w:szCs w:val="24"/>
              </w:rPr>
            </w:pPr>
            <w:r w:rsidRPr="00F36889">
              <w:rPr>
                <w:rFonts w:ascii="Times New Roman" w:hAnsi="Times New Roman"/>
                <w:b/>
                <w:sz w:val="24"/>
                <w:szCs w:val="24"/>
                <w:lang w:eastAsia="zh-CN"/>
              </w:rPr>
              <w:t>Potpora jačanju umrežavanja, partnerstva i suradnje</w:t>
            </w:r>
            <w:r w:rsidRPr="006D1FBD">
              <w:rPr>
                <w:rFonts w:ascii="Times New Roman" w:hAnsi="Times New Roman"/>
                <w:b/>
                <w:sz w:val="24"/>
                <w:szCs w:val="24"/>
                <w:vertAlign w:val="superscript"/>
              </w:rPr>
              <w:t xml:space="preserve"> </w:t>
            </w:r>
          </w:p>
        </w:tc>
      </w:tr>
      <w:tr w:rsidR="006D1FBD" w:rsidRPr="006D1FBD" w14:paraId="4B9A8D43" w14:textId="77777777" w:rsidTr="008362B5">
        <w:tc>
          <w:tcPr>
            <w:tcW w:w="2786" w:type="dxa"/>
            <w:gridSpan w:val="2"/>
            <w:shd w:val="clear" w:color="auto" w:fill="auto"/>
          </w:tcPr>
          <w:p w14:paraId="529B1808"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Odgovornost za provedbu </w:t>
            </w:r>
          </w:p>
        </w:tc>
        <w:tc>
          <w:tcPr>
            <w:tcW w:w="11497" w:type="dxa"/>
            <w:gridSpan w:val="15"/>
            <w:shd w:val="clear" w:color="auto" w:fill="auto"/>
          </w:tcPr>
          <w:p w14:paraId="22F5D289"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 xml:space="preserve">Lokalna akcijska grupa Marinianis, projektni partneri u projektima suradnje </w:t>
            </w:r>
          </w:p>
        </w:tc>
      </w:tr>
      <w:tr w:rsidR="008362B5" w:rsidRPr="006D1FBD" w14:paraId="77F8936C" w14:textId="77777777" w:rsidTr="000760E9">
        <w:tc>
          <w:tcPr>
            <w:tcW w:w="2786" w:type="dxa"/>
            <w:gridSpan w:val="2"/>
            <w:vMerge w:val="restart"/>
            <w:shd w:val="clear" w:color="auto" w:fill="auto"/>
          </w:tcPr>
          <w:p w14:paraId="032A25BA" w14:textId="77777777" w:rsidR="008362B5" w:rsidRPr="006D1FBD" w:rsidRDefault="008362B5" w:rsidP="008362B5">
            <w:pPr>
              <w:spacing w:after="0" w:line="240" w:lineRule="auto"/>
              <w:rPr>
                <w:rFonts w:ascii="Times New Roman" w:hAnsi="Times New Roman"/>
                <w:sz w:val="24"/>
                <w:szCs w:val="24"/>
                <w:highlight w:val="yellow"/>
              </w:rPr>
            </w:pPr>
            <w:r w:rsidRPr="006D1FBD">
              <w:rPr>
                <w:rFonts w:ascii="Times New Roman" w:hAnsi="Times New Roman"/>
                <w:sz w:val="24"/>
                <w:szCs w:val="24"/>
              </w:rPr>
              <w:t>Vremensko razdoblje provedbe (broj planiranih projekata)</w:t>
            </w:r>
          </w:p>
        </w:tc>
        <w:tc>
          <w:tcPr>
            <w:tcW w:w="1903" w:type="dxa"/>
            <w:shd w:val="clear" w:color="auto" w:fill="auto"/>
            <w:vAlign w:val="center"/>
          </w:tcPr>
          <w:p w14:paraId="70DF6FFA" w14:textId="77777777" w:rsidR="008362B5" w:rsidRDefault="008362B5" w:rsidP="008362B5">
            <w:pPr>
              <w:pStyle w:val="NoSpacing"/>
              <w:jc w:val="center"/>
              <w:rPr>
                <w:ins w:id="110" w:author="LAG Marinianis_V6_I5" w:date="2021-07-26T16:40:00Z"/>
                <w:rFonts w:ascii="Times New Roman" w:eastAsia="+mn-ea" w:hAnsi="Times New Roman"/>
                <w:sz w:val="24"/>
                <w:szCs w:val="24"/>
                <w:lang w:eastAsia="zh-CN"/>
              </w:rPr>
            </w:pPr>
            <w:ins w:id="111" w:author="LAG Marinianis_V6_I5" w:date="2021-07-26T16:40:00Z">
              <w:r w:rsidRPr="00822940">
                <w:rPr>
                  <w:rFonts w:ascii="Times New Roman" w:eastAsia="+mn-ea" w:hAnsi="Times New Roman"/>
                  <w:sz w:val="24"/>
                  <w:szCs w:val="24"/>
                  <w:lang w:eastAsia="zh-CN"/>
                </w:rPr>
                <w:t>2014.</w:t>
              </w:r>
              <w:r>
                <w:rPr>
                  <w:rFonts w:ascii="Times New Roman" w:eastAsia="+mn-ea" w:hAnsi="Times New Roman"/>
                  <w:sz w:val="24"/>
                  <w:szCs w:val="24"/>
                  <w:lang w:eastAsia="zh-CN"/>
                </w:rPr>
                <w:t>-</w:t>
              </w:r>
            </w:ins>
          </w:p>
          <w:p w14:paraId="02F5F0A5" w14:textId="46D7B45E" w:rsidR="008362B5" w:rsidRPr="006D1FBD" w:rsidRDefault="008362B5" w:rsidP="008362B5">
            <w:pPr>
              <w:spacing w:after="0" w:line="240" w:lineRule="auto"/>
              <w:jc w:val="both"/>
              <w:rPr>
                <w:rFonts w:ascii="Times New Roman" w:hAnsi="Times New Roman"/>
                <w:sz w:val="24"/>
                <w:szCs w:val="24"/>
              </w:rPr>
            </w:pPr>
            <w:ins w:id="112" w:author="LAG Marinianis_V6_I5" w:date="2021-07-26T16:40:00Z">
              <w:r>
                <w:rPr>
                  <w:rFonts w:ascii="Times New Roman" w:eastAsia="+mn-ea" w:hAnsi="Times New Roman"/>
                  <w:sz w:val="24"/>
                  <w:szCs w:val="24"/>
                  <w:lang w:eastAsia="zh-CN"/>
                </w:rPr>
                <w:t>2016.</w:t>
              </w:r>
            </w:ins>
            <w:del w:id="113" w:author="LAG Marinianis_V6_I5" w:date="2021-07-26T16:40:00Z">
              <w:r w:rsidRPr="006D1FBD" w:rsidDel="00166BC3">
                <w:rPr>
                  <w:rFonts w:ascii="Times New Roman" w:hAnsi="Times New Roman"/>
                  <w:sz w:val="24"/>
                  <w:szCs w:val="24"/>
                </w:rPr>
                <w:delText>2014.</w:delText>
              </w:r>
              <w:r w:rsidDel="00166BC3">
                <w:rPr>
                  <w:rFonts w:ascii="Times New Roman" w:hAnsi="Times New Roman"/>
                  <w:sz w:val="24"/>
                  <w:szCs w:val="24"/>
                </w:rPr>
                <w:delText>/2015.</w:delText>
              </w:r>
            </w:del>
          </w:p>
        </w:tc>
        <w:tc>
          <w:tcPr>
            <w:tcW w:w="1357" w:type="dxa"/>
            <w:gridSpan w:val="2"/>
            <w:shd w:val="clear" w:color="auto" w:fill="auto"/>
            <w:vAlign w:val="center"/>
          </w:tcPr>
          <w:p w14:paraId="301D9388" w14:textId="278E265D" w:rsidR="008362B5" w:rsidRPr="006D1FBD" w:rsidRDefault="008362B5" w:rsidP="008362B5">
            <w:pPr>
              <w:spacing w:after="0" w:line="240" w:lineRule="auto"/>
              <w:jc w:val="both"/>
              <w:rPr>
                <w:rFonts w:ascii="Times New Roman" w:hAnsi="Times New Roman"/>
                <w:sz w:val="24"/>
                <w:szCs w:val="24"/>
              </w:rPr>
            </w:pPr>
            <w:ins w:id="114" w:author="LAG Marinianis_V6_I5" w:date="2021-07-26T16:40:00Z">
              <w:r w:rsidRPr="00822940">
                <w:rPr>
                  <w:rFonts w:ascii="Times New Roman" w:eastAsia="+mn-ea" w:hAnsi="Times New Roman"/>
                  <w:sz w:val="24"/>
                  <w:szCs w:val="24"/>
                  <w:lang w:eastAsia="zh-CN"/>
                </w:rPr>
                <w:t>201</w:t>
              </w:r>
              <w:r>
                <w:rPr>
                  <w:rFonts w:ascii="Times New Roman" w:eastAsia="+mn-ea" w:hAnsi="Times New Roman"/>
                  <w:sz w:val="24"/>
                  <w:szCs w:val="24"/>
                  <w:lang w:eastAsia="zh-CN"/>
                </w:rPr>
                <w:t>7</w:t>
              </w:r>
              <w:r w:rsidRPr="00822940">
                <w:rPr>
                  <w:rFonts w:ascii="Times New Roman" w:eastAsia="+mn-ea" w:hAnsi="Times New Roman"/>
                  <w:sz w:val="24"/>
                  <w:szCs w:val="24"/>
                  <w:lang w:eastAsia="zh-CN"/>
                </w:rPr>
                <w:t>.</w:t>
              </w:r>
            </w:ins>
            <w:del w:id="115" w:author="LAG Marinianis_V6_I5" w:date="2021-07-26T16:40:00Z">
              <w:r w:rsidRPr="006D1FBD" w:rsidDel="00166BC3">
                <w:rPr>
                  <w:rFonts w:ascii="Times New Roman" w:hAnsi="Times New Roman"/>
                  <w:sz w:val="24"/>
                  <w:szCs w:val="24"/>
                </w:rPr>
                <w:delText>201</w:delText>
              </w:r>
              <w:r w:rsidDel="00166BC3">
                <w:rPr>
                  <w:rFonts w:ascii="Times New Roman" w:hAnsi="Times New Roman"/>
                  <w:sz w:val="24"/>
                  <w:szCs w:val="24"/>
                </w:rPr>
                <w:delText>6</w:delText>
              </w:r>
              <w:r w:rsidRPr="006D1FBD" w:rsidDel="00166BC3">
                <w:rPr>
                  <w:rFonts w:ascii="Times New Roman" w:hAnsi="Times New Roman"/>
                  <w:sz w:val="24"/>
                  <w:szCs w:val="24"/>
                </w:rPr>
                <w:delText>.</w:delText>
              </w:r>
            </w:del>
          </w:p>
        </w:tc>
        <w:tc>
          <w:tcPr>
            <w:tcW w:w="1496" w:type="dxa"/>
            <w:gridSpan w:val="3"/>
            <w:shd w:val="clear" w:color="auto" w:fill="auto"/>
            <w:vAlign w:val="center"/>
          </w:tcPr>
          <w:p w14:paraId="79B18B9C" w14:textId="198BD079" w:rsidR="008362B5" w:rsidRPr="006D1FBD" w:rsidRDefault="008362B5" w:rsidP="008362B5">
            <w:pPr>
              <w:spacing w:after="0" w:line="240" w:lineRule="auto"/>
              <w:jc w:val="both"/>
              <w:rPr>
                <w:rFonts w:ascii="Times New Roman" w:hAnsi="Times New Roman"/>
                <w:sz w:val="24"/>
                <w:szCs w:val="24"/>
              </w:rPr>
            </w:pPr>
            <w:ins w:id="116" w:author="LAG Marinianis_V6_I5" w:date="2021-07-26T16:40:00Z">
              <w:r w:rsidRPr="00822940">
                <w:rPr>
                  <w:rFonts w:ascii="Times New Roman" w:eastAsia="+mn-ea" w:hAnsi="Times New Roman"/>
                  <w:sz w:val="24"/>
                  <w:szCs w:val="24"/>
                  <w:lang w:eastAsia="zh-CN"/>
                </w:rPr>
                <w:t>201</w:t>
              </w:r>
              <w:r>
                <w:rPr>
                  <w:rFonts w:ascii="Times New Roman" w:eastAsia="+mn-ea" w:hAnsi="Times New Roman"/>
                  <w:sz w:val="24"/>
                  <w:szCs w:val="24"/>
                  <w:lang w:eastAsia="zh-CN"/>
                </w:rPr>
                <w:t>8</w:t>
              </w:r>
              <w:r w:rsidRPr="00822940">
                <w:rPr>
                  <w:rFonts w:ascii="Times New Roman" w:eastAsia="+mn-ea" w:hAnsi="Times New Roman"/>
                  <w:sz w:val="24"/>
                  <w:szCs w:val="24"/>
                  <w:lang w:eastAsia="zh-CN"/>
                </w:rPr>
                <w:t>.</w:t>
              </w:r>
            </w:ins>
            <w:del w:id="117" w:author="LAG Marinianis_V6_I5" w:date="2021-07-26T16:40:00Z">
              <w:r w:rsidRPr="006D1FBD" w:rsidDel="00166BC3">
                <w:rPr>
                  <w:rFonts w:ascii="Times New Roman" w:hAnsi="Times New Roman"/>
                  <w:sz w:val="24"/>
                  <w:szCs w:val="24"/>
                </w:rPr>
                <w:delText>201</w:delText>
              </w:r>
              <w:r w:rsidDel="00166BC3">
                <w:rPr>
                  <w:rFonts w:ascii="Times New Roman" w:hAnsi="Times New Roman"/>
                  <w:sz w:val="24"/>
                  <w:szCs w:val="24"/>
                </w:rPr>
                <w:delText>7</w:delText>
              </w:r>
              <w:r w:rsidRPr="006D1FBD" w:rsidDel="00166BC3">
                <w:rPr>
                  <w:rFonts w:ascii="Times New Roman" w:hAnsi="Times New Roman"/>
                  <w:sz w:val="24"/>
                  <w:szCs w:val="24"/>
                </w:rPr>
                <w:delText>.</w:delText>
              </w:r>
            </w:del>
          </w:p>
        </w:tc>
        <w:tc>
          <w:tcPr>
            <w:tcW w:w="1517" w:type="dxa"/>
            <w:gridSpan w:val="2"/>
            <w:shd w:val="clear" w:color="auto" w:fill="auto"/>
            <w:vAlign w:val="center"/>
          </w:tcPr>
          <w:p w14:paraId="2B45D59C" w14:textId="37C63625" w:rsidR="008362B5" w:rsidRPr="006D1FBD" w:rsidRDefault="008362B5" w:rsidP="008362B5">
            <w:pPr>
              <w:spacing w:after="0" w:line="240" w:lineRule="auto"/>
              <w:jc w:val="both"/>
              <w:rPr>
                <w:rFonts w:ascii="Times New Roman" w:hAnsi="Times New Roman"/>
                <w:sz w:val="24"/>
                <w:szCs w:val="24"/>
              </w:rPr>
            </w:pPr>
            <w:ins w:id="118" w:author="LAG Marinianis_V6_I5" w:date="2021-07-26T16:40:00Z">
              <w:r w:rsidRPr="00822940">
                <w:rPr>
                  <w:rFonts w:ascii="Times New Roman" w:eastAsia="+mn-ea" w:hAnsi="Times New Roman"/>
                  <w:sz w:val="24"/>
                  <w:szCs w:val="24"/>
                  <w:lang w:eastAsia="zh-CN"/>
                </w:rPr>
                <w:t>201</w:t>
              </w:r>
              <w:r>
                <w:rPr>
                  <w:rFonts w:ascii="Times New Roman" w:eastAsia="+mn-ea" w:hAnsi="Times New Roman"/>
                  <w:sz w:val="24"/>
                  <w:szCs w:val="24"/>
                  <w:lang w:eastAsia="zh-CN"/>
                </w:rPr>
                <w:t>9</w:t>
              </w:r>
              <w:r w:rsidRPr="00822940">
                <w:rPr>
                  <w:rFonts w:ascii="Times New Roman" w:eastAsia="+mn-ea" w:hAnsi="Times New Roman"/>
                  <w:sz w:val="24"/>
                  <w:szCs w:val="24"/>
                  <w:lang w:eastAsia="zh-CN"/>
                </w:rPr>
                <w:t>.</w:t>
              </w:r>
            </w:ins>
            <w:del w:id="119" w:author="LAG Marinianis_V6_I5" w:date="2021-07-26T16:40:00Z">
              <w:r w:rsidRPr="006D1FBD" w:rsidDel="00166BC3">
                <w:rPr>
                  <w:rFonts w:ascii="Times New Roman" w:hAnsi="Times New Roman"/>
                  <w:sz w:val="24"/>
                  <w:szCs w:val="24"/>
                </w:rPr>
                <w:delText>201</w:delText>
              </w:r>
              <w:r w:rsidDel="00166BC3">
                <w:rPr>
                  <w:rFonts w:ascii="Times New Roman" w:hAnsi="Times New Roman"/>
                  <w:sz w:val="24"/>
                  <w:szCs w:val="24"/>
                </w:rPr>
                <w:delText>8</w:delText>
              </w:r>
              <w:r w:rsidRPr="006D1FBD" w:rsidDel="00166BC3">
                <w:rPr>
                  <w:rFonts w:ascii="Times New Roman" w:hAnsi="Times New Roman"/>
                  <w:sz w:val="24"/>
                  <w:szCs w:val="24"/>
                </w:rPr>
                <w:delText>.</w:delText>
              </w:r>
            </w:del>
          </w:p>
        </w:tc>
        <w:tc>
          <w:tcPr>
            <w:tcW w:w="1474" w:type="dxa"/>
            <w:gridSpan w:val="3"/>
            <w:shd w:val="clear" w:color="auto" w:fill="auto"/>
            <w:vAlign w:val="center"/>
          </w:tcPr>
          <w:p w14:paraId="312097EA" w14:textId="23D08572" w:rsidR="008362B5" w:rsidRPr="006D1FBD" w:rsidRDefault="008362B5" w:rsidP="008362B5">
            <w:pPr>
              <w:spacing w:after="0" w:line="240" w:lineRule="auto"/>
              <w:jc w:val="both"/>
              <w:rPr>
                <w:rFonts w:ascii="Times New Roman" w:hAnsi="Times New Roman"/>
                <w:sz w:val="24"/>
                <w:szCs w:val="24"/>
              </w:rPr>
            </w:pPr>
            <w:ins w:id="120" w:author="LAG Marinianis_V6_I5" w:date="2021-07-26T16:40:00Z">
              <w:r w:rsidRPr="00822940">
                <w:rPr>
                  <w:rFonts w:ascii="Times New Roman" w:eastAsia="+mn-ea" w:hAnsi="Times New Roman"/>
                  <w:sz w:val="24"/>
                  <w:szCs w:val="24"/>
                  <w:lang w:eastAsia="zh-CN"/>
                </w:rPr>
                <w:t>20</w:t>
              </w:r>
              <w:r>
                <w:rPr>
                  <w:rFonts w:ascii="Times New Roman" w:eastAsia="+mn-ea" w:hAnsi="Times New Roman"/>
                  <w:sz w:val="24"/>
                  <w:szCs w:val="24"/>
                  <w:lang w:eastAsia="zh-CN"/>
                </w:rPr>
                <w:t>20</w:t>
              </w:r>
              <w:r w:rsidRPr="00822940">
                <w:rPr>
                  <w:rFonts w:ascii="Times New Roman" w:eastAsia="+mn-ea" w:hAnsi="Times New Roman"/>
                  <w:sz w:val="24"/>
                  <w:szCs w:val="24"/>
                  <w:lang w:eastAsia="zh-CN"/>
                </w:rPr>
                <w:t>.</w:t>
              </w:r>
            </w:ins>
            <w:del w:id="121" w:author="LAG Marinianis_V6_I5" w:date="2021-07-26T16:40:00Z">
              <w:r w:rsidRPr="006D1FBD" w:rsidDel="00166BC3">
                <w:rPr>
                  <w:rFonts w:ascii="Times New Roman" w:hAnsi="Times New Roman"/>
                  <w:sz w:val="24"/>
                  <w:szCs w:val="24"/>
                </w:rPr>
                <w:delText>201</w:delText>
              </w:r>
              <w:r w:rsidDel="00166BC3">
                <w:rPr>
                  <w:rFonts w:ascii="Times New Roman" w:hAnsi="Times New Roman"/>
                  <w:sz w:val="24"/>
                  <w:szCs w:val="24"/>
                </w:rPr>
                <w:delText>9</w:delText>
              </w:r>
              <w:r w:rsidRPr="006D1FBD" w:rsidDel="00166BC3">
                <w:rPr>
                  <w:rFonts w:ascii="Times New Roman" w:hAnsi="Times New Roman"/>
                  <w:sz w:val="24"/>
                  <w:szCs w:val="24"/>
                </w:rPr>
                <w:delText>.</w:delText>
              </w:r>
            </w:del>
          </w:p>
        </w:tc>
        <w:tc>
          <w:tcPr>
            <w:tcW w:w="1351" w:type="dxa"/>
            <w:gridSpan w:val="3"/>
            <w:shd w:val="clear" w:color="auto" w:fill="auto"/>
            <w:vAlign w:val="center"/>
          </w:tcPr>
          <w:p w14:paraId="4A70C878" w14:textId="799C9912" w:rsidR="008362B5" w:rsidRPr="006D1FBD" w:rsidRDefault="008362B5" w:rsidP="008362B5">
            <w:pPr>
              <w:spacing w:after="0" w:line="240" w:lineRule="auto"/>
              <w:jc w:val="both"/>
              <w:rPr>
                <w:rFonts w:ascii="Times New Roman" w:hAnsi="Times New Roman"/>
                <w:sz w:val="24"/>
                <w:szCs w:val="24"/>
              </w:rPr>
            </w:pPr>
            <w:ins w:id="122" w:author="LAG Marinianis_V6_I5" w:date="2021-07-26T16:40:00Z">
              <w:r w:rsidRPr="00822940">
                <w:rPr>
                  <w:rFonts w:ascii="Times New Roman" w:eastAsia="+mn-ea" w:hAnsi="Times New Roman"/>
                  <w:sz w:val="24"/>
                  <w:szCs w:val="24"/>
                  <w:lang w:eastAsia="zh-CN"/>
                </w:rPr>
                <w:t>202</w:t>
              </w:r>
              <w:r>
                <w:rPr>
                  <w:rFonts w:ascii="Times New Roman" w:eastAsia="+mn-ea" w:hAnsi="Times New Roman"/>
                  <w:sz w:val="24"/>
                  <w:szCs w:val="24"/>
                  <w:lang w:eastAsia="zh-CN"/>
                </w:rPr>
                <w:t>1</w:t>
              </w:r>
              <w:r w:rsidRPr="00822940">
                <w:rPr>
                  <w:rFonts w:ascii="Times New Roman" w:eastAsia="+mn-ea" w:hAnsi="Times New Roman"/>
                  <w:sz w:val="24"/>
                  <w:szCs w:val="24"/>
                  <w:lang w:eastAsia="zh-CN"/>
                </w:rPr>
                <w:t>.</w:t>
              </w:r>
            </w:ins>
            <w:del w:id="123" w:author="LAG Marinianis_V6_I5" w:date="2021-07-26T16:40:00Z">
              <w:r w:rsidRPr="006D1FBD" w:rsidDel="00166BC3">
                <w:rPr>
                  <w:rFonts w:ascii="Times New Roman" w:hAnsi="Times New Roman"/>
                  <w:sz w:val="24"/>
                  <w:szCs w:val="24"/>
                </w:rPr>
                <w:delText>20</w:delText>
              </w:r>
              <w:r w:rsidDel="00166BC3">
                <w:rPr>
                  <w:rFonts w:ascii="Times New Roman" w:hAnsi="Times New Roman"/>
                  <w:sz w:val="24"/>
                  <w:szCs w:val="24"/>
                </w:rPr>
                <w:delText>20</w:delText>
              </w:r>
              <w:r w:rsidRPr="006D1FBD" w:rsidDel="00166BC3">
                <w:rPr>
                  <w:rFonts w:ascii="Times New Roman" w:hAnsi="Times New Roman"/>
                  <w:sz w:val="24"/>
                  <w:szCs w:val="24"/>
                </w:rPr>
                <w:delText>.</w:delText>
              </w:r>
            </w:del>
          </w:p>
        </w:tc>
        <w:tc>
          <w:tcPr>
            <w:tcW w:w="2399" w:type="dxa"/>
            <w:shd w:val="clear" w:color="auto" w:fill="auto"/>
            <w:vAlign w:val="center"/>
          </w:tcPr>
          <w:p w14:paraId="63C782FA" w14:textId="2622043E" w:rsidR="008362B5" w:rsidRPr="006D1FBD" w:rsidRDefault="008362B5" w:rsidP="008362B5">
            <w:pPr>
              <w:spacing w:after="0" w:line="240" w:lineRule="auto"/>
              <w:jc w:val="both"/>
              <w:rPr>
                <w:rFonts w:ascii="Times New Roman" w:hAnsi="Times New Roman"/>
                <w:sz w:val="24"/>
                <w:szCs w:val="24"/>
              </w:rPr>
            </w:pPr>
            <w:ins w:id="124" w:author="LAG Marinianis_V6_I5" w:date="2021-07-26T16:40:00Z">
              <w:r w:rsidRPr="00822940">
                <w:rPr>
                  <w:rFonts w:ascii="Times New Roman" w:eastAsia="+mn-ea" w:hAnsi="Times New Roman"/>
                  <w:sz w:val="24"/>
                  <w:szCs w:val="24"/>
                  <w:lang w:eastAsia="zh-CN"/>
                </w:rPr>
                <w:t>202</w:t>
              </w:r>
              <w:r>
                <w:rPr>
                  <w:rFonts w:ascii="Times New Roman" w:eastAsia="+mn-ea" w:hAnsi="Times New Roman"/>
                  <w:sz w:val="24"/>
                  <w:szCs w:val="24"/>
                  <w:lang w:eastAsia="zh-CN"/>
                </w:rPr>
                <w:t>2</w:t>
              </w:r>
              <w:r w:rsidRPr="00822940">
                <w:rPr>
                  <w:rFonts w:ascii="Times New Roman" w:eastAsia="+mn-ea" w:hAnsi="Times New Roman"/>
                  <w:sz w:val="24"/>
                  <w:szCs w:val="24"/>
                  <w:lang w:eastAsia="zh-CN"/>
                </w:rPr>
                <w:t>.</w:t>
              </w:r>
            </w:ins>
            <w:del w:id="125" w:author="LAG Marinianis_V6_I5" w:date="2021-07-26T16:40:00Z">
              <w:r w:rsidRPr="006D1FBD" w:rsidDel="00166BC3">
                <w:rPr>
                  <w:rFonts w:ascii="Times New Roman" w:hAnsi="Times New Roman"/>
                  <w:sz w:val="24"/>
                  <w:szCs w:val="24"/>
                </w:rPr>
                <w:delText>202</w:delText>
              </w:r>
              <w:r w:rsidDel="00166BC3">
                <w:rPr>
                  <w:rFonts w:ascii="Times New Roman" w:hAnsi="Times New Roman"/>
                  <w:sz w:val="24"/>
                  <w:szCs w:val="24"/>
                </w:rPr>
                <w:delText>1</w:delText>
              </w:r>
              <w:r w:rsidRPr="006D1FBD" w:rsidDel="00166BC3">
                <w:rPr>
                  <w:rFonts w:ascii="Times New Roman" w:hAnsi="Times New Roman"/>
                  <w:sz w:val="24"/>
                  <w:szCs w:val="24"/>
                </w:rPr>
                <w:delText>.</w:delText>
              </w:r>
            </w:del>
          </w:p>
        </w:tc>
      </w:tr>
      <w:tr w:rsidR="008362B5" w:rsidRPr="006D1FBD" w14:paraId="185581BF" w14:textId="77777777" w:rsidTr="000760E9">
        <w:tc>
          <w:tcPr>
            <w:tcW w:w="2786" w:type="dxa"/>
            <w:gridSpan w:val="2"/>
            <w:vMerge/>
            <w:shd w:val="clear" w:color="auto" w:fill="auto"/>
          </w:tcPr>
          <w:p w14:paraId="163C97F0" w14:textId="77777777" w:rsidR="008362B5" w:rsidRPr="006D1FBD" w:rsidRDefault="008362B5" w:rsidP="008362B5">
            <w:pPr>
              <w:spacing w:after="0" w:line="240" w:lineRule="auto"/>
              <w:rPr>
                <w:rFonts w:ascii="Times New Roman" w:hAnsi="Times New Roman"/>
                <w:sz w:val="24"/>
                <w:szCs w:val="24"/>
              </w:rPr>
            </w:pPr>
          </w:p>
        </w:tc>
        <w:tc>
          <w:tcPr>
            <w:tcW w:w="1903" w:type="dxa"/>
            <w:shd w:val="clear" w:color="auto" w:fill="auto"/>
          </w:tcPr>
          <w:p w14:paraId="2D9D95D9" w14:textId="4100D93E" w:rsidR="008362B5" w:rsidRPr="006D1FBD" w:rsidRDefault="008362B5" w:rsidP="008362B5">
            <w:pPr>
              <w:spacing w:after="0" w:line="240" w:lineRule="auto"/>
              <w:jc w:val="both"/>
              <w:rPr>
                <w:rFonts w:ascii="Times New Roman" w:hAnsi="Times New Roman"/>
                <w:sz w:val="24"/>
                <w:szCs w:val="24"/>
              </w:rPr>
            </w:pPr>
            <w:ins w:id="126" w:author="LAG Marinianis_V6_I5" w:date="2021-07-26T16:40:00Z">
              <w:r>
                <w:rPr>
                  <w:rFonts w:ascii="Times New Roman" w:eastAsia="+mn-ea" w:hAnsi="Times New Roman"/>
                  <w:sz w:val="24"/>
                  <w:szCs w:val="24"/>
                  <w:lang w:eastAsia="zh-CN"/>
                </w:rPr>
                <w:t>0</w:t>
              </w:r>
            </w:ins>
            <w:del w:id="127" w:author="LAG Marinianis_V6_I5" w:date="2021-07-26T16:40:00Z">
              <w:r w:rsidRPr="006D1FBD" w:rsidDel="00166BC3">
                <w:rPr>
                  <w:rFonts w:ascii="Times New Roman" w:hAnsi="Times New Roman"/>
                  <w:sz w:val="24"/>
                  <w:szCs w:val="24"/>
                </w:rPr>
                <w:delText>0</w:delText>
              </w:r>
            </w:del>
          </w:p>
        </w:tc>
        <w:tc>
          <w:tcPr>
            <w:tcW w:w="1357" w:type="dxa"/>
            <w:gridSpan w:val="2"/>
            <w:shd w:val="clear" w:color="auto" w:fill="auto"/>
          </w:tcPr>
          <w:p w14:paraId="118A8080" w14:textId="4D673176" w:rsidR="008362B5" w:rsidRPr="006D1FBD" w:rsidRDefault="008362B5" w:rsidP="008362B5">
            <w:pPr>
              <w:spacing w:after="0" w:line="240" w:lineRule="auto"/>
              <w:jc w:val="both"/>
              <w:rPr>
                <w:rFonts w:ascii="Times New Roman" w:hAnsi="Times New Roman"/>
                <w:sz w:val="24"/>
                <w:szCs w:val="24"/>
              </w:rPr>
            </w:pPr>
            <w:ins w:id="128" w:author="LAG Marinianis_V6_I5" w:date="2021-07-26T16:40:00Z">
              <w:r>
                <w:rPr>
                  <w:rFonts w:ascii="Times New Roman" w:eastAsia="+mn-ea" w:hAnsi="Times New Roman"/>
                  <w:sz w:val="24"/>
                  <w:szCs w:val="24"/>
                  <w:lang w:eastAsia="zh-CN"/>
                </w:rPr>
                <w:t>0</w:t>
              </w:r>
            </w:ins>
            <w:del w:id="129" w:author="LAG Marinianis_V6_I5" w:date="2021-07-26T16:40:00Z">
              <w:r w:rsidRPr="006D1FBD" w:rsidDel="00166BC3">
                <w:rPr>
                  <w:rFonts w:ascii="Times New Roman" w:hAnsi="Times New Roman"/>
                  <w:sz w:val="24"/>
                  <w:szCs w:val="24"/>
                </w:rPr>
                <w:delText>0</w:delText>
              </w:r>
            </w:del>
          </w:p>
        </w:tc>
        <w:tc>
          <w:tcPr>
            <w:tcW w:w="1496" w:type="dxa"/>
            <w:gridSpan w:val="3"/>
            <w:shd w:val="clear" w:color="auto" w:fill="auto"/>
          </w:tcPr>
          <w:p w14:paraId="097059BD" w14:textId="000C84AA" w:rsidR="008362B5" w:rsidRPr="006D1FBD" w:rsidRDefault="008362B5" w:rsidP="008362B5">
            <w:pPr>
              <w:spacing w:after="0" w:line="240" w:lineRule="auto"/>
              <w:jc w:val="both"/>
              <w:rPr>
                <w:rFonts w:ascii="Times New Roman" w:hAnsi="Times New Roman"/>
                <w:sz w:val="24"/>
                <w:szCs w:val="24"/>
              </w:rPr>
            </w:pPr>
            <w:ins w:id="130" w:author="LAG Marinianis_V6_I5" w:date="2021-07-26T16:40:00Z">
              <w:r w:rsidRPr="00822940">
                <w:rPr>
                  <w:rFonts w:ascii="Times New Roman" w:eastAsia="+mn-ea" w:hAnsi="Times New Roman"/>
                  <w:sz w:val="24"/>
                  <w:szCs w:val="24"/>
                  <w:lang w:eastAsia="zh-CN"/>
                </w:rPr>
                <w:t>0</w:t>
              </w:r>
            </w:ins>
            <w:del w:id="131" w:author="LAG Marinianis_V6_I5" w:date="2021-07-26T16:40:00Z">
              <w:r w:rsidRPr="006D1FBD" w:rsidDel="00166BC3">
                <w:rPr>
                  <w:rFonts w:ascii="Times New Roman" w:hAnsi="Times New Roman"/>
                  <w:sz w:val="24"/>
                  <w:szCs w:val="24"/>
                </w:rPr>
                <w:delText>0</w:delText>
              </w:r>
            </w:del>
          </w:p>
        </w:tc>
        <w:tc>
          <w:tcPr>
            <w:tcW w:w="1517" w:type="dxa"/>
            <w:gridSpan w:val="2"/>
            <w:shd w:val="clear" w:color="auto" w:fill="auto"/>
          </w:tcPr>
          <w:p w14:paraId="362F53B8" w14:textId="66B0238B" w:rsidR="008362B5" w:rsidRPr="006D1FBD" w:rsidRDefault="008362B5" w:rsidP="008362B5">
            <w:pPr>
              <w:spacing w:after="0" w:line="240" w:lineRule="auto"/>
              <w:jc w:val="both"/>
              <w:rPr>
                <w:rFonts w:ascii="Times New Roman" w:hAnsi="Times New Roman"/>
                <w:sz w:val="24"/>
                <w:szCs w:val="24"/>
              </w:rPr>
            </w:pPr>
            <w:ins w:id="132" w:author="LAG Marinianis_V6_I5" w:date="2021-07-26T16:40:00Z">
              <w:r>
                <w:rPr>
                  <w:rFonts w:ascii="Times New Roman" w:eastAsia="+mn-ea" w:hAnsi="Times New Roman"/>
                  <w:sz w:val="24"/>
                  <w:szCs w:val="24"/>
                  <w:lang w:eastAsia="zh-CN"/>
                </w:rPr>
                <w:t>0</w:t>
              </w:r>
            </w:ins>
            <w:del w:id="133" w:author="LAG Marinianis_V6_I5" w:date="2021-07-26T16:40:00Z">
              <w:r w:rsidDel="00166BC3">
                <w:rPr>
                  <w:rFonts w:ascii="Times New Roman" w:hAnsi="Times New Roman"/>
                  <w:sz w:val="24"/>
                  <w:szCs w:val="24"/>
                </w:rPr>
                <w:delText>0</w:delText>
              </w:r>
            </w:del>
          </w:p>
        </w:tc>
        <w:tc>
          <w:tcPr>
            <w:tcW w:w="1474" w:type="dxa"/>
            <w:gridSpan w:val="3"/>
            <w:shd w:val="clear" w:color="auto" w:fill="DBDBDB" w:themeFill="accent3" w:themeFillTint="66"/>
          </w:tcPr>
          <w:p w14:paraId="50AB8C30" w14:textId="42AA6819" w:rsidR="008362B5" w:rsidRPr="006D1FBD" w:rsidRDefault="008362B5" w:rsidP="008362B5">
            <w:pPr>
              <w:spacing w:after="0" w:line="240" w:lineRule="auto"/>
              <w:jc w:val="both"/>
              <w:rPr>
                <w:rFonts w:ascii="Times New Roman" w:hAnsi="Times New Roman"/>
                <w:sz w:val="24"/>
                <w:szCs w:val="24"/>
              </w:rPr>
            </w:pPr>
            <w:ins w:id="134" w:author="LAG Marinianis_V6_I5" w:date="2021-07-26T16:40:00Z">
              <w:r>
                <w:rPr>
                  <w:rFonts w:ascii="Times New Roman" w:eastAsia="+mn-ea" w:hAnsi="Times New Roman"/>
                  <w:sz w:val="24"/>
                  <w:szCs w:val="24"/>
                  <w:lang w:eastAsia="zh-CN"/>
                </w:rPr>
                <w:t>1</w:t>
              </w:r>
            </w:ins>
            <w:del w:id="135" w:author="LAG Marinianis_V6_I5" w:date="2021-07-26T16:40:00Z">
              <w:r w:rsidDel="00166BC3">
                <w:rPr>
                  <w:rFonts w:ascii="Times New Roman" w:hAnsi="Times New Roman"/>
                  <w:sz w:val="24"/>
                  <w:szCs w:val="24"/>
                </w:rPr>
                <w:delText>0</w:delText>
              </w:r>
            </w:del>
          </w:p>
        </w:tc>
        <w:tc>
          <w:tcPr>
            <w:tcW w:w="1351" w:type="dxa"/>
            <w:gridSpan w:val="3"/>
            <w:shd w:val="clear" w:color="auto" w:fill="DBDBDB" w:themeFill="accent3" w:themeFillTint="66"/>
          </w:tcPr>
          <w:p w14:paraId="602DFF2D" w14:textId="234A2734" w:rsidR="008362B5" w:rsidRPr="006D1FBD" w:rsidRDefault="008362B5" w:rsidP="008362B5">
            <w:pPr>
              <w:spacing w:after="0" w:line="240" w:lineRule="auto"/>
              <w:jc w:val="both"/>
              <w:rPr>
                <w:rFonts w:ascii="Times New Roman" w:hAnsi="Times New Roman"/>
                <w:sz w:val="24"/>
                <w:szCs w:val="24"/>
              </w:rPr>
            </w:pPr>
            <w:ins w:id="136" w:author="LAG Marinianis_V6_I5" w:date="2021-07-26T16:40:00Z">
              <w:r>
                <w:rPr>
                  <w:rFonts w:ascii="Times New Roman" w:eastAsia="+mn-ea" w:hAnsi="Times New Roman"/>
                  <w:sz w:val="24"/>
                  <w:szCs w:val="24"/>
                  <w:lang w:eastAsia="zh-CN"/>
                </w:rPr>
                <w:t>2</w:t>
              </w:r>
            </w:ins>
            <w:del w:id="137" w:author="LAG Marinianis_V6_I5" w:date="2021-07-26T16:40:00Z">
              <w:r w:rsidDel="00166BC3">
                <w:rPr>
                  <w:rFonts w:ascii="Times New Roman" w:hAnsi="Times New Roman"/>
                  <w:sz w:val="24"/>
                  <w:szCs w:val="24"/>
                </w:rPr>
                <w:delText>1</w:delText>
              </w:r>
            </w:del>
          </w:p>
        </w:tc>
        <w:tc>
          <w:tcPr>
            <w:tcW w:w="2399" w:type="dxa"/>
            <w:shd w:val="clear" w:color="auto" w:fill="auto"/>
          </w:tcPr>
          <w:p w14:paraId="5FA35735" w14:textId="0D99DAE7" w:rsidR="008362B5" w:rsidRPr="006D1FBD" w:rsidRDefault="008362B5" w:rsidP="008362B5">
            <w:pPr>
              <w:spacing w:after="0" w:line="240" w:lineRule="auto"/>
              <w:jc w:val="both"/>
              <w:rPr>
                <w:rFonts w:ascii="Times New Roman" w:hAnsi="Times New Roman"/>
                <w:sz w:val="24"/>
                <w:szCs w:val="24"/>
              </w:rPr>
            </w:pPr>
            <w:ins w:id="138" w:author="LAG Marinianis_V6_I5" w:date="2021-07-26T16:40:00Z">
              <w:r>
                <w:rPr>
                  <w:rFonts w:ascii="Times New Roman" w:eastAsia="+mn-ea" w:hAnsi="Times New Roman"/>
                  <w:sz w:val="24"/>
                  <w:szCs w:val="24"/>
                  <w:lang w:eastAsia="zh-CN"/>
                </w:rPr>
                <w:t>0</w:t>
              </w:r>
            </w:ins>
            <w:del w:id="139" w:author="LAG Marinianis_V6_I5" w:date="2021-07-26T16:40:00Z">
              <w:r w:rsidDel="00166BC3">
                <w:rPr>
                  <w:rFonts w:ascii="Times New Roman" w:hAnsi="Times New Roman"/>
                  <w:sz w:val="24"/>
                  <w:szCs w:val="24"/>
                </w:rPr>
                <w:delText>1</w:delText>
              </w:r>
            </w:del>
          </w:p>
        </w:tc>
      </w:tr>
      <w:tr w:rsidR="006D1FBD" w:rsidRPr="006D1FBD" w14:paraId="731B89B2" w14:textId="77777777" w:rsidTr="008362B5">
        <w:tc>
          <w:tcPr>
            <w:tcW w:w="2786" w:type="dxa"/>
            <w:gridSpan w:val="2"/>
            <w:shd w:val="clear" w:color="auto" w:fill="auto"/>
          </w:tcPr>
          <w:p w14:paraId="235F28AC" w14:textId="77777777" w:rsidR="006D1FBD" w:rsidRPr="006333CC" w:rsidRDefault="006D1FBD" w:rsidP="006D1FBD">
            <w:pPr>
              <w:spacing w:after="0" w:line="240" w:lineRule="auto"/>
              <w:rPr>
                <w:rFonts w:ascii="Times New Roman" w:hAnsi="Times New Roman"/>
                <w:sz w:val="24"/>
                <w:szCs w:val="24"/>
              </w:rPr>
            </w:pPr>
            <w:r w:rsidRPr="006333CC">
              <w:rPr>
                <w:rFonts w:ascii="Times New Roman" w:hAnsi="Times New Roman"/>
                <w:sz w:val="24"/>
                <w:szCs w:val="24"/>
              </w:rPr>
              <w:t xml:space="preserve">Predviđena financijska alokacija do 2023 </w:t>
            </w:r>
          </w:p>
        </w:tc>
        <w:tc>
          <w:tcPr>
            <w:tcW w:w="11497" w:type="dxa"/>
            <w:gridSpan w:val="15"/>
            <w:shd w:val="clear" w:color="auto" w:fill="auto"/>
          </w:tcPr>
          <w:p w14:paraId="57920DF8" w14:textId="77777777" w:rsidR="008362B5" w:rsidRPr="00BC0851" w:rsidRDefault="008362B5" w:rsidP="008362B5">
            <w:pPr>
              <w:pStyle w:val="NoSpacing1"/>
              <w:numPr>
                <w:ilvl w:val="0"/>
                <w:numId w:val="39"/>
              </w:numPr>
              <w:jc w:val="both"/>
              <w:rPr>
                <w:ins w:id="140" w:author="LAG Marinianis_V6_I5" w:date="2021-07-26T16:41:00Z"/>
                <w:rFonts w:ascii="Times New Roman" w:hAnsi="Times New Roman"/>
                <w:sz w:val="24"/>
                <w:szCs w:val="24"/>
                <w:lang w:eastAsia="zh-CN"/>
              </w:rPr>
            </w:pPr>
            <w:ins w:id="141" w:author="LAG Marinianis_V6_I5" w:date="2021-07-26T16:41:00Z">
              <w:r w:rsidRPr="00BC0851">
                <w:rPr>
                  <w:rFonts w:ascii="Times New Roman" w:hAnsi="Times New Roman"/>
                  <w:sz w:val="24"/>
                  <w:szCs w:val="24"/>
                  <w:lang w:eastAsia="zh-CN"/>
                </w:rPr>
                <w:t xml:space="preserve">100% sredstava LAG-a za </w:t>
              </w:r>
              <w:proofErr w:type="spellStart"/>
              <w:r w:rsidRPr="00BC0851">
                <w:rPr>
                  <w:rFonts w:ascii="Times New Roman" w:hAnsi="Times New Roman"/>
                  <w:sz w:val="24"/>
                  <w:szCs w:val="24"/>
                  <w:lang w:eastAsia="zh-CN"/>
                </w:rPr>
                <w:t>podmjeru</w:t>
              </w:r>
              <w:proofErr w:type="spellEnd"/>
              <w:r w:rsidRPr="00BC0851">
                <w:rPr>
                  <w:rFonts w:ascii="Times New Roman" w:hAnsi="Times New Roman"/>
                  <w:sz w:val="24"/>
                  <w:szCs w:val="24"/>
                  <w:lang w:eastAsia="zh-CN"/>
                </w:rPr>
                <w:t xml:space="preserve"> 19.3 PRR 2014-2020 </w:t>
              </w:r>
              <w:r>
                <w:rPr>
                  <w:rFonts w:ascii="Times New Roman" w:hAnsi="Times New Roman"/>
                  <w:sz w:val="24"/>
                  <w:szCs w:val="24"/>
                  <w:lang w:eastAsia="zh-CN"/>
                </w:rPr>
                <w:t xml:space="preserve">(57.364,89 </w:t>
              </w:r>
              <w:r w:rsidRPr="00BC0851">
                <w:rPr>
                  <w:rFonts w:ascii="Times New Roman" w:hAnsi="Times New Roman"/>
                  <w:sz w:val="24"/>
                  <w:szCs w:val="24"/>
                  <w:lang w:eastAsia="zh-CN"/>
                </w:rPr>
                <w:t xml:space="preserve">EUR) </w:t>
              </w:r>
            </w:ins>
          </w:p>
          <w:p w14:paraId="192EC926" w14:textId="77777777" w:rsidR="008362B5" w:rsidRPr="00BC0851" w:rsidRDefault="008362B5" w:rsidP="008362B5">
            <w:pPr>
              <w:pStyle w:val="ListParagraph"/>
              <w:numPr>
                <w:ilvl w:val="0"/>
                <w:numId w:val="39"/>
              </w:numPr>
              <w:suppressAutoHyphens/>
              <w:spacing w:after="0" w:line="240" w:lineRule="auto"/>
              <w:jc w:val="both"/>
              <w:rPr>
                <w:ins w:id="142" w:author="LAG Marinianis_V6_I5" w:date="2021-07-26T16:41:00Z"/>
                <w:rFonts w:ascii="Times New Roman" w:hAnsi="Times New Roman"/>
                <w:sz w:val="24"/>
                <w:szCs w:val="24"/>
                <w:lang w:eastAsia="zh-CN"/>
              </w:rPr>
            </w:pPr>
            <w:ins w:id="143" w:author="LAG Marinianis_V6_I5" w:date="2021-07-26T16:41:00Z">
              <w:r w:rsidRPr="00BC0851">
                <w:rPr>
                  <w:rFonts w:ascii="Times New Roman" w:hAnsi="Times New Roman"/>
                  <w:sz w:val="24"/>
                  <w:szCs w:val="24"/>
                  <w:lang w:eastAsia="zh-CN"/>
                </w:rPr>
                <w:t xml:space="preserve">100% sredstava LAG-a za </w:t>
              </w:r>
              <w:proofErr w:type="spellStart"/>
              <w:r w:rsidRPr="00BC0851">
                <w:rPr>
                  <w:rFonts w:ascii="Times New Roman" w:hAnsi="Times New Roman"/>
                  <w:sz w:val="24"/>
                  <w:szCs w:val="24"/>
                  <w:lang w:eastAsia="zh-CN"/>
                </w:rPr>
                <w:t>podmjeru</w:t>
              </w:r>
              <w:proofErr w:type="spellEnd"/>
              <w:r w:rsidRPr="00BC0851">
                <w:rPr>
                  <w:rFonts w:ascii="Times New Roman" w:hAnsi="Times New Roman"/>
                  <w:sz w:val="24"/>
                  <w:szCs w:val="24"/>
                  <w:lang w:eastAsia="zh-CN"/>
                </w:rPr>
                <w:t xml:space="preserve"> 19.4 PRR 2014-2020 (</w:t>
              </w:r>
              <w:r>
                <w:rPr>
                  <w:rFonts w:ascii="Times New Roman" w:hAnsi="Times New Roman"/>
                  <w:sz w:val="24"/>
                  <w:szCs w:val="24"/>
                  <w:lang w:eastAsia="zh-CN"/>
                </w:rPr>
                <w:t>301.165,67</w:t>
              </w:r>
              <w:r w:rsidRPr="00BC0851">
                <w:rPr>
                  <w:rFonts w:ascii="Times New Roman" w:hAnsi="Times New Roman"/>
                  <w:sz w:val="24"/>
                  <w:szCs w:val="24"/>
                  <w:lang w:eastAsia="zh-CN"/>
                </w:rPr>
                <w:t xml:space="preserve"> EUR)</w:t>
              </w:r>
            </w:ins>
          </w:p>
          <w:p w14:paraId="14A80F60" w14:textId="75FA56F9" w:rsidR="006333CC" w:rsidRPr="006333CC" w:rsidDel="008362B5" w:rsidRDefault="006333CC" w:rsidP="006333CC">
            <w:pPr>
              <w:pStyle w:val="NoSpacing1"/>
              <w:numPr>
                <w:ilvl w:val="0"/>
                <w:numId w:val="39"/>
              </w:numPr>
              <w:jc w:val="both"/>
              <w:rPr>
                <w:del w:id="144" w:author="LAG Marinianis_V6_I5" w:date="2021-07-26T16:41:00Z"/>
                <w:rFonts w:ascii="Times New Roman" w:hAnsi="Times New Roman"/>
                <w:sz w:val="24"/>
                <w:szCs w:val="24"/>
                <w:lang w:eastAsia="zh-CN"/>
              </w:rPr>
            </w:pPr>
            <w:del w:id="145" w:author="LAG Marinianis_V6_I5" w:date="2021-07-26T16:41:00Z">
              <w:r w:rsidRPr="006333CC" w:rsidDel="008362B5">
                <w:rPr>
                  <w:rFonts w:ascii="Times New Roman" w:hAnsi="Times New Roman"/>
                  <w:sz w:val="24"/>
                  <w:szCs w:val="24"/>
                  <w:lang w:eastAsia="zh-CN"/>
                </w:rPr>
                <w:delText xml:space="preserve">100% sredstava LAG-a za podmjeru 19.3 PRR 2014-2020 (5% od 19.2., uk. 19.3: </w:delText>
              </w:r>
              <w:r w:rsidR="006D7D34" w:rsidDel="008362B5">
                <w:rPr>
                  <w:rFonts w:ascii="Times New Roman" w:hAnsi="Times New Roman"/>
                  <w:sz w:val="24"/>
                  <w:szCs w:val="24"/>
                  <w:lang w:eastAsia="zh-CN"/>
                </w:rPr>
                <w:delText>37.485,00</w:delText>
              </w:r>
              <w:r w:rsidRPr="006333CC" w:rsidDel="008362B5">
                <w:rPr>
                  <w:rFonts w:ascii="Times New Roman" w:hAnsi="Times New Roman"/>
                  <w:sz w:val="24"/>
                  <w:szCs w:val="24"/>
                  <w:lang w:eastAsia="zh-CN"/>
                </w:rPr>
                <w:delText xml:space="preserve"> EUR) </w:delText>
              </w:r>
            </w:del>
          </w:p>
          <w:p w14:paraId="0E6294E5" w14:textId="4A0C5E7F" w:rsidR="006D1FBD" w:rsidDel="008362B5" w:rsidRDefault="006333CC" w:rsidP="006D1FBD">
            <w:pPr>
              <w:pStyle w:val="ListParagraph"/>
              <w:numPr>
                <w:ilvl w:val="0"/>
                <w:numId w:val="39"/>
              </w:numPr>
              <w:suppressAutoHyphens/>
              <w:spacing w:after="0" w:line="240" w:lineRule="auto"/>
              <w:jc w:val="both"/>
              <w:rPr>
                <w:del w:id="146" w:author="LAG Marinianis_V6_I5" w:date="2021-07-26T16:41:00Z"/>
                <w:rFonts w:ascii="Times New Roman" w:hAnsi="Times New Roman"/>
                <w:sz w:val="24"/>
                <w:szCs w:val="24"/>
                <w:lang w:eastAsia="zh-CN"/>
              </w:rPr>
            </w:pPr>
            <w:del w:id="147" w:author="LAG Marinianis_V6_I5" w:date="2021-07-26T16:41:00Z">
              <w:r w:rsidRPr="006333CC" w:rsidDel="008362B5">
                <w:rPr>
                  <w:rFonts w:ascii="Times New Roman" w:hAnsi="Times New Roman"/>
                  <w:sz w:val="24"/>
                  <w:szCs w:val="24"/>
                  <w:lang w:eastAsia="zh-CN"/>
                </w:rPr>
                <w:delText xml:space="preserve">100% sredstava LAG-a za podmjeru 19.4 PRR 2014-2020 (25% od 19.2 + 19.3; </w:delText>
              </w:r>
              <w:r w:rsidR="006D7D34" w:rsidDel="008362B5">
                <w:rPr>
                  <w:rFonts w:ascii="Times New Roman" w:hAnsi="Times New Roman"/>
                  <w:sz w:val="24"/>
                  <w:szCs w:val="24"/>
                  <w:lang w:eastAsia="zh-CN"/>
                </w:rPr>
                <w:delText>196.796,25</w:delText>
              </w:r>
              <w:r w:rsidRPr="006333CC" w:rsidDel="008362B5">
                <w:rPr>
                  <w:rFonts w:ascii="Times New Roman" w:hAnsi="Times New Roman"/>
                  <w:sz w:val="24"/>
                  <w:szCs w:val="24"/>
                  <w:lang w:eastAsia="zh-CN"/>
                </w:rPr>
                <w:delText xml:space="preserve"> EUR)</w:delText>
              </w:r>
            </w:del>
          </w:p>
          <w:p w14:paraId="76F6BF73" w14:textId="799D5C09" w:rsidR="006333CC" w:rsidRPr="006333CC" w:rsidRDefault="006333CC" w:rsidP="006333CC">
            <w:pPr>
              <w:pStyle w:val="ListParagraph"/>
              <w:suppressAutoHyphens/>
              <w:spacing w:after="0" w:line="240" w:lineRule="auto"/>
              <w:ind w:left="0"/>
              <w:jc w:val="both"/>
              <w:rPr>
                <w:rFonts w:ascii="Times New Roman" w:hAnsi="Times New Roman"/>
                <w:sz w:val="24"/>
                <w:szCs w:val="24"/>
                <w:lang w:eastAsia="zh-CN"/>
              </w:rPr>
            </w:pPr>
            <w:r>
              <w:rPr>
                <w:rFonts w:ascii="Times New Roman" w:hAnsi="Times New Roman"/>
                <w:sz w:val="24"/>
                <w:szCs w:val="24"/>
                <w:lang w:eastAsia="zh-CN"/>
              </w:rPr>
              <w:t>Ukupno M 3.2: 23,81</w:t>
            </w:r>
            <w:r w:rsidRPr="006333CC">
              <w:rPr>
                <w:rFonts w:ascii="Times New Roman" w:hAnsi="Times New Roman"/>
                <w:sz w:val="24"/>
                <w:szCs w:val="24"/>
                <w:lang w:eastAsia="zh-CN"/>
              </w:rPr>
              <w:t xml:space="preserve">% </w:t>
            </w:r>
            <w:r w:rsidR="006D7D34">
              <w:rPr>
                <w:rFonts w:ascii="Times New Roman" w:hAnsi="Times New Roman"/>
                <w:sz w:val="24"/>
                <w:szCs w:val="24"/>
                <w:lang w:eastAsia="zh-CN"/>
              </w:rPr>
              <w:t>(</w:t>
            </w:r>
            <w:del w:id="148" w:author="LAG Marinianis_V6_I5" w:date="2021-07-26T16:41:00Z">
              <w:r w:rsidR="006D7D34" w:rsidDel="008362B5">
                <w:rPr>
                  <w:rFonts w:ascii="Times New Roman" w:hAnsi="Times New Roman"/>
                  <w:sz w:val="24"/>
                  <w:szCs w:val="24"/>
                  <w:lang w:eastAsia="zh-CN"/>
                </w:rPr>
                <w:delText>234.281,25</w:delText>
              </w:r>
            </w:del>
            <w:ins w:id="149" w:author="LAG Marinianis_V6_I5" w:date="2021-07-26T16:44:00Z">
              <w:r w:rsidR="008362B5">
                <w:rPr>
                  <w:rFonts w:ascii="Times New Roman" w:hAnsi="Times New Roman"/>
                  <w:sz w:val="24"/>
                  <w:szCs w:val="24"/>
                  <w:lang w:eastAsia="zh-CN"/>
                </w:rPr>
                <w:t>3</w:t>
              </w:r>
            </w:ins>
            <w:ins w:id="150" w:author="LAG Marinianis_V6_I5" w:date="2021-07-26T16:41:00Z">
              <w:r w:rsidR="008362B5">
                <w:rPr>
                  <w:rFonts w:ascii="Times New Roman" w:hAnsi="Times New Roman"/>
                  <w:sz w:val="24"/>
                  <w:szCs w:val="24"/>
                  <w:lang w:eastAsia="zh-CN"/>
                </w:rPr>
                <w:t>58.530,56</w:t>
              </w:r>
            </w:ins>
            <w:r w:rsidR="006D7D34">
              <w:rPr>
                <w:rFonts w:ascii="Times New Roman" w:hAnsi="Times New Roman"/>
                <w:sz w:val="24"/>
                <w:szCs w:val="24"/>
                <w:lang w:eastAsia="zh-CN"/>
              </w:rPr>
              <w:t xml:space="preserve"> EUR) </w:t>
            </w:r>
            <w:r w:rsidRPr="006333CC">
              <w:rPr>
                <w:rFonts w:ascii="Times New Roman" w:hAnsi="Times New Roman"/>
                <w:sz w:val="24"/>
                <w:szCs w:val="24"/>
                <w:lang w:eastAsia="zh-CN"/>
              </w:rPr>
              <w:t xml:space="preserve">ukupnog iznosa LAG-a za provedbu podmjera 19.2-19.4 PRR 2014.-2020. koji iznosi </w:t>
            </w:r>
            <w:ins w:id="151" w:author="LAG Marinianis_V6_I5" w:date="2021-07-26T16:42:00Z">
              <w:r w:rsidR="008362B5">
                <w:rPr>
                  <w:rFonts w:ascii="Times New Roman" w:hAnsi="Times New Roman"/>
                  <w:sz w:val="24"/>
                  <w:szCs w:val="24"/>
                  <w:lang w:eastAsia="hr-HR"/>
                </w:rPr>
                <w:t xml:space="preserve">1.505.828,34 </w:t>
              </w:r>
            </w:ins>
            <w:del w:id="152" w:author="LAG Marinianis_V6_I5" w:date="2021-07-26T16:42:00Z">
              <w:r w:rsidR="006D7D34" w:rsidDel="008362B5">
                <w:rPr>
                  <w:rFonts w:ascii="Times New Roman" w:hAnsi="Times New Roman"/>
                  <w:sz w:val="24"/>
                  <w:szCs w:val="24"/>
                  <w:lang w:eastAsia="hr-HR"/>
                </w:rPr>
                <w:delText xml:space="preserve">983.981,25 </w:delText>
              </w:r>
            </w:del>
            <w:r w:rsidRPr="006333CC">
              <w:rPr>
                <w:rFonts w:ascii="Times New Roman" w:hAnsi="Times New Roman"/>
                <w:sz w:val="24"/>
                <w:szCs w:val="24"/>
                <w:lang w:eastAsia="zh-CN"/>
              </w:rPr>
              <w:t>(100%)</w:t>
            </w:r>
          </w:p>
        </w:tc>
      </w:tr>
      <w:tr w:rsidR="006D1FBD" w:rsidRPr="006D1FBD" w14:paraId="3C35DDD1" w14:textId="77777777" w:rsidTr="008362B5">
        <w:tc>
          <w:tcPr>
            <w:tcW w:w="2786" w:type="dxa"/>
            <w:gridSpan w:val="2"/>
            <w:shd w:val="clear" w:color="auto" w:fill="auto"/>
          </w:tcPr>
          <w:p w14:paraId="027E79AA"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Popis tipova operacija za provedbu </w:t>
            </w:r>
          </w:p>
        </w:tc>
        <w:tc>
          <w:tcPr>
            <w:tcW w:w="5563" w:type="dxa"/>
            <w:gridSpan w:val="7"/>
            <w:shd w:val="clear" w:color="auto" w:fill="auto"/>
          </w:tcPr>
          <w:p w14:paraId="490E15F2"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 xml:space="preserve">Naziv tipa operacije  </w:t>
            </w:r>
          </w:p>
        </w:tc>
        <w:tc>
          <w:tcPr>
            <w:tcW w:w="2527" w:type="dxa"/>
            <w:gridSpan w:val="5"/>
            <w:shd w:val="clear" w:color="auto" w:fill="auto"/>
          </w:tcPr>
          <w:p w14:paraId="3C6CBEAE"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Podmjera (TO) iz PRR  </w:t>
            </w:r>
          </w:p>
        </w:tc>
        <w:tc>
          <w:tcPr>
            <w:tcW w:w="3407" w:type="dxa"/>
            <w:gridSpan w:val="3"/>
            <w:shd w:val="clear" w:color="auto" w:fill="auto"/>
          </w:tcPr>
          <w:p w14:paraId="32DBFAEB"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 xml:space="preserve">Broj Mjere iz PRR </w:t>
            </w:r>
          </w:p>
        </w:tc>
      </w:tr>
      <w:tr w:rsidR="006D1FBD" w:rsidRPr="006D1FBD" w14:paraId="64556E91" w14:textId="77777777" w:rsidTr="008362B5">
        <w:tc>
          <w:tcPr>
            <w:tcW w:w="2786" w:type="dxa"/>
            <w:gridSpan w:val="2"/>
            <w:shd w:val="clear" w:color="auto" w:fill="EDEDED"/>
          </w:tcPr>
          <w:p w14:paraId="798B6999"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TO 3.2.1</w:t>
            </w:r>
          </w:p>
        </w:tc>
        <w:tc>
          <w:tcPr>
            <w:tcW w:w="5563" w:type="dxa"/>
            <w:gridSpan w:val="7"/>
            <w:shd w:val="clear" w:color="auto" w:fill="EDEDED"/>
          </w:tcPr>
          <w:p w14:paraId="745F0824"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lang w:eastAsia="hr-HR"/>
              </w:rPr>
              <w:t>Priprema i provedba aktivnosti suradnje LAG-a</w:t>
            </w:r>
          </w:p>
        </w:tc>
        <w:tc>
          <w:tcPr>
            <w:tcW w:w="2527" w:type="dxa"/>
            <w:gridSpan w:val="5"/>
            <w:shd w:val="clear" w:color="auto" w:fill="auto"/>
          </w:tcPr>
          <w:p w14:paraId="7CC84D21" w14:textId="77777777" w:rsidR="006D1FBD" w:rsidRPr="006D1FBD" w:rsidRDefault="006D1FBD" w:rsidP="00F95A3F">
            <w:pPr>
              <w:spacing w:after="0" w:line="240" w:lineRule="auto"/>
              <w:jc w:val="both"/>
              <w:rPr>
                <w:rFonts w:ascii="Times New Roman" w:hAnsi="Times New Roman"/>
                <w:sz w:val="24"/>
                <w:szCs w:val="24"/>
              </w:rPr>
            </w:pPr>
            <w:r w:rsidRPr="006D1FBD">
              <w:rPr>
                <w:rFonts w:ascii="Times New Roman" w:hAnsi="Times New Roman"/>
                <w:sz w:val="24"/>
                <w:szCs w:val="24"/>
              </w:rPr>
              <w:t>19.3 (uklj. 19.3.2)</w:t>
            </w:r>
          </w:p>
        </w:tc>
        <w:tc>
          <w:tcPr>
            <w:tcW w:w="3407" w:type="dxa"/>
            <w:gridSpan w:val="3"/>
            <w:shd w:val="clear" w:color="auto" w:fill="auto"/>
          </w:tcPr>
          <w:p w14:paraId="2B43D52A"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19</w:t>
            </w:r>
          </w:p>
        </w:tc>
      </w:tr>
      <w:tr w:rsidR="006D1FBD" w:rsidRPr="006D1FBD" w14:paraId="3F936587" w14:textId="77777777" w:rsidTr="008362B5">
        <w:tc>
          <w:tcPr>
            <w:tcW w:w="2786" w:type="dxa"/>
            <w:gridSpan w:val="2"/>
            <w:shd w:val="clear" w:color="auto" w:fill="EDEDED"/>
          </w:tcPr>
          <w:p w14:paraId="3C7FA75D"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TO 3.2.2</w:t>
            </w:r>
          </w:p>
        </w:tc>
        <w:tc>
          <w:tcPr>
            <w:tcW w:w="5563" w:type="dxa"/>
            <w:gridSpan w:val="7"/>
            <w:shd w:val="clear" w:color="auto" w:fill="EDEDED"/>
          </w:tcPr>
          <w:p w14:paraId="084469D7" w14:textId="77777777" w:rsidR="006D1FBD" w:rsidRPr="006D1FBD" w:rsidRDefault="006D1FBD" w:rsidP="006D1FBD">
            <w:pPr>
              <w:spacing w:after="0" w:line="240" w:lineRule="auto"/>
              <w:jc w:val="both"/>
              <w:rPr>
                <w:rFonts w:ascii="Times New Roman" w:eastAsia="+mn-ea" w:hAnsi="Times New Roman"/>
                <w:sz w:val="24"/>
                <w:szCs w:val="24"/>
              </w:rPr>
            </w:pPr>
            <w:r w:rsidRPr="006D1FBD">
              <w:rPr>
                <w:rFonts w:ascii="Times New Roman" w:hAnsi="Times New Roman"/>
                <w:sz w:val="24"/>
                <w:szCs w:val="24"/>
                <w:lang w:eastAsia="hr-HR"/>
              </w:rPr>
              <w:t>Jačanje kapaciteta LAG-a i lokalnih dionika za provedbu LRS s provedbom operacija unutar CLLD strategije</w:t>
            </w:r>
          </w:p>
        </w:tc>
        <w:tc>
          <w:tcPr>
            <w:tcW w:w="2527" w:type="dxa"/>
            <w:gridSpan w:val="5"/>
            <w:shd w:val="clear" w:color="auto" w:fill="auto"/>
          </w:tcPr>
          <w:p w14:paraId="439D026B"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19.4</w:t>
            </w:r>
          </w:p>
        </w:tc>
        <w:tc>
          <w:tcPr>
            <w:tcW w:w="3407" w:type="dxa"/>
            <w:gridSpan w:val="3"/>
            <w:shd w:val="clear" w:color="auto" w:fill="auto"/>
          </w:tcPr>
          <w:p w14:paraId="7972AE3D"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19</w:t>
            </w:r>
          </w:p>
        </w:tc>
      </w:tr>
      <w:tr w:rsidR="006D1FBD" w:rsidRPr="006D1FBD" w14:paraId="759BCA99" w14:textId="77777777" w:rsidTr="006D1FBD">
        <w:tc>
          <w:tcPr>
            <w:tcW w:w="14283" w:type="dxa"/>
            <w:gridSpan w:val="17"/>
            <w:shd w:val="clear" w:color="auto" w:fill="auto"/>
          </w:tcPr>
          <w:p w14:paraId="14AAC031" w14:textId="77777777" w:rsidR="006D1FBD" w:rsidRPr="006D1FBD" w:rsidRDefault="006D1FBD" w:rsidP="006D1FBD">
            <w:pPr>
              <w:spacing w:after="0" w:line="240" w:lineRule="auto"/>
              <w:jc w:val="both"/>
              <w:rPr>
                <w:rFonts w:ascii="Times New Roman" w:hAnsi="Times New Roman"/>
                <w:i/>
                <w:sz w:val="24"/>
                <w:szCs w:val="24"/>
              </w:rPr>
            </w:pPr>
            <w:r w:rsidRPr="006D1FBD">
              <w:rPr>
                <w:rFonts w:ascii="Times New Roman" w:hAnsi="Times New Roman"/>
                <w:sz w:val="24"/>
                <w:szCs w:val="24"/>
              </w:rPr>
              <w:t xml:space="preserve">Indikatori (pokazatelji) Mjere </w:t>
            </w:r>
            <w:r w:rsidRPr="006D1FBD">
              <w:rPr>
                <w:rFonts w:ascii="Times New Roman" w:hAnsi="Times New Roman"/>
                <w:i/>
                <w:sz w:val="24"/>
                <w:szCs w:val="24"/>
              </w:rPr>
              <w:t>(output indicators)</w:t>
            </w:r>
          </w:p>
        </w:tc>
      </w:tr>
      <w:tr w:rsidR="008362B5" w:rsidRPr="006D1FBD" w14:paraId="416CC933" w14:textId="77777777" w:rsidTr="008362B5">
        <w:trPr>
          <w:trHeight w:val="321"/>
        </w:trPr>
        <w:tc>
          <w:tcPr>
            <w:tcW w:w="2713" w:type="dxa"/>
            <w:shd w:val="clear" w:color="auto" w:fill="auto"/>
          </w:tcPr>
          <w:p w14:paraId="74B855A0" w14:textId="77777777" w:rsidR="008362B5" w:rsidRPr="006D1FBD" w:rsidRDefault="008362B5" w:rsidP="008362B5">
            <w:pPr>
              <w:spacing w:after="0" w:line="240" w:lineRule="auto"/>
              <w:rPr>
                <w:rFonts w:ascii="Times New Roman" w:hAnsi="Times New Roman"/>
                <w:sz w:val="24"/>
                <w:szCs w:val="24"/>
              </w:rPr>
            </w:pPr>
            <w:r w:rsidRPr="006D1FBD">
              <w:rPr>
                <w:rFonts w:ascii="Times New Roman" w:hAnsi="Times New Roman"/>
                <w:sz w:val="24"/>
                <w:szCs w:val="24"/>
              </w:rPr>
              <w:t>Naziv indikatora (pokazatelja)</w:t>
            </w:r>
          </w:p>
        </w:tc>
        <w:tc>
          <w:tcPr>
            <w:tcW w:w="2547" w:type="dxa"/>
            <w:gridSpan w:val="3"/>
            <w:shd w:val="clear" w:color="auto" w:fill="auto"/>
          </w:tcPr>
          <w:p w14:paraId="5EB9D9AD" w14:textId="0580BB3A" w:rsidR="008362B5" w:rsidRPr="006D1FBD" w:rsidRDefault="008362B5" w:rsidP="008362B5">
            <w:pPr>
              <w:spacing w:after="0" w:line="240" w:lineRule="auto"/>
              <w:rPr>
                <w:rFonts w:ascii="Times New Roman" w:hAnsi="Times New Roman"/>
                <w:sz w:val="24"/>
                <w:szCs w:val="24"/>
              </w:rPr>
            </w:pPr>
            <w:ins w:id="153" w:author="LAG Marinianis_V6_I5" w:date="2021-07-26T16:42:00Z">
              <w:r w:rsidRPr="006D1FBD">
                <w:rPr>
                  <w:rFonts w:ascii="Times New Roman" w:hAnsi="Times New Roman"/>
                  <w:sz w:val="24"/>
                  <w:szCs w:val="24"/>
                </w:rPr>
                <w:t>Ciljana vrijednost, 2018. (EUR ili broj)</w:t>
              </w:r>
              <w:r>
                <w:rPr>
                  <w:rFonts w:ascii="Times New Roman" w:hAnsi="Times New Roman"/>
                  <w:sz w:val="24"/>
                  <w:szCs w:val="24"/>
                </w:rPr>
                <w:t>, odobreni projekti i aktivnosti LAG-a</w:t>
              </w:r>
              <w:r w:rsidRPr="006D1FBD">
                <w:rPr>
                  <w:rFonts w:ascii="Times New Roman" w:hAnsi="Times New Roman"/>
                  <w:sz w:val="24"/>
                  <w:szCs w:val="24"/>
                </w:rPr>
                <w:t xml:space="preserve"> </w:t>
              </w:r>
            </w:ins>
            <w:del w:id="154" w:author="LAG Marinianis_V6_I5" w:date="2021-07-26T16:42:00Z">
              <w:r w:rsidRPr="006D1FBD" w:rsidDel="00AF780F">
                <w:rPr>
                  <w:rFonts w:ascii="Times New Roman" w:hAnsi="Times New Roman"/>
                  <w:sz w:val="24"/>
                  <w:szCs w:val="24"/>
                </w:rPr>
                <w:delText>Početna vrijednost, 2014.</w:delText>
              </w:r>
              <w:r w:rsidRPr="006D1FBD" w:rsidDel="00AF780F">
                <w:rPr>
                  <w:rFonts w:ascii="Times New Roman" w:hAnsi="Times New Roman"/>
                  <w:sz w:val="24"/>
                  <w:szCs w:val="24"/>
                  <w:vertAlign w:val="superscript"/>
                </w:rPr>
                <w:footnoteReference w:id="5"/>
              </w:r>
            </w:del>
          </w:p>
        </w:tc>
        <w:tc>
          <w:tcPr>
            <w:tcW w:w="2229" w:type="dxa"/>
            <w:gridSpan w:val="3"/>
            <w:shd w:val="clear" w:color="auto" w:fill="auto"/>
          </w:tcPr>
          <w:p w14:paraId="1AE0BA1C" w14:textId="63DB59C7" w:rsidR="008362B5" w:rsidRPr="006D1FBD" w:rsidRDefault="008362B5" w:rsidP="008362B5">
            <w:pPr>
              <w:spacing w:after="0" w:line="240" w:lineRule="auto"/>
              <w:rPr>
                <w:rFonts w:ascii="Times New Roman" w:hAnsi="Times New Roman"/>
                <w:sz w:val="24"/>
                <w:szCs w:val="24"/>
              </w:rPr>
            </w:pPr>
            <w:ins w:id="157" w:author="LAG Marinianis_V6_I5" w:date="2021-07-26T16:42:00Z">
              <w:r w:rsidRPr="006D1FBD">
                <w:rPr>
                  <w:rFonts w:ascii="Times New Roman" w:hAnsi="Times New Roman"/>
                  <w:sz w:val="24"/>
                  <w:szCs w:val="24"/>
                </w:rPr>
                <w:t>Ciljana vrijednost, 2023. (EUR ili broj)</w:t>
              </w:r>
              <w:r>
                <w:rPr>
                  <w:rFonts w:ascii="Times New Roman" w:hAnsi="Times New Roman"/>
                  <w:sz w:val="24"/>
                  <w:szCs w:val="24"/>
                </w:rPr>
                <w:t xml:space="preserve">, odobreni projekti i aktivnosti LAG-a </w:t>
              </w:r>
            </w:ins>
            <w:del w:id="158" w:author="LAG Marinianis_V6_I5" w:date="2021-07-26T16:42:00Z">
              <w:r w:rsidRPr="006D1FBD" w:rsidDel="00AF780F">
                <w:rPr>
                  <w:rFonts w:ascii="Times New Roman" w:hAnsi="Times New Roman"/>
                  <w:sz w:val="24"/>
                  <w:szCs w:val="24"/>
                </w:rPr>
                <w:delText>Ciljana vrijednost, 2018. (EUR ili broj)</w:delText>
              </w:r>
              <w:r w:rsidDel="00AF780F">
                <w:rPr>
                  <w:rFonts w:ascii="Times New Roman" w:hAnsi="Times New Roman"/>
                  <w:sz w:val="24"/>
                  <w:szCs w:val="24"/>
                </w:rPr>
                <w:delText>, odobreni projekti i aktivnosti LAG-a</w:delText>
              </w:r>
              <w:r w:rsidRPr="006D1FBD" w:rsidDel="00AF780F">
                <w:rPr>
                  <w:rFonts w:ascii="Times New Roman" w:hAnsi="Times New Roman"/>
                  <w:sz w:val="24"/>
                  <w:szCs w:val="24"/>
                </w:rPr>
                <w:delText xml:space="preserve"> </w:delText>
              </w:r>
            </w:del>
          </w:p>
        </w:tc>
        <w:tc>
          <w:tcPr>
            <w:tcW w:w="2406" w:type="dxa"/>
            <w:gridSpan w:val="4"/>
            <w:shd w:val="clear" w:color="auto" w:fill="auto"/>
          </w:tcPr>
          <w:p w14:paraId="3A508C1B" w14:textId="0E6E78BB" w:rsidR="008362B5" w:rsidRPr="006D1FBD" w:rsidRDefault="008362B5" w:rsidP="008362B5">
            <w:pPr>
              <w:spacing w:after="0" w:line="240" w:lineRule="auto"/>
              <w:rPr>
                <w:rFonts w:ascii="Times New Roman" w:hAnsi="Times New Roman"/>
                <w:sz w:val="24"/>
                <w:szCs w:val="24"/>
              </w:rPr>
            </w:pPr>
            <w:r w:rsidRPr="006D1FBD">
              <w:rPr>
                <w:rFonts w:ascii="Times New Roman" w:hAnsi="Times New Roman"/>
                <w:sz w:val="24"/>
                <w:szCs w:val="24"/>
              </w:rPr>
              <w:t>Ciljana vrijednost, 202</w:t>
            </w:r>
            <w:ins w:id="159" w:author="LAG Marinianis_V6_I5" w:date="2021-07-26T16:42:00Z">
              <w:r>
                <w:rPr>
                  <w:rFonts w:ascii="Times New Roman" w:hAnsi="Times New Roman"/>
                  <w:sz w:val="24"/>
                  <w:szCs w:val="24"/>
                </w:rPr>
                <w:t>5</w:t>
              </w:r>
            </w:ins>
            <w:del w:id="160" w:author="LAG Marinianis_V6_I5" w:date="2021-07-26T16:42:00Z">
              <w:r w:rsidRPr="006D1FBD" w:rsidDel="008362B5">
                <w:rPr>
                  <w:rFonts w:ascii="Times New Roman" w:hAnsi="Times New Roman"/>
                  <w:sz w:val="24"/>
                  <w:szCs w:val="24"/>
                </w:rPr>
                <w:delText>3</w:delText>
              </w:r>
            </w:del>
            <w:r w:rsidRPr="006D1FBD">
              <w:rPr>
                <w:rFonts w:ascii="Times New Roman" w:hAnsi="Times New Roman"/>
                <w:sz w:val="24"/>
                <w:szCs w:val="24"/>
              </w:rPr>
              <w:t>. (EUR ili broj)</w:t>
            </w:r>
            <w:r>
              <w:rPr>
                <w:rFonts w:ascii="Times New Roman" w:hAnsi="Times New Roman"/>
                <w:sz w:val="24"/>
                <w:szCs w:val="24"/>
              </w:rPr>
              <w:t xml:space="preserve">, odobreni projekti i aktivnosti LAG-a </w:t>
            </w:r>
          </w:p>
        </w:tc>
        <w:tc>
          <w:tcPr>
            <w:tcW w:w="1677" w:type="dxa"/>
            <w:gridSpan w:val="4"/>
            <w:shd w:val="clear" w:color="auto" w:fill="auto"/>
          </w:tcPr>
          <w:p w14:paraId="3F1BA9AC" w14:textId="77777777" w:rsidR="008362B5" w:rsidRPr="006D1FBD" w:rsidRDefault="008362B5" w:rsidP="008362B5">
            <w:pPr>
              <w:spacing w:after="0" w:line="240" w:lineRule="auto"/>
              <w:rPr>
                <w:rFonts w:ascii="Times New Roman" w:hAnsi="Times New Roman"/>
                <w:sz w:val="24"/>
                <w:szCs w:val="24"/>
              </w:rPr>
            </w:pPr>
            <w:r w:rsidRPr="006D1FBD">
              <w:rPr>
                <w:rFonts w:ascii="Times New Roman" w:hAnsi="Times New Roman"/>
                <w:sz w:val="24"/>
                <w:szCs w:val="24"/>
              </w:rPr>
              <w:t xml:space="preserve">Oznaka prioriteta kojem doprinosi </w:t>
            </w:r>
          </w:p>
        </w:tc>
        <w:tc>
          <w:tcPr>
            <w:tcW w:w="2711" w:type="dxa"/>
            <w:gridSpan w:val="2"/>
            <w:shd w:val="clear" w:color="auto" w:fill="auto"/>
          </w:tcPr>
          <w:p w14:paraId="2348F85D" w14:textId="77777777" w:rsidR="008362B5" w:rsidRPr="006D1FBD" w:rsidRDefault="008362B5" w:rsidP="008362B5">
            <w:pPr>
              <w:spacing w:after="0" w:line="240" w:lineRule="auto"/>
              <w:rPr>
                <w:rFonts w:ascii="Times New Roman" w:hAnsi="Times New Roman"/>
                <w:sz w:val="24"/>
                <w:szCs w:val="24"/>
              </w:rPr>
            </w:pPr>
            <w:r w:rsidRPr="006D1FBD">
              <w:rPr>
                <w:rFonts w:ascii="Times New Roman" w:hAnsi="Times New Roman"/>
                <w:sz w:val="24"/>
                <w:szCs w:val="24"/>
              </w:rPr>
              <w:t xml:space="preserve">Oznaka Fokus područja kojem doprinosi </w:t>
            </w:r>
          </w:p>
        </w:tc>
      </w:tr>
      <w:tr w:rsidR="008362B5" w:rsidRPr="00AC3B6C" w14:paraId="30265B65" w14:textId="77777777" w:rsidTr="008362B5">
        <w:trPr>
          <w:trHeight w:val="321"/>
        </w:trPr>
        <w:tc>
          <w:tcPr>
            <w:tcW w:w="2713" w:type="dxa"/>
            <w:shd w:val="clear" w:color="auto" w:fill="auto"/>
          </w:tcPr>
          <w:p w14:paraId="056F72F6" w14:textId="77777777" w:rsidR="008362B5" w:rsidRPr="00AC3B6C" w:rsidRDefault="008362B5" w:rsidP="008362B5">
            <w:pPr>
              <w:spacing w:after="0" w:line="240" w:lineRule="auto"/>
              <w:rPr>
                <w:rFonts w:ascii="Times New Roman" w:hAnsi="Times New Roman"/>
              </w:rPr>
            </w:pPr>
            <w:r w:rsidRPr="00AC3B6C">
              <w:rPr>
                <w:rFonts w:ascii="Times New Roman" w:hAnsi="Times New Roman"/>
              </w:rPr>
              <w:t>Ukupno isplaćena sredstva PRR (javni rashodi)</w:t>
            </w:r>
          </w:p>
        </w:tc>
        <w:tc>
          <w:tcPr>
            <w:tcW w:w="2547" w:type="dxa"/>
            <w:gridSpan w:val="3"/>
            <w:shd w:val="clear" w:color="auto" w:fill="auto"/>
          </w:tcPr>
          <w:p w14:paraId="1F99FB25" w14:textId="105B4C42" w:rsidR="008362B5" w:rsidRPr="00AC3B6C" w:rsidRDefault="008362B5" w:rsidP="008362B5">
            <w:pPr>
              <w:spacing w:after="0" w:line="240" w:lineRule="auto"/>
              <w:rPr>
                <w:rFonts w:ascii="Times New Roman" w:hAnsi="Times New Roman"/>
              </w:rPr>
            </w:pPr>
            <w:ins w:id="161" w:author="LAG Marinianis_V6_I5" w:date="2021-07-26T16:42:00Z">
              <w:r>
                <w:rPr>
                  <w:rFonts w:ascii="Times New Roman" w:hAnsi="Times New Roman"/>
                  <w:lang w:eastAsia="zh-CN"/>
                </w:rPr>
                <w:t>98.398,13</w:t>
              </w:r>
            </w:ins>
            <w:del w:id="162" w:author="LAG Marinianis_V6_I5" w:date="2021-07-26T16:42:00Z">
              <w:r w:rsidRPr="00AC3B6C" w:rsidDel="00AF780F">
                <w:rPr>
                  <w:rFonts w:ascii="Times New Roman" w:hAnsi="Times New Roman"/>
                </w:rPr>
                <w:delText xml:space="preserve">0 </w:delText>
              </w:r>
            </w:del>
          </w:p>
        </w:tc>
        <w:tc>
          <w:tcPr>
            <w:tcW w:w="2229" w:type="dxa"/>
            <w:gridSpan w:val="3"/>
            <w:shd w:val="clear" w:color="auto" w:fill="auto"/>
          </w:tcPr>
          <w:p w14:paraId="7144819F" w14:textId="7615F022" w:rsidR="008362B5" w:rsidRPr="00AC3B6C" w:rsidRDefault="008362B5" w:rsidP="008362B5">
            <w:pPr>
              <w:spacing w:after="0" w:line="240" w:lineRule="auto"/>
              <w:jc w:val="both"/>
              <w:rPr>
                <w:rFonts w:ascii="Times New Roman" w:hAnsi="Times New Roman"/>
                <w:highlight w:val="yellow"/>
              </w:rPr>
            </w:pPr>
            <w:ins w:id="163" w:author="LAG Marinianis_V6_I5" w:date="2021-07-26T16:44:00Z">
              <w:r>
                <w:rPr>
                  <w:rFonts w:ascii="Times New Roman" w:hAnsi="Times New Roman"/>
                  <w:lang w:eastAsia="zh-CN"/>
                </w:rPr>
                <w:t>354.562,69</w:t>
              </w:r>
            </w:ins>
            <w:del w:id="164" w:author="LAG Marinianis_V6_I5" w:date="2021-07-26T16:42:00Z">
              <w:r w:rsidDel="00AF780F">
                <w:rPr>
                  <w:rFonts w:ascii="Times New Roman" w:hAnsi="Times New Roman"/>
                  <w:lang w:eastAsia="zh-CN"/>
                </w:rPr>
                <w:delText>98.398,13</w:delText>
              </w:r>
            </w:del>
          </w:p>
        </w:tc>
        <w:tc>
          <w:tcPr>
            <w:tcW w:w="2406" w:type="dxa"/>
            <w:gridSpan w:val="4"/>
            <w:shd w:val="clear" w:color="auto" w:fill="auto"/>
          </w:tcPr>
          <w:p w14:paraId="6C2DA007" w14:textId="326FFB5D" w:rsidR="008362B5" w:rsidRPr="00AC3B6C" w:rsidRDefault="008362B5" w:rsidP="008362B5">
            <w:pPr>
              <w:spacing w:after="0" w:line="240" w:lineRule="auto"/>
              <w:jc w:val="both"/>
              <w:rPr>
                <w:rFonts w:ascii="Times New Roman" w:hAnsi="Times New Roman"/>
                <w:highlight w:val="yellow"/>
              </w:rPr>
            </w:pPr>
            <w:ins w:id="165" w:author="LAG Marinianis_V6_I5" w:date="2021-07-26T16:44:00Z">
              <w:r>
                <w:rPr>
                  <w:rFonts w:ascii="Times New Roman" w:hAnsi="Times New Roman"/>
                  <w:sz w:val="24"/>
                  <w:szCs w:val="24"/>
                  <w:lang w:eastAsia="zh-CN"/>
                </w:rPr>
                <w:t>358.530,56</w:t>
              </w:r>
            </w:ins>
            <w:del w:id="166" w:author="LAG Marinianis_V6_I5" w:date="2021-07-26T16:43:00Z">
              <w:r w:rsidDel="008362B5">
                <w:rPr>
                  <w:rFonts w:ascii="Times New Roman" w:hAnsi="Times New Roman"/>
                  <w:sz w:val="24"/>
                  <w:szCs w:val="24"/>
                  <w:lang w:eastAsia="zh-CN"/>
                </w:rPr>
                <w:delText>234.281,25</w:delText>
              </w:r>
            </w:del>
          </w:p>
        </w:tc>
        <w:tc>
          <w:tcPr>
            <w:tcW w:w="1677" w:type="dxa"/>
            <w:gridSpan w:val="4"/>
            <w:vMerge w:val="restart"/>
            <w:shd w:val="clear" w:color="auto" w:fill="auto"/>
          </w:tcPr>
          <w:p w14:paraId="2D6122B5" w14:textId="77777777" w:rsidR="008362B5" w:rsidRPr="00AC3B6C" w:rsidRDefault="008362B5" w:rsidP="008362B5">
            <w:pPr>
              <w:spacing w:after="0" w:line="240" w:lineRule="auto"/>
              <w:rPr>
                <w:rFonts w:ascii="Times New Roman" w:hAnsi="Times New Roman"/>
              </w:rPr>
            </w:pPr>
            <w:r w:rsidRPr="00AC3B6C">
              <w:rPr>
                <w:rFonts w:ascii="Times New Roman" w:hAnsi="Times New Roman"/>
              </w:rPr>
              <w:t>CMES/CMEF</w:t>
            </w:r>
          </w:p>
          <w:p w14:paraId="027D3E78" w14:textId="77777777" w:rsidR="008362B5" w:rsidRPr="00AC3B6C" w:rsidRDefault="008362B5" w:rsidP="008362B5">
            <w:pPr>
              <w:spacing w:after="0" w:line="240" w:lineRule="auto"/>
              <w:rPr>
                <w:rFonts w:ascii="Times New Roman" w:hAnsi="Times New Roman"/>
                <w:highlight w:val="yellow"/>
              </w:rPr>
            </w:pPr>
            <w:r w:rsidRPr="00AC3B6C">
              <w:rPr>
                <w:rFonts w:ascii="Times New Roman" w:hAnsi="Times New Roman"/>
              </w:rPr>
              <w:t>indikatori /doprinos PRR/ZPP</w:t>
            </w:r>
          </w:p>
        </w:tc>
        <w:tc>
          <w:tcPr>
            <w:tcW w:w="2711" w:type="dxa"/>
            <w:gridSpan w:val="2"/>
            <w:vMerge w:val="restart"/>
            <w:shd w:val="clear" w:color="auto" w:fill="auto"/>
          </w:tcPr>
          <w:p w14:paraId="19D2245D" w14:textId="77777777" w:rsidR="008362B5" w:rsidRPr="00AC3B6C" w:rsidRDefault="008362B5" w:rsidP="008362B5">
            <w:pPr>
              <w:spacing w:after="0" w:line="240" w:lineRule="auto"/>
              <w:rPr>
                <w:rFonts w:ascii="Times New Roman" w:hAnsi="Times New Roman"/>
              </w:rPr>
            </w:pPr>
            <w:r w:rsidRPr="00AC3B6C">
              <w:rPr>
                <w:rFonts w:ascii="Times New Roman" w:hAnsi="Times New Roman"/>
              </w:rPr>
              <w:t>CMES/CMEF</w:t>
            </w:r>
          </w:p>
          <w:p w14:paraId="2DC9C20E" w14:textId="77777777" w:rsidR="008362B5" w:rsidRPr="00AC3B6C" w:rsidRDefault="008362B5" w:rsidP="008362B5">
            <w:pPr>
              <w:spacing w:after="0" w:line="240" w:lineRule="auto"/>
              <w:rPr>
                <w:rFonts w:ascii="Times New Roman" w:hAnsi="Times New Roman"/>
              </w:rPr>
            </w:pPr>
            <w:r w:rsidRPr="00AC3B6C">
              <w:rPr>
                <w:rFonts w:ascii="Times New Roman" w:hAnsi="Times New Roman"/>
              </w:rPr>
              <w:t>indikatori, doprinos PRR/ZPP</w:t>
            </w:r>
          </w:p>
        </w:tc>
      </w:tr>
      <w:tr w:rsidR="008362B5" w:rsidRPr="00AC3B6C" w14:paraId="77E02FD7" w14:textId="77777777" w:rsidTr="000760E9">
        <w:trPr>
          <w:trHeight w:val="321"/>
        </w:trPr>
        <w:tc>
          <w:tcPr>
            <w:tcW w:w="2713" w:type="dxa"/>
            <w:tcBorders>
              <w:top w:val="single" w:sz="4" w:space="0" w:color="auto"/>
              <w:left w:val="single" w:sz="4" w:space="0" w:color="auto"/>
              <w:bottom w:val="single" w:sz="4" w:space="0" w:color="auto"/>
              <w:right w:val="single" w:sz="4" w:space="0" w:color="auto"/>
            </w:tcBorders>
            <w:shd w:val="clear" w:color="auto" w:fill="auto"/>
          </w:tcPr>
          <w:p w14:paraId="4A8CF008" w14:textId="77777777" w:rsidR="008362B5" w:rsidRPr="00AC3B6C" w:rsidRDefault="008362B5" w:rsidP="008362B5">
            <w:pPr>
              <w:spacing w:after="0" w:line="240" w:lineRule="auto"/>
              <w:rPr>
                <w:rFonts w:ascii="Times New Roman" w:hAnsi="Times New Roman"/>
              </w:rPr>
            </w:pPr>
            <w:r w:rsidRPr="00AC3B6C">
              <w:rPr>
                <w:rFonts w:ascii="Times New Roman" w:hAnsi="Times New Roman"/>
              </w:rPr>
              <w:t>Broj kreiranih radnih mjesta putem sufinanciranih projekata (19.3 + 19.4)</w:t>
            </w:r>
          </w:p>
        </w:tc>
        <w:tc>
          <w:tcPr>
            <w:tcW w:w="2547" w:type="dxa"/>
            <w:gridSpan w:val="3"/>
            <w:tcBorders>
              <w:top w:val="single" w:sz="4" w:space="0" w:color="auto"/>
              <w:left w:val="single" w:sz="4" w:space="0" w:color="auto"/>
              <w:bottom w:val="single" w:sz="4" w:space="0" w:color="auto"/>
              <w:right w:val="single" w:sz="4" w:space="0" w:color="auto"/>
            </w:tcBorders>
            <w:shd w:val="clear" w:color="auto" w:fill="auto"/>
          </w:tcPr>
          <w:p w14:paraId="1BE1418B" w14:textId="63D7B3F7" w:rsidR="008362B5" w:rsidRPr="00AC3B6C" w:rsidRDefault="008362B5" w:rsidP="008362B5">
            <w:pPr>
              <w:spacing w:after="0" w:line="240" w:lineRule="auto"/>
              <w:rPr>
                <w:rFonts w:ascii="Times New Roman" w:hAnsi="Times New Roman"/>
              </w:rPr>
            </w:pPr>
            <w:ins w:id="167" w:author="LAG Marinianis_V6_I5" w:date="2021-07-26T16:45:00Z">
              <w:r w:rsidRPr="00AC3B6C">
                <w:rPr>
                  <w:rFonts w:ascii="Times New Roman" w:hAnsi="Times New Roman"/>
                </w:rPr>
                <w:t>1</w:t>
              </w:r>
            </w:ins>
            <w:del w:id="168" w:author="LAG Marinianis_V6_I5" w:date="2021-07-26T16:45:00Z">
              <w:r w:rsidRPr="00AC3B6C" w:rsidDel="00E021E9">
                <w:rPr>
                  <w:rFonts w:ascii="Times New Roman" w:hAnsi="Times New Roman"/>
                </w:rPr>
                <w:delText xml:space="preserve">0 </w:delText>
              </w:r>
            </w:del>
          </w:p>
        </w:tc>
        <w:tc>
          <w:tcPr>
            <w:tcW w:w="2229" w:type="dxa"/>
            <w:gridSpan w:val="3"/>
            <w:tcBorders>
              <w:top w:val="single" w:sz="4" w:space="0" w:color="auto"/>
              <w:left w:val="single" w:sz="4" w:space="0" w:color="auto"/>
              <w:bottom w:val="single" w:sz="4" w:space="0" w:color="auto"/>
            </w:tcBorders>
            <w:shd w:val="clear" w:color="auto" w:fill="auto"/>
          </w:tcPr>
          <w:p w14:paraId="2B9C34C9" w14:textId="17A117E6" w:rsidR="008362B5" w:rsidRPr="00AC3B6C" w:rsidRDefault="008362B5" w:rsidP="008362B5">
            <w:pPr>
              <w:spacing w:after="0" w:line="240" w:lineRule="auto"/>
              <w:jc w:val="both"/>
              <w:rPr>
                <w:rFonts w:ascii="Times New Roman" w:hAnsi="Times New Roman"/>
              </w:rPr>
            </w:pPr>
            <w:ins w:id="169" w:author="LAG Marinianis_V6_I5" w:date="2021-07-26T16:45:00Z">
              <w:r w:rsidRPr="00AC3B6C">
                <w:rPr>
                  <w:rFonts w:ascii="Times New Roman" w:hAnsi="Times New Roman"/>
                </w:rPr>
                <w:t>2</w:t>
              </w:r>
            </w:ins>
            <w:del w:id="170" w:author="LAG Marinianis_V6_I5" w:date="2021-07-26T16:45:00Z">
              <w:r w:rsidRPr="00AC3B6C" w:rsidDel="00E021E9">
                <w:rPr>
                  <w:rFonts w:ascii="Times New Roman" w:hAnsi="Times New Roman"/>
                </w:rPr>
                <w:delText>1</w:delText>
              </w:r>
            </w:del>
          </w:p>
        </w:tc>
        <w:tc>
          <w:tcPr>
            <w:tcW w:w="2406" w:type="dxa"/>
            <w:gridSpan w:val="4"/>
            <w:tcBorders>
              <w:top w:val="single" w:sz="4" w:space="0" w:color="auto"/>
              <w:left w:val="single" w:sz="4" w:space="0" w:color="auto"/>
              <w:bottom w:val="single" w:sz="4" w:space="0" w:color="auto"/>
            </w:tcBorders>
            <w:shd w:val="clear" w:color="auto" w:fill="auto"/>
          </w:tcPr>
          <w:p w14:paraId="22A1BAD8" w14:textId="77777777" w:rsidR="008362B5" w:rsidRPr="00AC3B6C" w:rsidRDefault="008362B5" w:rsidP="008362B5">
            <w:pPr>
              <w:spacing w:after="0" w:line="240" w:lineRule="auto"/>
              <w:jc w:val="both"/>
              <w:rPr>
                <w:rFonts w:ascii="Times New Roman" w:hAnsi="Times New Roman"/>
              </w:rPr>
            </w:pPr>
            <w:r w:rsidRPr="00AC3B6C">
              <w:rPr>
                <w:rFonts w:ascii="Times New Roman" w:hAnsi="Times New Roman"/>
              </w:rPr>
              <w:t>2</w:t>
            </w:r>
          </w:p>
        </w:tc>
        <w:tc>
          <w:tcPr>
            <w:tcW w:w="1677" w:type="dxa"/>
            <w:gridSpan w:val="4"/>
            <w:vMerge/>
            <w:shd w:val="clear" w:color="auto" w:fill="auto"/>
          </w:tcPr>
          <w:p w14:paraId="3189B04F" w14:textId="77777777" w:rsidR="008362B5" w:rsidRPr="00AC3B6C" w:rsidRDefault="008362B5" w:rsidP="008362B5">
            <w:pPr>
              <w:spacing w:after="0" w:line="240" w:lineRule="auto"/>
              <w:jc w:val="both"/>
              <w:rPr>
                <w:rFonts w:ascii="Times New Roman" w:hAnsi="Times New Roman"/>
                <w:highlight w:val="yellow"/>
              </w:rPr>
            </w:pPr>
          </w:p>
        </w:tc>
        <w:tc>
          <w:tcPr>
            <w:tcW w:w="2711" w:type="dxa"/>
            <w:gridSpan w:val="2"/>
            <w:vMerge/>
            <w:shd w:val="clear" w:color="auto" w:fill="auto"/>
          </w:tcPr>
          <w:p w14:paraId="0A3D9740" w14:textId="77777777" w:rsidR="008362B5" w:rsidRPr="00AC3B6C" w:rsidRDefault="008362B5" w:rsidP="008362B5">
            <w:pPr>
              <w:spacing w:after="0" w:line="240" w:lineRule="auto"/>
              <w:jc w:val="both"/>
              <w:rPr>
                <w:rFonts w:ascii="Times New Roman" w:hAnsi="Times New Roman"/>
              </w:rPr>
            </w:pPr>
          </w:p>
        </w:tc>
      </w:tr>
      <w:tr w:rsidR="008362B5" w:rsidRPr="00AC3B6C" w14:paraId="6642F6B5" w14:textId="77777777" w:rsidTr="000760E9">
        <w:trPr>
          <w:trHeight w:val="321"/>
        </w:trPr>
        <w:tc>
          <w:tcPr>
            <w:tcW w:w="2713" w:type="dxa"/>
            <w:tcBorders>
              <w:top w:val="single" w:sz="4" w:space="0" w:color="auto"/>
              <w:left w:val="single" w:sz="4" w:space="0" w:color="auto"/>
              <w:bottom w:val="single" w:sz="4" w:space="0" w:color="auto"/>
              <w:right w:val="single" w:sz="4" w:space="0" w:color="auto"/>
            </w:tcBorders>
            <w:shd w:val="clear" w:color="auto" w:fill="auto"/>
          </w:tcPr>
          <w:p w14:paraId="6E9830C8" w14:textId="77777777" w:rsidR="008362B5" w:rsidRPr="00AC3B6C" w:rsidRDefault="008362B5" w:rsidP="008362B5">
            <w:pPr>
              <w:spacing w:after="0" w:line="240" w:lineRule="auto"/>
              <w:rPr>
                <w:rFonts w:ascii="Times New Roman" w:hAnsi="Times New Roman"/>
              </w:rPr>
            </w:pPr>
            <w:r w:rsidRPr="00AC3B6C">
              <w:rPr>
                <w:rFonts w:ascii="Times New Roman" w:hAnsi="Times New Roman"/>
              </w:rPr>
              <w:lastRenderedPageBreak/>
              <w:t>Broj projekata suradnje u okviru provedbe 19.3 (Uredba (EU) 1303/2013)</w:t>
            </w:r>
          </w:p>
        </w:tc>
        <w:tc>
          <w:tcPr>
            <w:tcW w:w="2547" w:type="dxa"/>
            <w:gridSpan w:val="3"/>
            <w:tcBorders>
              <w:top w:val="single" w:sz="4" w:space="0" w:color="auto"/>
              <w:left w:val="single" w:sz="4" w:space="0" w:color="auto"/>
              <w:bottom w:val="single" w:sz="4" w:space="0" w:color="auto"/>
              <w:right w:val="single" w:sz="4" w:space="0" w:color="auto"/>
            </w:tcBorders>
            <w:shd w:val="clear" w:color="auto" w:fill="auto"/>
          </w:tcPr>
          <w:p w14:paraId="5F94553A" w14:textId="209E2BDB" w:rsidR="008362B5" w:rsidRPr="00AC3B6C" w:rsidRDefault="008362B5" w:rsidP="008362B5">
            <w:pPr>
              <w:spacing w:after="0" w:line="240" w:lineRule="auto"/>
              <w:rPr>
                <w:rFonts w:ascii="Times New Roman" w:hAnsi="Times New Roman"/>
              </w:rPr>
            </w:pPr>
            <w:ins w:id="171" w:author="LAG Marinianis_V6_I5" w:date="2021-07-26T16:45:00Z">
              <w:r w:rsidRPr="00AC3B6C">
                <w:rPr>
                  <w:rFonts w:ascii="Times New Roman" w:hAnsi="Times New Roman"/>
                </w:rPr>
                <w:t>0</w:t>
              </w:r>
            </w:ins>
            <w:del w:id="172" w:author="LAG Marinianis_V6_I5" w:date="2021-07-26T16:45:00Z">
              <w:r w:rsidRPr="00AC3B6C" w:rsidDel="00E021E9">
                <w:rPr>
                  <w:rFonts w:ascii="Times New Roman" w:hAnsi="Times New Roman"/>
                </w:rPr>
                <w:delText xml:space="preserve">0 </w:delText>
              </w:r>
            </w:del>
          </w:p>
        </w:tc>
        <w:tc>
          <w:tcPr>
            <w:tcW w:w="2229" w:type="dxa"/>
            <w:gridSpan w:val="3"/>
            <w:tcBorders>
              <w:top w:val="single" w:sz="4" w:space="0" w:color="auto"/>
              <w:left w:val="single" w:sz="4" w:space="0" w:color="auto"/>
              <w:bottom w:val="single" w:sz="4" w:space="0" w:color="auto"/>
            </w:tcBorders>
            <w:shd w:val="clear" w:color="auto" w:fill="auto"/>
          </w:tcPr>
          <w:p w14:paraId="5896738D" w14:textId="3CE1F4F6" w:rsidR="008362B5" w:rsidRPr="00AC3B6C" w:rsidRDefault="008362B5" w:rsidP="008362B5">
            <w:pPr>
              <w:spacing w:after="0" w:line="240" w:lineRule="auto"/>
              <w:jc w:val="both"/>
              <w:rPr>
                <w:rFonts w:ascii="Times New Roman" w:hAnsi="Times New Roman"/>
              </w:rPr>
            </w:pPr>
            <w:ins w:id="173" w:author="LAG Marinianis_V6_I5" w:date="2021-07-26T16:46:00Z">
              <w:r>
                <w:rPr>
                  <w:rFonts w:ascii="Times New Roman" w:hAnsi="Times New Roman"/>
                </w:rPr>
                <w:t>3</w:t>
              </w:r>
            </w:ins>
            <w:del w:id="174" w:author="LAG Marinianis_V6_I5" w:date="2021-07-26T16:45:00Z">
              <w:r w:rsidRPr="00AC3B6C" w:rsidDel="00E021E9">
                <w:rPr>
                  <w:rFonts w:ascii="Times New Roman" w:hAnsi="Times New Roman"/>
                </w:rPr>
                <w:delText>0</w:delText>
              </w:r>
            </w:del>
          </w:p>
        </w:tc>
        <w:tc>
          <w:tcPr>
            <w:tcW w:w="2406" w:type="dxa"/>
            <w:gridSpan w:val="4"/>
            <w:tcBorders>
              <w:top w:val="single" w:sz="4" w:space="0" w:color="auto"/>
              <w:left w:val="single" w:sz="4" w:space="0" w:color="auto"/>
              <w:bottom w:val="single" w:sz="4" w:space="0" w:color="auto"/>
            </w:tcBorders>
            <w:shd w:val="clear" w:color="auto" w:fill="auto"/>
          </w:tcPr>
          <w:p w14:paraId="1EDBCE21" w14:textId="437F6147" w:rsidR="008362B5" w:rsidRPr="00AC3B6C" w:rsidRDefault="008362B5" w:rsidP="008362B5">
            <w:pPr>
              <w:spacing w:after="0" w:line="240" w:lineRule="auto"/>
              <w:jc w:val="both"/>
              <w:rPr>
                <w:rFonts w:ascii="Times New Roman" w:hAnsi="Times New Roman"/>
              </w:rPr>
            </w:pPr>
            <w:ins w:id="175" w:author="LAG Marinianis_V6_I5" w:date="2021-07-26T16:46:00Z">
              <w:r>
                <w:rPr>
                  <w:rFonts w:ascii="Times New Roman" w:hAnsi="Times New Roman"/>
                </w:rPr>
                <w:t>3</w:t>
              </w:r>
            </w:ins>
            <w:del w:id="176" w:author="LAG Marinianis_V6_I5" w:date="2021-07-26T16:46:00Z">
              <w:r w:rsidRPr="00AC3B6C" w:rsidDel="008362B5">
                <w:rPr>
                  <w:rFonts w:ascii="Times New Roman" w:hAnsi="Times New Roman"/>
                </w:rPr>
                <w:delText>2</w:delText>
              </w:r>
            </w:del>
          </w:p>
        </w:tc>
        <w:tc>
          <w:tcPr>
            <w:tcW w:w="1677" w:type="dxa"/>
            <w:gridSpan w:val="4"/>
            <w:vMerge/>
            <w:tcBorders>
              <w:bottom w:val="single" w:sz="4" w:space="0" w:color="auto"/>
            </w:tcBorders>
            <w:shd w:val="clear" w:color="auto" w:fill="auto"/>
          </w:tcPr>
          <w:p w14:paraId="717F7CA9" w14:textId="77777777" w:rsidR="008362B5" w:rsidRPr="00AC3B6C" w:rsidRDefault="008362B5" w:rsidP="008362B5">
            <w:pPr>
              <w:spacing w:after="0" w:line="240" w:lineRule="auto"/>
              <w:jc w:val="both"/>
              <w:rPr>
                <w:rFonts w:ascii="Times New Roman" w:hAnsi="Times New Roman"/>
                <w:highlight w:val="yellow"/>
              </w:rPr>
            </w:pPr>
          </w:p>
        </w:tc>
        <w:tc>
          <w:tcPr>
            <w:tcW w:w="2711" w:type="dxa"/>
            <w:gridSpan w:val="2"/>
            <w:vMerge/>
            <w:tcBorders>
              <w:bottom w:val="single" w:sz="4" w:space="0" w:color="auto"/>
            </w:tcBorders>
            <w:shd w:val="clear" w:color="auto" w:fill="auto"/>
          </w:tcPr>
          <w:p w14:paraId="42DE53D5" w14:textId="77777777" w:rsidR="008362B5" w:rsidRPr="00AC3B6C" w:rsidRDefault="008362B5" w:rsidP="008362B5">
            <w:pPr>
              <w:spacing w:after="0" w:line="240" w:lineRule="auto"/>
              <w:jc w:val="both"/>
              <w:rPr>
                <w:rFonts w:ascii="Times New Roman" w:hAnsi="Times New Roman"/>
              </w:rPr>
            </w:pPr>
          </w:p>
        </w:tc>
      </w:tr>
      <w:tr w:rsidR="008362B5" w:rsidRPr="00AC3B6C" w14:paraId="04E5673D" w14:textId="77777777" w:rsidTr="000760E9">
        <w:trPr>
          <w:trHeight w:val="321"/>
        </w:trPr>
        <w:tc>
          <w:tcPr>
            <w:tcW w:w="2713" w:type="dxa"/>
          </w:tcPr>
          <w:p w14:paraId="31FF5FE9" w14:textId="77777777" w:rsidR="008362B5" w:rsidRPr="00AC3B6C" w:rsidRDefault="008362B5" w:rsidP="008362B5">
            <w:pPr>
              <w:pStyle w:val="NoSpacing"/>
              <w:rPr>
                <w:rFonts w:ascii="Times New Roman" w:hAnsi="Times New Roman"/>
              </w:rPr>
            </w:pPr>
            <w:r w:rsidRPr="00AC3B6C">
              <w:rPr>
                <w:rFonts w:ascii="Times New Roman" w:hAnsi="Times New Roman"/>
              </w:rPr>
              <w:t>Broj animacijskih aktivnosti prijenosa znanja i inovacija u poljoprivredi, šumarstvu i ruralnim područjima</w:t>
            </w:r>
          </w:p>
        </w:tc>
        <w:tc>
          <w:tcPr>
            <w:tcW w:w="2547" w:type="dxa"/>
            <w:gridSpan w:val="3"/>
          </w:tcPr>
          <w:p w14:paraId="2D0F4589" w14:textId="4C41818C" w:rsidR="008362B5" w:rsidRPr="00AC3B6C" w:rsidRDefault="008362B5" w:rsidP="008362B5">
            <w:pPr>
              <w:spacing w:after="0" w:line="240" w:lineRule="auto"/>
              <w:rPr>
                <w:rFonts w:ascii="Times New Roman" w:hAnsi="Times New Roman"/>
              </w:rPr>
            </w:pPr>
            <w:ins w:id="177" w:author="LAG Marinianis_V6_I5" w:date="2021-07-26T16:45:00Z">
              <w:r>
                <w:rPr>
                  <w:rFonts w:ascii="Times New Roman" w:hAnsi="Times New Roman"/>
                </w:rPr>
                <w:t>0</w:t>
              </w:r>
            </w:ins>
            <w:del w:id="178" w:author="LAG Marinianis_V6_I5" w:date="2021-07-26T16:45:00Z">
              <w:r w:rsidRPr="00AC3B6C" w:rsidDel="00E021E9">
                <w:rPr>
                  <w:rFonts w:ascii="Times New Roman" w:hAnsi="Times New Roman"/>
                </w:rPr>
                <w:delText>0</w:delText>
              </w:r>
            </w:del>
          </w:p>
        </w:tc>
        <w:tc>
          <w:tcPr>
            <w:tcW w:w="2229" w:type="dxa"/>
            <w:gridSpan w:val="3"/>
          </w:tcPr>
          <w:p w14:paraId="3DEB7515" w14:textId="74FCC410" w:rsidR="008362B5" w:rsidRPr="00AC3B6C" w:rsidRDefault="008362B5" w:rsidP="008362B5">
            <w:pPr>
              <w:pStyle w:val="NoSpacing"/>
              <w:rPr>
                <w:rFonts w:ascii="Times New Roman" w:hAnsi="Times New Roman"/>
              </w:rPr>
            </w:pPr>
            <w:ins w:id="179" w:author="LAG Marinianis_V6_I5" w:date="2021-07-26T16:45:00Z">
              <w:r w:rsidRPr="00AC3B6C">
                <w:rPr>
                  <w:rFonts w:ascii="Times New Roman" w:hAnsi="Times New Roman"/>
                </w:rPr>
                <w:t>3</w:t>
              </w:r>
            </w:ins>
            <w:del w:id="180" w:author="LAG Marinianis_V6_I5" w:date="2021-07-26T16:45:00Z">
              <w:r w:rsidDel="00E021E9">
                <w:rPr>
                  <w:rFonts w:ascii="Times New Roman" w:hAnsi="Times New Roman"/>
                </w:rPr>
                <w:delText>0</w:delText>
              </w:r>
            </w:del>
          </w:p>
        </w:tc>
        <w:tc>
          <w:tcPr>
            <w:tcW w:w="2406" w:type="dxa"/>
            <w:gridSpan w:val="4"/>
          </w:tcPr>
          <w:p w14:paraId="0CF77814" w14:textId="77777777" w:rsidR="008362B5" w:rsidRPr="00AC3B6C" w:rsidRDefault="008362B5" w:rsidP="008362B5">
            <w:pPr>
              <w:pStyle w:val="NoSpacing"/>
              <w:rPr>
                <w:rFonts w:ascii="Times New Roman" w:hAnsi="Times New Roman"/>
              </w:rPr>
            </w:pPr>
            <w:r w:rsidRPr="00AC3B6C">
              <w:rPr>
                <w:rFonts w:ascii="Times New Roman" w:hAnsi="Times New Roman"/>
              </w:rPr>
              <w:t>3</w:t>
            </w:r>
          </w:p>
        </w:tc>
        <w:tc>
          <w:tcPr>
            <w:tcW w:w="1677" w:type="dxa"/>
            <w:gridSpan w:val="4"/>
            <w:tcBorders>
              <w:bottom w:val="single" w:sz="4" w:space="0" w:color="auto"/>
            </w:tcBorders>
            <w:shd w:val="clear" w:color="auto" w:fill="auto"/>
          </w:tcPr>
          <w:p w14:paraId="0CC65BC1" w14:textId="77777777" w:rsidR="008362B5" w:rsidRPr="00AC3B6C" w:rsidRDefault="008362B5" w:rsidP="008362B5">
            <w:pPr>
              <w:pStyle w:val="NoSpacing"/>
              <w:rPr>
                <w:rFonts w:ascii="Times New Roman" w:hAnsi="Times New Roman"/>
              </w:rPr>
            </w:pPr>
            <w:r w:rsidRPr="00AC3B6C">
              <w:rPr>
                <w:rFonts w:ascii="Times New Roman" w:hAnsi="Times New Roman"/>
              </w:rPr>
              <w:t>1</w:t>
            </w:r>
          </w:p>
        </w:tc>
        <w:tc>
          <w:tcPr>
            <w:tcW w:w="2711" w:type="dxa"/>
            <w:gridSpan w:val="2"/>
            <w:tcBorders>
              <w:bottom w:val="single" w:sz="4" w:space="0" w:color="auto"/>
            </w:tcBorders>
            <w:shd w:val="clear" w:color="auto" w:fill="auto"/>
          </w:tcPr>
          <w:p w14:paraId="30BAAF57" w14:textId="77777777" w:rsidR="008362B5" w:rsidRPr="00AC3B6C" w:rsidRDefault="008362B5" w:rsidP="008362B5">
            <w:pPr>
              <w:pStyle w:val="NoSpacing"/>
              <w:rPr>
                <w:rFonts w:ascii="Times New Roman" w:hAnsi="Times New Roman"/>
              </w:rPr>
            </w:pPr>
            <w:r w:rsidRPr="00AC3B6C">
              <w:rPr>
                <w:rFonts w:ascii="Times New Roman" w:hAnsi="Times New Roman"/>
              </w:rPr>
              <w:t>1A</w:t>
            </w:r>
          </w:p>
        </w:tc>
      </w:tr>
      <w:tr w:rsidR="008362B5" w:rsidRPr="00AC3B6C" w14:paraId="1323A21C" w14:textId="77777777" w:rsidTr="000760E9">
        <w:trPr>
          <w:trHeight w:val="321"/>
        </w:trPr>
        <w:tc>
          <w:tcPr>
            <w:tcW w:w="2713" w:type="dxa"/>
          </w:tcPr>
          <w:p w14:paraId="6FB63F56" w14:textId="77777777" w:rsidR="008362B5" w:rsidRPr="00AC3B6C" w:rsidRDefault="008362B5" w:rsidP="008362B5">
            <w:pPr>
              <w:pStyle w:val="NoSpacing"/>
              <w:rPr>
                <w:rFonts w:ascii="Times New Roman" w:hAnsi="Times New Roman"/>
              </w:rPr>
            </w:pPr>
            <w:r w:rsidRPr="00AC3B6C">
              <w:rPr>
                <w:rFonts w:ascii="Times New Roman" w:hAnsi="Times New Roman"/>
              </w:rPr>
              <w:t>Broj sudionika u animacijskim aktivnostima prijenosa znanja i inovacija u poljoprivredi, šumarstvu i ruralnim područjima</w:t>
            </w:r>
          </w:p>
        </w:tc>
        <w:tc>
          <w:tcPr>
            <w:tcW w:w="2547" w:type="dxa"/>
            <w:gridSpan w:val="3"/>
          </w:tcPr>
          <w:p w14:paraId="3DA8BE94" w14:textId="67980F60" w:rsidR="008362B5" w:rsidRPr="00AC3B6C" w:rsidRDefault="008362B5" w:rsidP="008362B5">
            <w:pPr>
              <w:spacing w:after="0" w:line="240" w:lineRule="auto"/>
              <w:rPr>
                <w:rFonts w:ascii="Times New Roman" w:hAnsi="Times New Roman"/>
              </w:rPr>
            </w:pPr>
            <w:ins w:id="181" w:author="LAG Marinianis_V6_I5" w:date="2021-07-26T16:45:00Z">
              <w:r>
                <w:rPr>
                  <w:rFonts w:ascii="Times New Roman" w:hAnsi="Times New Roman"/>
                </w:rPr>
                <w:t>0</w:t>
              </w:r>
            </w:ins>
            <w:del w:id="182" w:author="LAG Marinianis_V6_I5" w:date="2021-07-26T16:45:00Z">
              <w:r w:rsidRPr="00AC3B6C" w:rsidDel="00E021E9">
                <w:rPr>
                  <w:rFonts w:ascii="Times New Roman" w:hAnsi="Times New Roman"/>
                </w:rPr>
                <w:delText>0</w:delText>
              </w:r>
            </w:del>
          </w:p>
        </w:tc>
        <w:tc>
          <w:tcPr>
            <w:tcW w:w="2229" w:type="dxa"/>
            <w:gridSpan w:val="3"/>
          </w:tcPr>
          <w:p w14:paraId="0DA402D2" w14:textId="4E4E38E5" w:rsidR="008362B5" w:rsidRPr="00AC3B6C" w:rsidRDefault="008362B5" w:rsidP="008362B5">
            <w:pPr>
              <w:pStyle w:val="NoSpacing"/>
              <w:rPr>
                <w:rFonts w:ascii="Times New Roman" w:hAnsi="Times New Roman"/>
              </w:rPr>
            </w:pPr>
            <w:ins w:id="183" w:author="LAG Marinianis_V6_I5" w:date="2021-07-26T16:45:00Z">
              <w:r w:rsidRPr="00AC3B6C">
                <w:rPr>
                  <w:rFonts w:ascii="Times New Roman" w:hAnsi="Times New Roman"/>
                </w:rPr>
                <w:t>30</w:t>
              </w:r>
            </w:ins>
            <w:del w:id="184" w:author="LAG Marinianis_V6_I5" w:date="2021-07-26T16:45:00Z">
              <w:r w:rsidDel="00E021E9">
                <w:rPr>
                  <w:rFonts w:ascii="Times New Roman" w:hAnsi="Times New Roman"/>
                </w:rPr>
                <w:delText>0</w:delText>
              </w:r>
            </w:del>
          </w:p>
        </w:tc>
        <w:tc>
          <w:tcPr>
            <w:tcW w:w="2406" w:type="dxa"/>
            <w:gridSpan w:val="4"/>
          </w:tcPr>
          <w:p w14:paraId="680CD79A" w14:textId="77777777" w:rsidR="008362B5" w:rsidRPr="00AC3B6C" w:rsidRDefault="008362B5" w:rsidP="008362B5">
            <w:pPr>
              <w:pStyle w:val="NoSpacing"/>
              <w:rPr>
                <w:rFonts w:ascii="Times New Roman" w:hAnsi="Times New Roman"/>
              </w:rPr>
            </w:pPr>
            <w:r w:rsidRPr="00AC3B6C">
              <w:rPr>
                <w:rFonts w:ascii="Times New Roman" w:hAnsi="Times New Roman"/>
              </w:rPr>
              <w:t>30</w:t>
            </w:r>
          </w:p>
        </w:tc>
        <w:tc>
          <w:tcPr>
            <w:tcW w:w="1677" w:type="dxa"/>
            <w:gridSpan w:val="4"/>
            <w:tcBorders>
              <w:bottom w:val="single" w:sz="4" w:space="0" w:color="auto"/>
            </w:tcBorders>
            <w:shd w:val="clear" w:color="auto" w:fill="auto"/>
          </w:tcPr>
          <w:p w14:paraId="4FB81A51" w14:textId="77777777" w:rsidR="008362B5" w:rsidRPr="00AC3B6C" w:rsidRDefault="008362B5" w:rsidP="008362B5">
            <w:pPr>
              <w:pStyle w:val="NoSpacing"/>
              <w:rPr>
                <w:rFonts w:ascii="Times New Roman" w:hAnsi="Times New Roman"/>
              </w:rPr>
            </w:pPr>
            <w:r w:rsidRPr="00AC3B6C">
              <w:rPr>
                <w:rFonts w:ascii="Times New Roman" w:hAnsi="Times New Roman"/>
              </w:rPr>
              <w:t>1</w:t>
            </w:r>
          </w:p>
        </w:tc>
        <w:tc>
          <w:tcPr>
            <w:tcW w:w="2711" w:type="dxa"/>
            <w:gridSpan w:val="2"/>
            <w:tcBorders>
              <w:bottom w:val="single" w:sz="4" w:space="0" w:color="auto"/>
            </w:tcBorders>
            <w:shd w:val="clear" w:color="auto" w:fill="auto"/>
          </w:tcPr>
          <w:p w14:paraId="64D67A6D" w14:textId="77777777" w:rsidR="008362B5" w:rsidRPr="00AC3B6C" w:rsidRDefault="008362B5" w:rsidP="008362B5">
            <w:pPr>
              <w:pStyle w:val="NoSpacing"/>
              <w:rPr>
                <w:rFonts w:ascii="Times New Roman" w:hAnsi="Times New Roman"/>
              </w:rPr>
            </w:pPr>
            <w:r w:rsidRPr="00AC3B6C">
              <w:rPr>
                <w:rFonts w:ascii="Times New Roman" w:hAnsi="Times New Roman"/>
              </w:rPr>
              <w:t>1A</w:t>
            </w:r>
          </w:p>
        </w:tc>
      </w:tr>
      <w:tr w:rsidR="008362B5" w:rsidRPr="00AC3B6C" w14:paraId="61A5C53C" w14:textId="77777777" w:rsidTr="000760E9">
        <w:trPr>
          <w:trHeight w:val="321"/>
        </w:trPr>
        <w:tc>
          <w:tcPr>
            <w:tcW w:w="2713" w:type="dxa"/>
          </w:tcPr>
          <w:p w14:paraId="590EBEF9" w14:textId="77777777" w:rsidR="008362B5" w:rsidRPr="00AC3B6C" w:rsidRDefault="008362B5" w:rsidP="008362B5">
            <w:pPr>
              <w:pStyle w:val="NoSpacing"/>
              <w:rPr>
                <w:rFonts w:ascii="Times New Roman" w:hAnsi="Times New Roman"/>
              </w:rPr>
            </w:pPr>
            <w:r w:rsidRPr="00AC3B6C">
              <w:rPr>
                <w:rFonts w:ascii="Times New Roman" w:hAnsi="Times New Roman"/>
              </w:rPr>
              <w:t>Broj animacijskih aktivnosti prijenosa znanja i inovacija u poljoprivredi, šumarstvu i ruralnim područjima</w:t>
            </w:r>
          </w:p>
        </w:tc>
        <w:tc>
          <w:tcPr>
            <w:tcW w:w="2547" w:type="dxa"/>
            <w:gridSpan w:val="3"/>
          </w:tcPr>
          <w:p w14:paraId="25C13624" w14:textId="7FD2EA60" w:rsidR="008362B5" w:rsidRPr="00AC3B6C" w:rsidRDefault="008362B5" w:rsidP="008362B5">
            <w:pPr>
              <w:spacing w:after="0" w:line="240" w:lineRule="auto"/>
              <w:rPr>
                <w:rFonts w:ascii="Times New Roman" w:hAnsi="Times New Roman"/>
              </w:rPr>
            </w:pPr>
            <w:ins w:id="185" w:author="LAG Marinianis_V6_I5" w:date="2021-07-26T16:45:00Z">
              <w:r w:rsidRPr="00AC3B6C">
                <w:rPr>
                  <w:rFonts w:ascii="Times New Roman" w:hAnsi="Times New Roman"/>
                </w:rPr>
                <w:t>1</w:t>
              </w:r>
            </w:ins>
            <w:del w:id="186" w:author="LAG Marinianis_V6_I5" w:date="2021-07-26T16:45:00Z">
              <w:r w:rsidRPr="00AC3B6C" w:rsidDel="00E021E9">
                <w:rPr>
                  <w:rFonts w:ascii="Times New Roman" w:hAnsi="Times New Roman"/>
                </w:rPr>
                <w:delText>0</w:delText>
              </w:r>
            </w:del>
          </w:p>
        </w:tc>
        <w:tc>
          <w:tcPr>
            <w:tcW w:w="2229" w:type="dxa"/>
            <w:gridSpan w:val="3"/>
          </w:tcPr>
          <w:p w14:paraId="0046DB33" w14:textId="2C58B5E0" w:rsidR="008362B5" w:rsidRPr="00AC3B6C" w:rsidRDefault="008362B5" w:rsidP="008362B5">
            <w:pPr>
              <w:pStyle w:val="NoSpacing"/>
              <w:rPr>
                <w:rFonts w:ascii="Times New Roman" w:hAnsi="Times New Roman"/>
              </w:rPr>
            </w:pPr>
            <w:ins w:id="187" w:author="LAG Marinianis_V6_I5" w:date="2021-07-26T16:45:00Z">
              <w:r w:rsidRPr="00AC3B6C">
                <w:rPr>
                  <w:rFonts w:ascii="Times New Roman" w:hAnsi="Times New Roman"/>
                </w:rPr>
                <w:t>4</w:t>
              </w:r>
            </w:ins>
            <w:del w:id="188" w:author="LAG Marinianis_V6_I5" w:date="2021-07-26T16:45:00Z">
              <w:r w:rsidRPr="00AC3B6C" w:rsidDel="00E021E9">
                <w:rPr>
                  <w:rFonts w:ascii="Times New Roman" w:hAnsi="Times New Roman"/>
                </w:rPr>
                <w:delText>1</w:delText>
              </w:r>
            </w:del>
          </w:p>
        </w:tc>
        <w:tc>
          <w:tcPr>
            <w:tcW w:w="2406" w:type="dxa"/>
            <w:gridSpan w:val="4"/>
          </w:tcPr>
          <w:p w14:paraId="3953D805" w14:textId="3A080810" w:rsidR="008362B5" w:rsidRPr="00AC3B6C" w:rsidRDefault="008362B5" w:rsidP="008362B5">
            <w:pPr>
              <w:pStyle w:val="NoSpacing"/>
              <w:rPr>
                <w:rFonts w:ascii="Times New Roman" w:hAnsi="Times New Roman"/>
              </w:rPr>
            </w:pPr>
            <w:del w:id="189" w:author="LAG Marinianis_V6_I5" w:date="2021-07-26T16:46:00Z">
              <w:r w:rsidRPr="00AC3B6C" w:rsidDel="008362B5">
                <w:rPr>
                  <w:rFonts w:ascii="Times New Roman" w:hAnsi="Times New Roman"/>
                </w:rPr>
                <w:delText>4</w:delText>
              </w:r>
            </w:del>
            <w:ins w:id="190" w:author="LAG Marinianis_V6_I5" w:date="2021-07-26T16:46:00Z">
              <w:r>
                <w:rPr>
                  <w:rFonts w:ascii="Times New Roman" w:hAnsi="Times New Roman"/>
                </w:rPr>
                <w:t>5</w:t>
              </w:r>
            </w:ins>
          </w:p>
        </w:tc>
        <w:tc>
          <w:tcPr>
            <w:tcW w:w="1677" w:type="dxa"/>
            <w:gridSpan w:val="4"/>
            <w:tcBorders>
              <w:bottom w:val="single" w:sz="4" w:space="0" w:color="auto"/>
            </w:tcBorders>
            <w:shd w:val="clear" w:color="auto" w:fill="auto"/>
          </w:tcPr>
          <w:p w14:paraId="6092FCE6" w14:textId="77777777" w:rsidR="008362B5" w:rsidRPr="00AC3B6C" w:rsidRDefault="008362B5" w:rsidP="008362B5">
            <w:pPr>
              <w:pStyle w:val="NoSpacing"/>
              <w:rPr>
                <w:rFonts w:ascii="Times New Roman" w:hAnsi="Times New Roman"/>
              </w:rPr>
            </w:pPr>
            <w:r w:rsidRPr="00AC3B6C">
              <w:rPr>
                <w:rFonts w:ascii="Times New Roman" w:hAnsi="Times New Roman"/>
              </w:rPr>
              <w:t>1</w:t>
            </w:r>
          </w:p>
        </w:tc>
        <w:tc>
          <w:tcPr>
            <w:tcW w:w="2711" w:type="dxa"/>
            <w:gridSpan w:val="2"/>
            <w:tcBorders>
              <w:bottom w:val="single" w:sz="4" w:space="0" w:color="auto"/>
            </w:tcBorders>
            <w:shd w:val="clear" w:color="auto" w:fill="auto"/>
          </w:tcPr>
          <w:p w14:paraId="01FCFDEB" w14:textId="77777777" w:rsidR="008362B5" w:rsidRPr="00AC3B6C" w:rsidRDefault="008362B5" w:rsidP="008362B5">
            <w:pPr>
              <w:pStyle w:val="NoSpacing"/>
              <w:rPr>
                <w:rFonts w:ascii="Times New Roman" w:hAnsi="Times New Roman"/>
              </w:rPr>
            </w:pPr>
            <w:r w:rsidRPr="00AC3B6C">
              <w:rPr>
                <w:rFonts w:ascii="Times New Roman" w:hAnsi="Times New Roman"/>
              </w:rPr>
              <w:t>1A</w:t>
            </w:r>
          </w:p>
        </w:tc>
      </w:tr>
      <w:tr w:rsidR="008362B5" w:rsidRPr="00AC3B6C" w14:paraId="5C1C207B" w14:textId="77777777" w:rsidTr="000760E9">
        <w:trPr>
          <w:trHeight w:val="321"/>
        </w:trPr>
        <w:tc>
          <w:tcPr>
            <w:tcW w:w="2713" w:type="dxa"/>
          </w:tcPr>
          <w:p w14:paraId="2F8C76BA" w14:textId="77777777" w:rsidR="008362B5" w:rsidRPr="00AC3B6C" w:rsidRDefault="008362B5" w:rsidP="008362B5">
            <w:pPr>
              <w:pStyle w:val="NoSpacing"/>
              <w:rPr>
                <w:rFonts w:ascii="Times New Roman" w:hAnsi="Times New Roman"/>
              </w:rPr>
            </w:pPr>
            <w:r w:rsidRPr="00AC3B6C">
              <w:rPr>
                <w:rFonts w:ascii="Times New Roman" w:hAnsi="Times New Roman"/>
              </w:rPr>
              <w:t>Broj sudionika u animacijskim aktivnostima prijenosa znanja i inovacija u poljoprivredi, šumarstvu i ruralnim područjima</w:t>
            </w:r>
          </w:p>
        </w:tc>
        <w:tc>
          <w:tcPr>
            <w:tcW w:w="2547" w:type="dxa"/>
            <w:gridSpan w:val="3"/>
          </w:tcPr>
          <w:p w14:paraId="3AB38594" w14:textId="37E1B9C0" w:rsidR="008362B5" w:rsidRPr="00AC3B6C" w:rsidRDefault="008362B5" w:rsidP="008362B5">
            <w:pPr>
              <w:spacing w:after="0" w:line="240" w:lineRule="auto"/>
              <w:rPr>
                <w:rFonts w:ascii="Times New Roman" w:hAnsi="Times New Roman"/>
              </w:rPr>
            </w:pPr>
            <w:ins w:id="191" w:author="LAG Marinianis_V6_I5" w:date="2021-07-26T16:45:00Z">
              <w:r w:rsidRPr="00AC3B6C">
                <w:rPr>
                  <w:rFonts w:ascii="Times New Roman" w:hAnsi="Times New Roman"/>
                </w:rPr>
                <w:t>10</w:t>
              </w:r>
            </w:ins>
            <w:del w:id="192" w:author="LAG Marinianis_V6_I5" w:date="2021-07-26T16:45:00Z">
              <w:r w:rsidRPr="00AC3B6C" w:rsidDel="00E021E9">
                <w:rPr>
                  <w:rFonts w:ascii="Times New Roman" w:hAnsi="Times New Roman"/>
                </w:rPr>
                <w:delText>0</w:delText>
              </w:r>
            </w:del>
          </w:p>
        </w:tc>
        <w:tc>
          <w:tcPr>
            <w:tcW w:w="2229" w:type="dxa"/>
            <w:gridSpan w:val="3"/>
          </w:tcPr>
          <w:p w14:paraId="14184799" w14:textId="31EDEA93" w:rsidR="008362B5" w:rsidRPr="00AC3B6C" w:rsidRDefault="008362B5" w:rsidP="008362B5">
            <w:pPr>
              <w:pStyle w:val="NoSpacing"/>
              <w:rPr>
                <w:rFonts w:ascii="Times New Roman" w:hAnsi="Times New Roman"/>
              </w:rPr>
            </w:pPr>
            <w:ins w:id="193" w:author="LAG Marinianis_V6_I5" w:date="2021-07-26T16:45:00Z">
              <w:r w:rsidRPr="00AC3B6C">
                <w:rPr>
                  <w:rFonts w:ascii="Times New Roman" w:hAnsi="Times New Roman"/>
                </w:rPr>
                <w:t>40</w:t>
              </w:r>
            </w:ins>
            <w:del w:id="194" w:author="LAG Marinianis_V6_I5" w:date="2021-07-26T16:45:00Z">
              <w:r w:rsidRPr="00AC3B6C" w:rsidDel="00E021E9">
                <w:rPr>
                  <w:rFonts w:ascii="Times New Roman" w:hAnsi="Times New Roman"/>
                </w:rPr>
                <w:delText>10</w:delText>
              </w:r>
            </w:del>
          </w:p>
        </w:tc>
        <w:tc>
          <w:tcPr>
            <w:tcW w:w="2406" w:type="dxa"/>
            <w:gridSpan w:val="4"/>
          </w:tcPr>
          <w:p w14:paraId="027F8157" w14:textId="04D9F6CB" w:rsidR="008362B5" w:rsidRPr="00AC3B6C" w:rsidRDefault="008362B5" w:rsidP="008362B5">
            <w:pPr>
              <w:pStyle w:val="NoSpacing"/>
              <w:rPr>
                <w:rFonts w:ascii="Times New Roman" w:hAnsi="Times New Roman"/>
              </w:rPr>
            </w:pPr>
            <w:del w:id="195" w:author="LAG Marinianis_V6_I5" w:date="2021-07-26T16:46:00Z">
              <w:r w:rsidRPr="00AC3B6C" w:rsidDel="008362B5">
                <w:rPr>
                  <w:rFonts w:ascii="Times New Roman" w:hAnsi="Times New Roman"/>
                </w:rPr>
                <w:delText>40</w:delText>
              </w:r>
            </w:del>
            <w:ins w:id="196" w:author="LAG Marinianis_V6_I5" w:date="2021-07-26T16:46:00Z">
              <w:r>
                <w:rPr>
                  <w:rFonts w:ascii="Times New Roman" w:hAnsi="Times New Roman"/>
                </w:rPr>
                <w:t>50</w:t>
              </w:r>
            </w:ins>
          </w:p>
        </w:tc>
        <w:tc>
          <w:tcPr>
            <w:tcW w:w="1677" w:type="dxa"/>
            <w:gridSpan w:val="4"/>
            <w:tcBorders>
              <w:bottom w:val="single" w:sz="4" w:space="0" w:color="auto"/>
            </w:tcBorders>
            <w:shd w:val="clear" w:color="auto" w:fill="auto"/>
          </w:tcPr>
          <w:p w14:paraId="7091A864" w14:textId="77777777" w:rsidR="008362B5" w:rsidRPr="00AC3B6C" w:rsidRDefault="008362B5" w:rsidP="008362B5">
            <w:pPr>
              <w:pStyle w:val="NoSpacing"/>
              <w:rPr>
                <w:rFonts w:ascii="Times New Roman" w:hAnsi="Times New Roman"/>
              </w:rPr>
            </w:pPr>
            <w:r w:rsidRPr="00AC3B6C">
              <w:rPr>
                <w:rFonts w:ascii="Times New Roman" w:hAnsi="Times New Roman"/>
              </w:rPr>
              <w:t>1</w:t>
            </w:r>
          </w:p>
        </w:tc>
        <w:tc>
          <w:tcPr>
            <w:tcW w:w="2711" w:type="dxa"/>
            <w:gridSpan w:val="2"/>
            <w:tcBorders>
              <w:bottom w:val="single" w:sz="4" w:space="0" w:color="auto"/>
            </w:tcBorders>
            <w:shd w:val="clear" w:color="auto" w:fill="auto"/>
          </w:tcPr>
          <w:p w14:paraId="1EF5F09B" w14:textId="77777777" w:rsidR="008362B5" w:rsidRPr="00AC3B6C" w:rsidRDefault="008362B5" w:rsidP="008362B5">
            <w:pPr>
              <w:pStyle w:val="NoSpacing"/>
              <w:rPr>
                <w:rFonts w:ascii="Times New Roman" w:hAnsi="Times New Roman"/>
              </w:rPr>
            </w:pPr>
            <w:r w:rsidRPr="00AC3B6C">
              <w:rPr>
                <w:rFonts w:ascii="Times New Roman" w:hAnsi="Times New Roman"/>
              </w:rPr>
              <w:t>1A</w:t>
            </w:r>
          </w:p>
        </w:tc>
      </w:tr>
      <w:tr w:rsidR="008362B5" w:rsidRPr="006333CC" w14:paraId="3923F720" w14:textId="77777777" w:rsidTr="008362B5">
        <w:trPr>
          <w:trHeight w:val="321"/>
        </w:trPr>
        <w:tc>
          <w:tcPr>
            <w:tcW w:w="2713" w:type="dxa"/>
          </w:tcPr>
          <w:p w14:paraId="3E16F509" w14:textId="77777777" w:rsidR="008362B5" w:rsidRPr="006333CC" w:rsidRDefault="008362B5" w:rsidP="008362B5">
            <w:pPr>
              <w:pStyle w:val="NoSpacing"/>
              <w:rPr>
                <w:rFonts w:ascii="Times New Roman" w:hAnsi="Times New Roman"/>
              </w:rPr>
            </w:pPr>
            <w:r w:rsidRPr="006333CC">
              <w:rPr>
                <w:rFonts w:ascii="Times New Roman" w:hAnsi="Times New Roman"/>
              </w:rPr>
              <w:t>Broj projekata međuteritorijalne suradnje (nacionalna razina) 19.3.- 19.3.1+19.3.2, u okviru provedbe Uredbe (EU) 1303/2016, Članak. 35 (1c)</w:t>
            </w:r>
          </w:p>
        </w:tc>
        <w:tc>
          <w:tcPr>
            <w:tcW w:w="2547" w:type="dxa"/>
            <w:gridSpan w:val="3"/>
          </w:tcPr>
          <w:p w14:paraId="11C338C2" w14:textId="11A2CB20" w:rsidR="008362B5" w:rsidRPr="006333CC" w:rsidRDefault="008362B5" w:rsidP="008362B5">
            <w:pPr>
              <w:pStyle w:val="NoSpacing"/>
              <w:rPr>
                <w:rFonts w:ascii="Times New Roman" w:hAnsi="Times New Roman"/>
              </w:rPr>
            </w:pPr>
            <w:ins w:id="197" w:author="LAG Marinianis_V6_I5" w:date="2021-07-26T16:45:00Z">
              <w:r w:rsidRPr="006333CC">
                <w:rPr>
                  <w:rFonts w:ascii="Times New Roman" w:hAnsi="Times New Roman"/>
                </w:rPr>
                <w:t>0</w:t>
              </w:r>
            </w:ins>
            <w:del w:id="198" w:author="LAG Marinianis_V6_I5" w:date="2021-07-26T16:45:00Z">
              <w:r w:rsidRPr="006333CC" w:rsidDel="00E021E9">
                <w:rPr>
                  <w:rFonts w:ascii="Times New Roman" w:hAnsi="Times New Roman"/>
                </w:rPr>
                <w:delText>0</w:delText>
              </w:r>
            </w:del>
          </w:p>
        </w:tc>
        <w:tc>
          <w:tcPr>
            <w:tcW w:w="2229" w:type="dxa"/>
            <w:gridSpan w:val="3"/>
          </w:tcPr>
          <w:p w14:paraId="09651FD4" w14:textId="13550178" w:rsidR="008362B5" w:rsidRPr="006333CC" w:rsidRDefault="00855DB0" w:rsidP="008362B5">
            <w:pPr>
              <w:pStyle w:val="NoSpacing"/>
              <w:rPr>
                <w:rFonts w:ascii="Times New Roman" w:hAnsi="Times New Roman"/>
              </w:rPr>
            </w:pPr>
            <w:ins w:id="199" w:author="LAG Marinianis_V6_I5" w:date="2021-07-26T16:47:00Z">
              <w:r>
                <w:rPr>
                  <w:rFonts w:ascii="Times New Roman" w:hAnsi="Times New Roman"/>
                </w:rPr>
                <w:t>3</w:t>
              </w:r>
            </w:ins>
            <w:del w:id="200" w:author="LAG Marinianis_V6_I5" w:date="2021-07-26T16:45:00Z">
              <w:r w:rsidR="008362B5" w:rsidRPr="006333CC" w:rsidDel="00E021E9">
                <w:rPr>
                  <w:rFonts w:ascii="Times New Roman" w:hAnsi="Times New Roman"/>
                </w:rPr>
                <w:delText>0</w:delText>
              </w:r>
            </w:del>
          </w:p>
        </w:tc>
        <w:tc>
          <w:tcPr>
            <w:tcW w:w="2406" w:type="dxa"/>
            <w:gridSpan w:val="4"/>
          </w:tcPr>
          <w:p w14:paraId="0782C815" w14:textId="3F262267" w:rsidR="008362B5" w:rsidRPr="006333CC" w:rsidRDefault="00855DB0" w:rsidP="008362B5">
            <w:pPr>
              <w:pStyle w:val="NoSpacing"/>
              <w:rPr>
                <w:rFonts w:ascii="Times New Roman" w:hAnsi="Times New Roman"/>
              </w:rPr>
            </w:pPr>
            <w:ins w:id="201" w:author="LAG Marinianis_V6_I5" w:date="2021-07-26T16:47:00Z">
              <w:r>
                <w:rPr>
                  <w:rFonts w:ascii="Times New Roman" w:hAnsi="Times New Roman"/>
                </w:rPr>
                <w:t>3</w:t>
              </w:r>
            </w:ins>
            <w:del w:id="202" w:author="LAG Marinianis_V6_I5" w:date="2021-07-26T16:47:00Z">
              <w:r w:rsidR="008362B5" w:rsidDel="00855DB0">
                <w:rPr>
                  <w:rFonts w:ascii="Times New Roman" w:hAnsi="Times New Roman"/>
                </w:rPr>
                <w:delText>2</w:delText>
              </w:r>
            </w:del>
          </w:p>
        </w:tc>
        <w:tc>
          <w:tcPr>
            <w:tcW w:w="1677" w:type="dxa"/>
            <w:gridSpan w:val="4"/>
            <w:tcBorders>
              <w:bottom w:val="single" w:sz="4" w:space="0" w:color="auto"/>
            </w:tcBorders>
            <w:shd w:val="clear" w:color="auto" w:fill="auto"/>
          </w:tcPr>
          <w:p w14:paraId="3F428CB8" w14:textId="77777777" w:rsidR="008362B5" w:rsidRPr="006333CC" w:rsidRDefault="008362B5" w:rsidP="008362B5">
            <w:pPr>
              <w:pStyle w:val="NoSpacing"/>
              <w:rPr>
                <w:rFonts w:ascii="Times New Roman" w:hAnsi="Times New Roman"/>
              </w:rPr>
            </w:pPr>
            <w:r w:rsidRPr="006333CC">
              <w:rPr>
                <w:rFonts w:ascii="Times New Roman" w:hAnsi="Times New Roman"/>
              </w:rPr>
              <w:t>1</w:t>
            </w:r>
          </w:p>
        </w:tc>
        <w:tc>
          <w:tcPr>
            <w:tcW w:w="2711" w:type="dxa"/>
            <w:gridSpan w:val="2"/>
            <w:tcBorders>
              <w:bottom w:val="single" w:sz="4" w:space="0" w:color="auto"/>
            </w:tcBorders>
            <w:shd w:val="clear" w:color="auto" w:fill="auto"/>
          </w:tcPr>
          <w:p w14:paraId="771D466F" w14:textId="77777777" w:rsidR="008362B5" w:rsidRPr="006333CC" w:rsidRDefault="008362B5" w:rsidP="008362B5">
            <w:pPr>
              <w:pStyle w:val="NoSpacing"/>
              <w:rPr>
                <w:rFonts w:ascii="Times New Roman" w:hAnsi="Times New Roman"/>
              </w:rPr>
            </w:pPr>
            <w:r w:rsidRPr="006333CC">
              <w:rPr>
                <w:rFonts w:ascii="Times New Roman" w:hAnsi="Times New Roman"/>
              </w:rPr>
              <w:t>1B</w:t>
            </w:r>
          </w:p>
        </w:tc>
      </w:tr>
      <w:tr w:rsidR="008362B5" w:rsidRPr="006333CC" w14:paraId="27C0146C" w14:textId="77777777" w:rsidTr="008362B5">
        <w:trPr>
          <w:trHeight w:val="321"/>
        </w:trPr>
        <w:tc>
          <w:tcPr>
            <w:tcW w:w="2713" w:type="dxa"/>
          </w:tcPr>
          <w:p w14:paraId="33CC688F" w14:textId="77777777" w:rsidR="008362B5" w:rsidRPr="006333CC" w:rsidRDefault="008362B5" w:rsidP="008362B5">
            <w:pPr>
              <w:pStyle w:val="NoSpacing"/>
              <w:rPr>
                <w:rFonts w:ascii="Times New Roman" w:hAnsi="Times New Roman"/>
              </w:rPr>
            </w:pPr>
            <w:r w:rsidRPr="006333CC">
              <w:rPr>
                <w:rFonts w:ascii="Times New Roman" w:hAnsi="Times New Roman"/>
              </w:rPr>
              <w:t xml:space="preserve">Broj organiziranih aktivnosti cjeloživotnog učenja  u svrhu osposobljavanja/stjecanja znanja i vještina </w:t>
            </w:r>
          </w:p>
        </w:tc>
        <w:tc>
          <w:tcPr>
            <w:tcW w:w="2547" w:type="dxa"/>
            <w:gridSpan w:val="3"/>
          </w:tcPr>
          <w:p w14:paraId="43D3F8EF" w14:textId="5EA983B6" w:rsidR="008362B5" w:rsidRPr="006333CC" w:rsidRDefault="008362B5" w:rsidP="008362B5">
            <w:pPr>
              <w:pStyle w:val="NoSpacing"/>
              <w:rPr>
                <w:rFonts w:ascii="Times New Roman" w:hAnsi="Times New Roman"/>
              </w:rPr>
            </w:pPr>
            <w:ins w:id="203" w:author="LAG Marinianis_V6_I5" w:date="2021-07-26T16:45:00Z">
              <w:r>
                <w:rPr>
                  <w:rFonts w:ascii="Times New Roman" w:hAnsi="Times New Roman"/>
                </w:rPr>
                <w:t>0</w:t>
              </w:r>
            </w:ins>
            <w:del w:id="204" w:author="LAG Marinianis_V6_I5" w:date="2021-07-26T16:45:00Z">
              <w:r w:rsidRPr="006333CC" w:rsidDel="00E021E9">
                <w:rPr>
                  <w:rFonts w:ascii="Times New Roman" w:hAnsi="Times New Roman"/>
                </w:rPr>
                <w:delText>0</w:delText>
              </w:r>
            </w:del>
          </w:p>
        </w:tc>
        <w:tc>
          <w:tcPr>
            <w:tcW w:w="2229" w:type="dxa"/>
            <w:gridSpan w:val="3"/>
          </w:tcPr>
          <w:p w14:paraId="3601D180" w14:textId="240AFCB8" w:rsidR="008362B5" w:rsidRPr="006333CC" w:rsidRDefault="008362B5" w:rsidP="008362B5">
            <w:pPr>
              <w:pStyle w:val="NoSpacing"/>
              <w:rPr>
                <w:rFonts w:ascii="Times New Roman" w:hAnsi="Times New Roman"/>
              </w:rPr>
            </w:pPr>
            <w:ins w:id="205" w:author="LAG Marinianis_V6_I5" w:date="2021-07-26T16:45:00Z">
              <w:r w:rsidRPr="006333CC">
                <w:rPr>
                  <w:rFonts w:ascii="Times New Roman" w:hAnsi="Times New Roman"/>
                </w:rPr>
                <w:t>2</w:t>
              </w:r>
            </w:ins>
            <w:del w:id="206" w:author="LAG Marinianis_V6_I5" w:date="2021-07-26T16:45:00Z">
              <w:r w:rsidDel="00E021E9">
                <w:rPr>
                  <w:rFonts w:ascii="Times New Roman" w:hAnsi="Times New Roman"/>
                </w:rPr>
                <w:delText>0</w:delText>
              </w:r>
            </w:del>
          </w:p>
        </w:tc>
        <w:tc>
          <w:tcPr>
            <w:tcW w:w="2406" w:type="dxa"/>
            <w:gridSpan w:val="4"/>
          </w:tcPr>
          <w:p w14:paraId="7ECEEBD2" w14:textId="350290AD" w:rsidR="008362B5" w:rsidRPr="006333CC" w:rsidRDefault="00855DB0" w:rsidP="008362B5">
            <w:pPr>
              <w:pStyle w:val="NoSpacing"/>
              <w:rPr>
                <w:rFonts w:ascii="Times New Roman" w:hAnsi="Times New Roman"/>
              </w:rPr>
            </w:pPr>
            <w:ins w:id="207" w:author="LAG Marinianis_V6_I5" w:date="2021-07-26T16:47:00Z">
              <w:r>
                <w:rPr>
                  <w:rFonts w:ascii="Times New Roman" w:hAnsi="Times New Roman"/>
                </w:rPr>
                <w:t>3</w:t>
              </w:r>
            </w:ins>
            <w:del w:id="208" w:author="LAG Marinianis_V6_I5" w:date="2021-07-26T16:47:00Z">
              <w:r w:rsidR="008362B5" w:rsidRPr="006333CC" w:rsidDel="00855DB0">
                <w:rPr>
                  <w:rFonts w:ascii="Times New Roman" w:hAnsi="Times New Roman"/>
                </w:rPr>
                <w:delText>2</w:delText>
              </w:r>
            </w:del>
          </w:p>
        </w:tc>
        <w:tc>
          <w:tcPr>
            <w:tcW w:w="1677" w:type="dxa"/>
            <w:gridSpan w:val="4"/>
            <w:tcBorders>
              <w:bottom w:val="single" w:sz="4" w:space="0" w:color="auto"/>
            </w:tcBorders>
            <w:shd w:val="clear" w:color="auto" w:fill="auto"/>
          </w:tcPr>
          <w:p w14:paraId="6339CCB3" w14:textId="77777777" w:rsidR="008362B5" w:rsidRPr="006333CC" w:rsidRDefault="008362B5" w:rsidP="008362B5">
            <w:pPr>
              <w:pStyle w:val="NoSpacing"/>
              <w:rPr>
                <w:rFonts w:ascii="Times New Roman" w:hAnsi="Times New Roman"/>
              </w:rPr>
            </w:pPr>
            <w:r w:rsidRPr="006333CC">
              <w:rPr>
                <w:rFonts w:ascii="Times New Roman" w:hAnsi="Times New Roman"/>
              </w:rPr>
              <w:t>1</w:t>
            </w:r>
          </w:p>
        </w:tc>
        <w:tc>
          <w:tcPr>
            <w:tcW w:w="2711" w:type="dxa"/>
            <w:gridSpan w:val="2"/>
            <w:tcBorders>
              <w:bottom w:val="single" w:sz="4" w:space="0" w:color="auto"/>
            </w:tcBorders>
            <w:shd w:val="clear" w:color="auto" w:fill="auto"/>
          </w:tcPr>
          <w:p w14:paraId="3B6EE125" w14:textId="77777777" w:rsidR="008362B5" w:rsidRPr="006333CC" w:rsidRDefault="008362B5" w:rsidP="008362B5">
            <w:pPr>
              <w:pStyle w:val="NoSpacing"/>
              <w:rPr>
                <w:rFonts w:ascii="Times New Roman" w:hAnsi="Times New Roman"/>
              </w:rPr>
            </w:pPr>
            <w:r w:rsidRPr="006333CC">
              <w:rPr>
                <w:rFonts w:ascii="Times New Roman" w:hAnsi="Times New Roman"/>
              </w:rPr>
              <w:t>1C</w:t>
            </w:r>
          </w:p>
        </w:tc>
      </w:tr>
      <w:tr w:rsidR="008362B5" w:rsidRPr="006333CC" w14:paraId="31801252" w14:textId="77777777" w:rsidTr="008362B5">
        <w:trPr>
          <w:trHeight w:val="321"/>
        </w:trPr>
        <w:tc>
          <w:tcPr>
            <w:tcW w:w="2713" w:type="dxa"/>
          </w:tcPr>
          <w:p w14:paraId="0EDC2DC2" w14:textId="77777777" w:rsidR="008362B5" w:rsidRPr="006333CC" w:rsidRDefault="008362B5" w:rsidP="008362B5">
            <w:pPr>
              <w:pStyle w:val="NoSpacing"/>
              <w:rPr>
                <w:rFonts w:ascii="Times New Roman" w:hAnsi="Times New Roman"/>
              </w:rPr>
            </w:pPr>
            <w:r w:rsidRPr="006333CC">
              <w:rPr>
                <w:rFonts w:ascii="Times New Roman" w:hAnsi="Times New Roman"/>
              </w:rPr>
              <w:lastRenderedPageBreak/>
              <w:t>Broj sudionika u sudionika u programima cjeloživotnog učenja  u svrhu osposobljavanja/stjecanja znanja i vještina</w:t>
            </w:r>
          </w:p>
        </w:tc>
        <w:tc>
          <w:tcPr>
            <w:tcW w:w="2547" w:type="dxa"/>
            <w:gridSpan w:val="3"/>
          </w:tcPr>
          <w:p w14:paraId="2FD419A2" w14:textId="63E955FF" w:rsidR="008362B5" w:rsidRPr="006333CC" w:rsidRDefault="008362B5" w:rsidP="008362B5">
            <w:pPr>
              <w:pStyle w:val="NoSpacing"/>
              <w:rPr>
                <w:rFonts w:ascii="Times New Roman" w:hAnsi="Times New Roman"/>
              </w:rPr>
            </w:pPr>
            <w:ins w:id="209" w:author="LAG Marinianis_V6_I5" w:date="2021-07-26T16:45:00Z">
              <w:r>
                <w:rPr>
                  <w:rFonts w:ascii="Times New Roman" w:hAnsi="Times New Roman"/>
                </w:rPr>
                <w:t>0</w:t>
              </w:r>
            </w:ins>
            <w:del w:id="210" w:author="LAG Marinianis_V6_I5" w:date="2021-07-26T16:45:00Z">
              <w:r w:rsidRPr="006333CC" w:rsidDel="00E021E9">
                <w:rPr>
                  <w:rFonts w:ascii="Times New Roman" w:hAnsi="Times New Roman"/>
                </w:rPr>
                <w:delText>0</w:delText>
              </w:r>
            </w:del>
          </w:p>
        </w:tc>
        <w:tc>
          <w:tcPr>
            <w:tcW w:w="2229" w:type="dxa"/>
            <w:gridSpan w:val="3"/>
          </w:tcPr>
          <w:p w14:paraId="76E8317E" w14:textId="353F619E" w:rsidR="008362B5" w:rsidRPr="006333CC" w:rsidRDefault="008362B5" w:rsidP="008362B5">
            <w:pPr>
              <w:pStyle w:val="NoSpacing"/>
              <w:rPr>
                <w:rFonts w:ascii="Times New Roman" w:hAnsi="Times New Roman"/>
              </w:rPr>
            </w:pPr>
            <w:ins w:id="211" w:author="LAG Marinianis_V6_I5" w:date="2021-07-26T16:45:00Z">
              <w:r w:rsidRPr="006333CC">
                <w:rPr>
                  <w:rFonts w:ascii="Times New Roman" w:hAnsi="Times New Roman"/>
                </w:rPr>
                <w:t>20</w:t>
              </w:r>
            </w:ins>
            <w:del w:id="212" w:author="LAG Marinianis_V6_I5" w:date="2021-07-26T16:45:00Z">
              <w:r w:rsidDel="00E021E9">
                <w:rPr>
                  <w:rFonts w:ascii="Times New Roman" w:hAnsi="Times New Roman"/>
                </w:rPr>
                <w:delText>0</w:delText>
              </w:r>
            </w:del>
          </w:p>
        </w:tc>
        <w:tc>
          <w:tcPr>
            <w:tcW w:w="2406" w:type="dxa"/>
            <w:gridSpan w:val="4"/>
          </w:tcPr>
          <w:p w14:paraId="44BFA037" w14:textId="426DFD96" w:rsidR="008362B5" w:rsidRPr="006333CC" w:rsidRDefault="008362B5" w:rsidP="008362B5">
            <w:pPr>
              <w:pStyle w:val="NoSpacing"/>
              <w:rPr>
                <w:rFonts w:ascii="Times New Roman" w:hAnsi="Times New Roman"/>
              </w:rPr>
            </w:pPr>
            <w:del w:id="213" w:author="LAG Marinianis_V6_I5" w:date="2021-07-26T16:47:00Z">
              <w:r w:rsidRPr="006333CC" w:rsidDel="00855DB0">
                <w:rPr>
                  <w:rFonts w:ascii="Times New Roman" w:hAnsi="Times New Roman"/>
                </w:rPr>
                <w:delText>20</w:delText>
              </w:r>
            </w:del>
            <w:ins w:id="214" w:author="LAG Marinianis_V6_I5" w:date="2021-07-26T16:47:00Z">
              <w:r w:rsidR="00855DB0">
                <w:rPr>
                  <w:rFonts w:ascii="Times New Roman" w:hAnsi="Times New Roman"/>
                </w:rPr>
                <w:t>30</w:t>
              </w:r>
            </w:ins>
          </w:p>
        </w:tc>
        <w:tc>
          <w:tcPr>
            <w:tcW w:w="1677" w:type="dxa"/>
            <w:gridSpan w:val="4"/>
            <w:tcBorders>
              <w:bottom w:val="single" w:sz="4" w:space="0" w:color="auto"/>
            </w:tcBorders>
            <w:shd w:val="clear" w:color="auto" w:fill="auto"/>
          </w:tcPr>
          <w:p w14:paraId="0672381F" w14:textId="77777777" w:rsidR="008362B5" w:rsidRPr="006333CC" w:rsidRDefault="008362B5" w:rsidP="008362B5">
            <w:pPr>
              <w:pStyle w:val="NoSpacing"/>
              <w:rPr>
                <w:rFonts w:ascii="Times New Roman" w:hAnsi="Times New Roman"/>
              </w:rPr>
            </w:pPr>
            <w:r w:rsidRPr="006333CC">
              <w:rPr>
                <w:rFonts w:ascii="Times New Roman" w:hAnsi="Times New Roman"/>
              </w:rPr>
              <w:t>1</w:t>
            </w:r>
          </w:p>
        </w:tc>
        <w:tc>
          <w:tcPr>
            <w:tcW w:w="2711" w:type="dxa"/>
            <w:gridSpan w:val="2"/>
            <w:tcBorders>
              <w:bottom w:val="single" w:sz="4" w:space="0" w:color="auto"/>
            </w:tcBorders>
            <w:shd w:val="clear" w:color="auto" w:fill="auto"/>
          </w:tcPr>
          <w:p w14:paraId="66DFC471" w14:textId="77777777" w:rsidR="008362B5" w:rsidRPr="006333CC" w:rsidRDefault="008362B5" w:rsidP="008362B5">
            <w:pPr>
              <w:pStyle w:val="NoSpacing"/>
              <w:rPr>
                <w:rFonts w:ascii="Times New Roman" w:hAnsi="Times New Roman"/>
              </w:rPr>
            </w:pPr>
            <w:r w:rsidRPr="006333CC">
              <w:rPr>
                <w:rFonts w:ascii="Times New Roman" w:hAnsi="Times New Roman"/>
              </w:rPr>
              <w:t>1C</w:t>
            </w:r>
          </w:p>
        </w:tc>
      </w:tr>
      <w:tr w:rsidR="008362B5" w:rsidRPr="006333CC" w14:paraId="39FD781E" w14:textId="77777777" w:rsidTr="008362B5">
        <w:trPr>
          <w:trHeight w:val="321"/>
        </w:trPr>
        <w:tc>
          <w:tcPr>
            <w:tcW w:w="2713" w:type="dxa"/>
          </w:tcPr>
          <w:p w14:paraId="194BA384" w14:textId="77777777" w:rsidR="008362B5" w:rsidRPr="006333CC" w:rsidRDefault="008362B5" w:rsidP="008362B5">
            <w:pPr>
              <w:spacing w:after="0" w:line="240" w:lineRule="auto"/>
              <w:rPr>
                <w:rFonts w:ascii="Times New Roman" w:hAnsi="Times New Roman"/>
              </w:rPr>
            </w:pPr>
            <w:r w:rsidRPr="006333CC">
              <w:rPr>
                <w:rFonts w:ascii="Times New Roman" w:hAnsi="Times New Roman"/>
              </w:rPr>
              <w:t xml:space="preserve">Broj animacijskih aktivnosti LAG-a u svrhu promicanja društvene uključenosti, smanjenja siromaštva te jačanja diverzifikacije, razvoja malog poduzetništva i kreiranja radnih mjesta </w:t>
            </w:r>
          </w:p>
        </w:tc>
        <w:tc>
          <w:tcPr>
            <w:tcW w:w="2547" w:type="dxa"/>
            <w:gridSpan w:val="3"/>
          </w:tcPr>
          <w:p w14:paraId="05CCBC9F" w14:textId="5B71CD95" w:rsidR="008362B5" w:rsidRPr="006333CC" w:rsidRDefault="008362B5" w:rsidP="008362B5">
            <w:pPr>
              <w:spacing w:after="0" w:line="240" w:lineRule="auto"/>
              <w:jc w:val="both"/>
              <w:rPr>
                <w:rFonts w:ascii="Times New Roman" w:hAnsi="Times New Roman"/>
              </w:rPr>
            </w:pPr>
            <w:ins w:id="215" w:author="LAG Marinianis_V6_I5" w:date="2021-07-26T16:45:00Z">
              <w:r w:rsidRPr="006333CC">
                <w:rPr>
                  <w:rFonts w:ascii="Times New Roman" w:hAnsi="Times New Roman"/>
                </w:rPr>
                <w:t>0</w:t>
              </w:r>
            </w:ins>
            <w:del w:id="216" w:author="LAG Marinianis_V6_I5" w:date="2021-07-26T16:45:00Z">
              <w:r w:rsidRPr="006333CC" w:rsidDel="00E021E9">
                <w:rPr>
                  <w:rFonts w:ascii="Times New Roman" w:hAnsi="Times New Roman"/>
                </w:rPr>
                <w:delText>0</w:delText>
              </w:r>
            </w:del>
          </w:p>
        </w:tc>
        <w:tc>
          <w:tcPr>
            <w:tcW w:w="2229" w:type="dxa"/>
            <w:gridSpan w:val="3"/>
          </w:tcPr>
          <w:p w14:paraId="1A6CE60C" w14:textId="73F2A2E9" w:rsidR="008362B5" w:rsidRPr="006333CC" w:rsidRDefault="008362B5" w:rsidP="008362B5">
            <w:pPr>
              <w:spacing w:after="0" w:line="240" w:lineRule="auto"/>
              <w:jc w:val="both"/>
              <w:rPr>
                <w:rFonts w:ascii="Times New Roman" w:hAnsi="Times New Roman"/>
              </w:rPr>
            </w:pPr>
            <w:ins w:id="217" w:author="LAG Marinianis_V6_I5" w:date="2021-07-26T16:45:00Z">
              <w:r w:rsidRPr="006333CC">
                <w:rPr>
                  <w:rFonts w:ascii="Times New Roman" w:hAnsi="Times New Roman"/>
                </w:rPr>
                <w:t>1</w:t>
              </w:r>
            </w:ins>
            <w:del w:id="218" w:author="LAG Marinianis_V6_I5" w:date="2021-07-26T16:45:00Z">
              <w:r w:rsidRPr="006333CC" w:rsidDel="00E021E9">
                <w:rPr>
                  <w:rFonts w:ascii="Times New Roman" w:hAnsi="Times New Roman"/>
                </w:rPr>
                <w:delText>0</w:delText>
              </w:r>
            </w:del>
          </w:p>
        </w:tc>
        <w:tc>
          <w:tcPr>
            <w:tcW w:w="2406" w:type="dxa"/>
            <w:gridSpan w:val="4"/>
          </w:tcPr>
          <w:p w14:paraId="5EC21C5F" w14:textId="77777777" w:rsidR="008362B5" w:rsidRPr="006333CC" w:rsidRDefault="008362B5" w:rsidP="008362B5">
            <w:pPr>
              <w:spacing w:after="0" w:line="240" w:lineRule="auto"/>
              <w:jc w:val="both"/>
              <w:rPr>
                <w:rFonts w:ascii="Times New Roman" w:hAnsi="Times New Roman"/>
              </w:rPr>
            </w:pPr>
            <w:r w:rsidRPr="006333CC">
              <w:rPr>
                <w:rFonts w:ascii="Times New Roman" w:hAnsi="Times New Roman"/>
              </w:rPr>
              <w:t>1</w:t>
            </w:r>
          </w:p>
        </w:tc>
        <w:tc>
          <w:tcPr>
            <w:tcW w:w="1677" w:type="dxa"/>
            <w:gridSpan w:val="4"/>
            <w:tcBorders>
              <w:bottom w:val="single" w:sz="4" w:space="0" w:color="auto"/>
            </w:tcBorders>
            <w:shd w:val="clear" w:color="auto" w:fill="auto"/>
          </w:tcPr>
          <w:p w14:paraId="57C74353" w14:textId="77777777" w:rsidR="008362B5" w:rsidRPr="006333CC" w:rsidRDefault="008362B5" w:rsidP="008362B5">
            <w:pPr>
              <w:spacing w:after="0" w:line="240" w:lineRule="auto"/>
              <w:jc w:val="both"/>
              <w:rPr>
                <w:rFonts w:ascii="Times New Roman" w:hAnsi="Times New Roman"/>
              </w:rPr>
            </w:pPr>
            <w:r>
              <w:rPr>
                <w:rFonts w:ascii="Times New Roman" w:hAnsi="Times New Roman"/>
              </w:rPr>
              <w:t>6</w:t>
            </w:r>
          </w:p>
        </w:tc>
        <w:tc>
          <w:tcPr>
            <w:tcW w:w="2711" w:type="dxa"/>
            <w:gridSpan w:val="2"/>
            <w:tcBorders>
              <w:bottom w:val="single" w:sz="4" w:space="0" w:color="auto"/>
            </w:tcBorders>
            <w:shd w:val="clear" w:color="auto" w:fill="auto"/>
          </w:tcPr>
          <w:p w14:paraId="126EA6B0" w14:textId="77777777" w:rsidR="008362B5" w:rsidRPr="006333CC" w:rsidRDefault="008362B5" w:rsidP="008362B5">
            <w:pPr>
              <w:spacing w:after="0" w:line="240" w:lineRule="auto"/>
              <w:jc w:val="both"/>
              <w:rPr>
                <w:rFonts w:ascii="Times New Roman" w:hAnsi="Times New Roman"/>
              </w:rPr>
            </w:pPr>
            <w:r>
              <w:rPr>
                <w:rFonts w:ascii="Times New Roman" w:hAnsi="Times New Roman"/>
              </w:rPr>
              <w:t>6A</w:t>
            </w:r>
          </w:p>
        </w:tc>
      </w:tr>
      <w:tr w:rsidR="008362B5" w:rsidRPr="006333CC" w14:paraId="53568CCD" w14:textId="77777777" w:rsidTr="008362B5">
        <w:trPr>
          <w:trHeight w:val="321"/>
        </w:trPr>
        <w:tc>
          <w:tcPr>
            <w:tcW w:w="2713" w:type="dxa"/>
          </w:tcPr>
          <w:p w14:paraId="4BF5E9FE" w14:textId="77777777" w:rsidR="008362B5" w:rsidRPr="006333CC" w:rsidRDefault="008362B5" w:rsidP="008362B5">
            <w:pPr>
              <w:spacing w:after="0" w:line="240" w:lineRule="auto"/>
              <w:rPr>
                <w:rFonts w:ascii="Times New Roman" w:hAnsi="Times New Roman"/>
              </w:rPr>
            </w:pPr>
            <w:r w:rsidRPr="006333CC">
              <w:rPr>
                <w:rFonts w:ascii="Times New Roman" w:hAnsi="Times New Roman"/>
              </w:rPr>
              <w:t xml:space="preserve">Broj sudionika animacijskih aktivnosti LAG-a u svrhu promicanja društvene uključenosti, smanjenja siromaštva te jačanja diverzifikacije, razvoja malog poduzetništva i kreiranja radnih mjesta </w:t>
            </w:r>
          </w:p>
        </w:tc>
        <w:tc>
          <w:tcPr>
            <w:tcW w:w="2547" w:type="dxa"/>
            <w:gridSpan w:val="3"/>
          </w:tcPr>
          <w:p w14:paraId="341E9FF9" w14:textId="1D5ED958" w:rsidR="008362B5" w:rsidRPr="006333CC" w:rsidRDefault="008362B5" w:rsidP="008362B5">
            <w:pPr>
              <w:spacing w:after="0" w:line="240" w:lineRule="auto"/>
              <w:jc w:val="both"/>
              <w:rPr>
                <w:rFonts w:ascii="Times New Roman" w:hAnsi="Times New Roman"/>
              </w:rPr>
            </w:pPr>
            <w:ins w:id="219" w:author="LAG Marinianis_V6_I5" w:date="2021-07-26T16:45:00Z">
              <w:r>
                <w:rPr>
                  <w:rFonts w:ascii="Times New Roman" w:hAnsi="Times New Roman"/>
                </w:rPr>
                <w:t>20</w:t>
              </w:r>
            </w:ins>
            <w:del w:id="220" w:author="LAG Marinianis_V6_I5" w:date="2021-07-26T16:45:00Z">
              <w:r w:rsidRPr="006333CC" w:rsidDel="00E021E9">
                <w:rPr>
                  <w:rFonts w:ascii="Times New Roman" w:hAnsi="Times New Roman"/>
                </w:rPr>
                <w:delText>0</w:delText>
              </w:r>
            </w:del>
          </w:p>
        </w:tc>
        <w:tc>
          <w:tcPr>
            <w:tcW w:w="2229" w:type="dxa"/>
            <w:gridSpan w:val="3"/>
          </w:tcPr>
          <w:p w14:paraId="15EBE01D" w14:textId="48A5566C" w:rsidR="008362B5" w:rsidRPr="006333CC" w:rsidRDefault="008362B5" w:rsidP="008362B5">
            <w:pPr>
              <w:spacing w:after="0" w:line="240" w:lineRule="auto"/>
              <w:jc w:val="both"/>
              <w:rPr>
                <w:rFonts w:ascii="Times New Roman" w:hAnsi="Times New Roman"/>
              </w:rPr>
            </w:pPr>
            <w:ins w:id="221" w:author="LAG Marinianis_V6_I5" w:date="2021-07-26T16:45:00Z">
              <w:r>
                <w:rPr>
                  <w:rFonts w:ascii="Times New Roman" w:hAnsi="Times New Roman"/>
                </w:rPr>
                <w:t>10</w:t>
              </w:r>
            </w:ins>
            <w:del w:id="222" w:author="LAG Marinianis_V6_I5" w:date="2021-07-26T16:45:00Z">
              <w:r w:rsidDel="00E021E9">
                <w:rPr>
                  <w:rFonts w:ascii="Times New Roman" w:hAnsi="Times New Roman"/>
                </w:rPr>
                <w:delText>20</w:delText>
              </w:r>
            </w:del>
          </w:p>
        </w:tc>
        <w:tc>
          <w:tcPr>
            <w:tcW w:w="2406" w:type="dxa"/>
            <w:gridSpan w:val="4"/>
          </w:tcPr>
          <w:p w14:paraId="1501650C" w14:textId="77777777" w:rsidR="008362B5" w:rsidRPr="006333CC" w:rsidRDefault="008362B5" w:rsidP="008362B5">
            <w:pPr>
              <w:spacing w:after="0" w:line="240" w:lineRule="auto"/>
              <w:jc w:val="both"/>
              <w:rPr>
                <w:rFonts w:ascii="Times New Roman" w:hAnsi="Times New Roman"/>
              </w:rPr>
            </w:pPr>
            <w:r>
              <w:rPr>
                <w:rFonts w:ascii="Times New Roman" w:hAnsi="Times New Roman"/>
              </w:rPr>
              <w:t>10</w:t>
            </w:r>
          </w:p>
        </w:tc>
        <w:tc>
          <w:tcPr>
            <w:tcW w:w="1677" w:type="dxa"/>
            <w:gridSpan w:val="4"/>
            <w:tcBorders>
              <w:bottom w:val="single" w:sz="4" w:space="0" w:color="auto"/>
            </w:tcBorders>
            <w:shd w:val="clear" w:color="auto" w:fill="auto"/>
          </w:tcPr>
          <w:p w14:paraId="718E2CC9" w14:textId="77777777" w:rsidR="008362B5" w:rsidRPr="006333CC" w:rsidRDefault="008362B5" w:rsidP="008362B5">
            <w:pPr>
              <w:spacing w:after="0" w:line="240" w:lineRule="auto"/>
              <w:jc w:val="both"/>
              <w:rPr>
                <w:rFonts w:ascii="Times New Roman" w:hAnsi="Times New Roman"/>
              </w:rPr>
            </w:pPr>
            <w:r>
              <w:rPr>
                <w:rFonts w:ascii="Times New Roman" w:hAnsi="Times New Roman"/>
              </w:rPr>
              <w:t>6</w:t>
            </w:r>
          </w:p>
        </w:tc>
        <w:tc>
          <w:tcPr>
            <w:tcW w:w="2711" w:type="dxa"/>
            <w:gridSpan w:val="2"/>
            <w:tcBorders>
              <w:bottom w:val="single" w:sz="4" w:space="0" w:color="auto"/>
            </w:tcBorders>
            <w:shd w:val="clear" w:color="auto" w:fill="auto"/>
          </w:tcPr>
          <w:p w14:paraId="76591A65" w14:textId="77777777" w:rsidR="008362B5" w:rsidRPr="006333CC" w:rsidRDefault="008362B5" w:rsidP="008362B5">
            <w:pPr>
              <w:spacing w:after="0" w:line="240" w:lineRule="auto"/>
              <w:jc w:val="both"/>
              <w:rPr>
                <w:rFonts w:ascii="Times New Roman" w:hAnsi="Times New Roman"/>
              </w:rPr>
            </w:pPr>
            <w:r>
              <w:rPr>
                <w:rFonts w:ascii="Times New Roman" w:hAnsi="Times New Roman"/>
              </w:rPr>
              <w:t>6A</w:t>
            </w:r>
          </w:p>
        </w:tc>
      </w:tr>
      <w:tr w:rsidR="008362B5" w:rsidRPr="006333CC" w14:paraId="57F4DBCD" w14:textId="77777777" w:rsidTr="008362B5">
        <w:trPr>
          <w:trHeight w:val="321"/>
        </w:trPr>
        <w:tc>
          <w:tcPr>
            <w:tcW w:w="2713" w:type="dxa"/>
          </w:tcPr>
          <w:p w14:paraId="3A6474E8" w14:textId="77777777" w:rsidR="008362B5" w:rsidRPr="006333CC" w:rsidRDefault="008362B5" w:rsidP="008362B5">
            <w:pPr>
              <w:spacing w:after="0" w:line="240" w:lineRule="auto"/>
              <w:rPr>
                <w:rFonts w:ascii="Times New Roman" w:hAnsi="Times New Roman"/>
              </w:rPr>
            </w:pPr>
            <w:r w:rsidRPr="006333CC">
              <w:rPr>
                <w:rFonts w:ascii="Times New Roman" w:hAnsi="Times New Roman"/>
              </w:rPr>
              <w:t>Broj animacijskih aktivnosti LAG-a u svrhu promicanja društvene uključenosti, smanjenja siromaštva te jačanja diverzifikacije, razvoja malog poduzetništva i kreiranja radnih mjesta</w:t>
            </w:r>
          </w:p>
        </w:tc>
        <w:tc>
          <w:tcPr>
            <w:tcW w:w="2547" w:type="dxa"/>
            <w:gridSpan w:val="3"/>
          </w:tcPr>
          <w:p w14:paraId="3AE5B95B" w14:textId="070CE36A" w:rsidR="008362B5" w:rsidRPr="006333CC" w:rsidRDefault="008362B5" w:rsidP="008362B5">
            <w:pPr>
              <w:spacing w:after="0" w:line="240" w:lineRule="auto"/>
              <w:jc w:val="both"/>
              <w:rPr>
                <w:rFonts w:ascii="Times New Roman" w:hAnsi="Times New Roman"/>
              </w:rPr>
            </w:pPr>
            <w:ins w:id="223" w:author="LAG Marinianis_V6_I5" w:date="2021-07-26T16:45:00Z">
              <w:r>
                <w:rPr>
                  <w:rFonts w:ascii="Times New Roman" w:hAnsi="Times New Roman"/>
                </w:rPr>
                <w:t>2</w:t>
              </w:r>
            </w:ins>
            <w:del w:id="224" w:author="LAG Marinianis_V6_I5" w:date="2021-07-26T16:45:00Z">
              <w:r w:rsidRPr="006333CC" w:rsidDel="00E021E9">
                <w:rPr>
                  <w:rFonts w:ascii="Times New Roman" w:hAnsi="Times New Roman"/>
                </w:rPr>
                <w:delText>0</w:delText>
              </w:r>
            </w:del>
          </w:p>
        </w:tc>
        <w:tc>
          <w:tcPr>
            <w:tcW w:w="2229" w:type="dxa"/>
            <w:gridSpan w:val="3"/>
          </w:tcPr>
          <w:p w14:paraId="1A04A011" w14:textId="1F2DF147" w:rsidR="008362B5" w:rsidRPr="006333CC" w:rsidRDefault="008362B5" w:rsidP="008362B5">
            <w:pPr>
              <w:spacing w:after="0" w:line="240" w:lineRule="auto"/>
              <w:jc w:val="both"/>
              <w:rPr>
                <w:rFonts w:ascii="Times New Roman" w:hAnsi="Times New Roman"/>
              </w:rPr>
            </w:pPr>
            <w:ins w:id="225" w:author="LAG Marinianis_V6_I5" w:date="2021-07-26T16:45:00Z">
              <w:r w:rsidRPr="006333CC">
                <w:rPr>
                  <w:rFonts w:ascii="Times New Roman" w:hAnsi="Times New Roman"/>
                </w:rPr>
                <w:t>10</w:t>
              </w:r>
            </w:ins>
            <w:del w:id="226" w:author="LAG Marinianis_V6_I5" w:date="2021-07-26T16:45:00Z">
              <w:r w:rsidDel="00E021E9">
                <w:rPr>
                  <w:rFonts w:ascii="Times New Roman" w:hAnsi="Times New Roman"/>
                </w:rPr>
                <w:delText>2</w:delText>
              </w:r>
            </w:del>
          </w:p>
        </w:tc>
        <w:tc>
          <w:tcPr>
            <w:tcW w:w="2406" w:type="dxa"/>
            <w:gridSpan w:val="4"/>
          </w:tcPr>
          <w:p w14:paraId="3E7D7502" w14:textId="2CB23C46" w:rsidR="008362B5" w:rsidRPr="006333CC" w:rsidRDefault="008362B5" w:rsidP="008362B5">
            <w:pPr>
              <w:spacing w:after="0" w:line="240" w:lineRule="auto"/>
              <w:jc w:val="both"/>
              <w:rPr>
                <w:rFonts w:ascii="Times New Roman" w:hAnsi="Times New Roman"/>
              </w:rPr>
            </w:pPr>
            <w:del w:id="227" w:author="LAG Marinianis_V6_I5" w:date="2021-07-26T16:47:00Z">
              <w:r w:rsidRPr="006333CC" w:rsidDel="00855DB0">
                <w:rPr>
                  <w:rFonts w:ascii="Times New Roman" w:hAnsi="Times New Roman"/>
                </w:rPr>
                <w:delText>10</w:delText>
              </w:r>
            </w:del>
            <w:ins w:id="228" w:author="LAG Marinianis_V6_I5" w:date="2021-07-26T16:47:00Z">
              <w:r w:rsidR="00855DB0">
                <w:rPr>
                  <w:rFonts w:ascii="Times New Roman" w:hAnsi="Times New Roman"/>
                </w:rPr>
                <w:t>11</w:t>
              </w:r>
            </w:ins>
          </w:p>
        </w:tc>
        <w:tc>
          <w:tcPr>
            <w:tcW w:w="1677" w:type="dxa"/>
            <w:gridSpan w:val="4"/>
            <w:tcBorders>
              <w:bottom w:val="single" w:sz="4" w:space="0" w:color="auto"/>
            </w:tcBorders>
            <w:shd w:val="clear" w:color="auto" w:fill="auto"/>
          </w:tcPr>
          <w:p w14:paraId="6DFE967B" w14:textId="77777777" w:rsidR="008362B5" w:rsidRPr="006333CC" w:rsidRDefault="008362B5" w:rsidP="008362B5">
            <w:pPr>
              <w:spacing w:after="0" w:line="240" w:lineRule="auto"/>
              <w:jc w:val="both"/>
              <w:rPr>
                <w:rFonts w:ascii="Times New Roman" w:hAnsi="Times New Roman"/>
              </w:rPr>
            </w:pPr>
            <w:r>
              <w:rPr>
                <w:rFonts w:ascii="Times New Roman" w:hAnsi="Times New Roman"/>
              </w:rPr>
              <w:t>6</w:t>
            </w:r>
          </w:p>
        </w:tc>
        <w:tc>
          <w:tcPr>
            <w:tcW w:w="2711" w:type="dxa"/>
            <w:gridSpan w:val="2"/>
            <w:tcBorders>
              <w:bottom w:val="single" w:sz="4" w:space="0" w:color="auto"/>
            </w:tcBorders>
            <w:shd w:val="clear" w:color="auto" w:fill="auto"/>
          </w:tcPr>
          <w:p w14:paraId="5ADFD4D5" w14:textId="77777777" w:rsidR="008362B5" w:rsidRPr="006333CC" w:rsidRDefault="008362B5" w:rsidP="008362B5">
            <w:pPr>
              <w:spacing w:after="0" w:line="240" w:lineRule="auto"/>
              <w:jc w:val="both"/>
              <w:rPr>
                <w:rFonts w:ascii="Times New Roman" w:hAnsi="Times New Roman"/>
              </w:rPr>
            </w:pPr>
            <w:r>
              <w:rPr>
                <w:rFonts w:ascii="Times New Roman" w:hAnsi="Times New Roman"/>
              </w:rPr>
              <w:t>6A</w:t>
            </w:r>
          </w:p>
        </w:tc>
      </w:tr>
      <w:tr w:rsidR="008362B5" w:rsidRPr="006333CC" w14:paraId="5492E5D2" w14:textId="77777777" w:rsidTr="008362B5">
        <w:trPr>
          <w:trHeight w:val="321"/>
        </w:trPr>
        <w:tc>
          <w:tcPr>
            <w:tcW w:w="2713" w:type="dxa"/>
          </w:tcPr>
          <w:p w14:paraId="67A11AF1" w14:textId="77777777" w:rsidR="008362B5" w:rsidRPr="006333CC" w:rsidRDefault="008362B5" w:rsidP="008362B5">
            <w:pPr>
              <w:spacing w:after="0" w:line="240" w:lineRule="auto"/>
              <w:rPr>
                <w:rFonts w:ascii="Times New Roman" w:hAnsi="Times New Roman"/>
              </w:rPr>
            </w:pPr>
            <w:r w:rsidRPr="006333CC">
              <w:rPr>
                <w:rFonts w:ascii="Times New Roman" w:hAnsi="Times New Roman"/>
              </w:rPr>
              <w:t xml:space="preserve">Broj sudionika animacijskih aktivnosti LAG-a u svrhu promicanja društvene uključenosti, smanjenja siromaštva te jačanja </w:t>
            </w:r>
            <w:r w:rsidRPr="006333CC">
              <w:rPr>
                <w:rFonts w:ascii="Times New Roman" w:hAnsi="Times New Roman"/>
              </w:rPr>
              <w:lastRenderedPageBreak/>
              <w:t xml:space="preserve">diverzifikacije, razvoja malog poduzetništva i kreiranja radnih mjesta </w:t>
            </w:r>
          </w:p>
        </w:tc>
        <w:tc>
          <w:tcPr>
            <w:tcW w:w="2547" w:type="dxa"/>
            <w:gridSpan w:val="3"/>
          </w:tcPr>
          <w:p w14:paraId="2A9376BB" w14:textId="2118BE9C" w:rsidR="008362B5" w:rsidRPr="006333CC" w:rsidRDefault="008362B5" w:rsidP="008362B5">
            <w:pPr>
              <w:spacing w:after="0" w:line="240" w:lineRule="auto"/>
              <w:jc w:val="both"/>
              <w:rPr>
                <w:rFonts w:ascii="Times New Roman" w:hAnsi="Times New Roman"/>
              </w:rPr>
            </w:pPr>
            <w:ins w:id="229" w:author="LAG Marinianis_V6_I5" w:date="2021-07-26T16:45:00Z">
              <w:r>
                <w:rPr>
                  <w:rFonts w:ascii="Times New Roman" w:hAnsi="Times New Roman"/>
                </w:rPr>
                <w:lastRenderedPageBreak/>
                <w:t>20</w:t>
              </w:r>
            </w:ins>
            <w:del w:id="230" w:author="LAG Marinianis_V6_I5" w:date="2021-07-26T16:45:00Z">
              <w:r w:rsidRPr="006333CC" w:rsidDel="00E021E9">
                <w:rPr>
                  <w:rFonts w:ascii="Times New Roman" w:hAnsi="Times New Roman"/>
                </w:rPr>
                <w:delText>0</w:delText>
              </w:r>
            </w:del>
          </w:p>
        </w:tc>
        <w:tc>
          <w:tcPr>
            <w:tcW w:w="2229" w:type="dxa"/>
            <w:gridSpan w:val="3"/>
          </w:tcPr>
          <w:p w14:paraId="763E9BFA" w14:textId="549C9831" w:rsidR="008362B5" w:rsidRPr="006333CC" w:rsidRDefault="008362B5" w:rsidP="008362B5">
            <w:pPr>
              <w:spacing w:after="0" w:line="240" w:lineRule="auto"/>
              <w:jc w:val="both"/>
              <w:rPr>
                <w:rFonts w:ascii="Times New Roman" w:hAnsi="Times New Roman"/>
              </w:rPr>
            </w:pPr>
            <w:ins w:id="231" w:author="LAG Marinianis_V6_I5" w:date="2021-07-26T16:45:00Z">
              <w:r w:rsidRPr="006333CC">
                <w:rPr>
                  <w:rFonts w:ascii="Times New Roman" w:hAnsi="Times New Roman"/>
                </w:rPr>
                <w:t>100</w:t>
              </w:r>
            </w:ins>
            <w:del w:id="232" w:author="LAG Marinianis_V6_I5" w:date="2021-07-26T16:45:00Z">
              <w:r w:rsidDel="00E021E9">
                <w:rPr>
                  <w:rFonts w:ascii="Times New Roman" w:hAnsi="Times New Roman"/>
                </w:rPr>
                <w:delText>20</w:delText>
              </w:r>
            </w:del>
          </w:p>
        </w:tc>
        <w:tc>
          <w:tcPr>
            <w:tcW w:w="2406" w:type="dxa"/>
            <w:gridSpan w:val="4"/>
          </w:tcPr>
          <w:p w14:paraId="5AF2C0ED" w14:textId="0FD0D399" w:rsidR="008362B5" w:rsidRPr="006333CC" w:rsidRDefault="008362B5" w:rsidP="008362B5">
            <w:pPr>
              <w:spacing w:after="0" w:line="240" w:lineRule="auto"/>
              <w:jc w:val="both"/>
              <w:rPr>
                <w:rFonts w:ascii="Times New Roman" w:hAnsi="Times New Roman"/>
              </w:rPr>
            </w:pPr>
            <w:del w:id="233" w:author="LAG Marinianis_V6_I5" w:date="2021-07-26T16:48:00Z">
              <w:r w:rsidRPr="006333CC" w:rsidDel="00855DB0">
                <w:rPr>
                  <w:rFonts w:ascii="Times New Roman" w:hAnsi="Times New Roman"/>
                </w:rPr>
                <w:delText>100</w:delText>
              </w:r>
            </w:del>
            <w:ins w:id="234" w:author="LAG Marinianis_V6_I5" w:date="2021-07-26T16:48:00Z">
              <w:r w:rsidR="00855DB0">
                <w:rPr>
                  <w:rFonts w:ascii="Times New Roman" w:hAnsi="Times New Roman"/>
                </w:rPr>
                <w:t>110</w:t>
              </w:r>
            </w:ins>
          </w:p>
        </w:tc>
        <w:tc>
          <w:tcPr>
            <w:tcW w:w="1677" w:type="dxa"/>
            <w:gridSpan w:val="4"/>
            <w:tcBorders>
              <w:bottom w:val="single" w:sz="4" w:space="0" w:color="auto"/>
            </w:tcBorders>
            <w:shd w:val="clear" w:color="auto" w:fill="auto"/>
          </w:tcPr>
          <w:p w14:paraId="2DE02EB9" w14:textId="77777777" w:rsidR="008362B5" w:rsidRPr="006333CC" w:rsidRDefault="008362B5" w:rsidP="008362B5">
            <w:pPr>
              <w:spacing w:after="0" w:line="240" w:lineRule="auto"/>
              <w:jc w:val="both"/>
              <w:rPr>
                <w:rFonts w:ascii="Times New Roman" w:hAnsi="Times New Roman"/>
              </w:rPr>
            </w:pPr>
            <w:r>
              <w:rPr>
                <w:rFonts w:ascii="Times New Roman" w:hAnsi="Times New Roman"/>
              </w:rPr>
              <w:t>6</w:t>
            </w:r>
          </w:p>
        </w:tc>
        <w:tc>
          <w:tcPr>
            <w:tcW w:w="2711" w:type="dxa"/>
            <w:gridSpan w:val="2"/>
            <w:tcBorders>
              <w:bottom w:val="single" w:sz="4" w:space="0" w:color="auto"/>
            </w:tcBorders>
            <w:shd w:val="clear" w:color="auto" w:fill="auto"/>
          </w:tcPr>
          <w:p w14:paraId="0C6D34E5" w14:textId="77777777" w:rsidR="008362B5" w:rsidRPr="006333CC" w:rsidRDefault="008362B5" w:rsidP="008362B5">
            <w:pPr>
              <w:spacing w:after="0" w:line="240" w:lineRule="auto"/>
              <w:jc w:val="both"/>
              <w:rPr>
                <w:rFonts w:ascii="Times New Roman" w:hAnsi="Times New Roman"/>
              </w:rPr>
            </w:pPr>
            <w:r>
              <w:rPr>
                <w:rFonts w:ascii="Times New Roman" w:hAnsi="Times New Roman"/>
              </w:rPr>
              <w:t>6A</w:t>
            </w:r>
          </w:p>
        </w:tc>
      </w:tr>
      <w:tr w:rsidR="008362B5" w:rsidRPr="006333CC" w14:paraId="33F65D5B" w14:textId="77777777" w:rsidTr="008362B5">
        <w:trPr>
          <w:trHeight w:val="321"/>
        </w:trPr>
        <w:tc>
          <w:tcPr>
            <w:tcW w:w="2713" w:type="dxa"/>
          </w:tcPr>
          <w:p w14:paraId="22877EB6" w14:textId="77777777" w:rsidR="008362B5" w:rsidRPr="006333CC" w:rsidRDefault="008362B5" w:rsidP="008362B5">
            <w:pPr>
              <w:spacing w:after="0" w:line="240" w:lineRule="auto"/>
              <w:rPr>
                <w:rFonts w:ascii="Times New Roman" w:hAnsi="Times New Roman"/>
              </w:rPr>
            </w:pPr>
            <w:r w:rsidRPr="006333CC">
              <w:rPr>
                <w:rFonts w:ascii="Times New Roman" w:hAnsi="Times New Roman"/>
              </w:rPr>
              <w:t xml:space="preserve">Broj animacijskih aktivnosti usmjerenih poticanju lokalnog razvoja u ruralnim područjima  </w:t>
            </w:r>
          </w:p>
        </w:tc>
        <w:tc>
          <w:tcPr>
            <w:tcW w:w="2547" w:type="dxa"/>
            <w:gridSpan w:val="3"/>
          </w:tcPr>
          <w:p w14:paraId="4314C24A" w14:textId="6553DA15" w:rsidR="008362B5" w:rsidRPr="006333CC" w:rsidRDefault="008362B5" w:rsidP="008362B5">
            <w:pPr>
              <w:spacing w:after="0" w:line="240" w:lineRule="auto"/>
              <w:jc w:val="both"/>
              <w:rPr>
                <w:rFonts w:ascii="Times New Roman" w:hAnsi="Times New Roman"/>
              </w:rPr>
            </w:pPr>
            <w:ins w:id="235" w:author="LAG Marinianis_V6_I5" w:date="2021-07-26T16:45:00Z">
              <w:r>
                <w:rPr>
                  <w:rFonts w:ascii="Times New Roman" w:hAnsi="Times New Roman"/>
                </w:rPr>
                <w:t>3</w:t>
              </w:r>
            </w:ins>
            <w:del w:id="236" w:author="LAG Marinianis_V6_I5" w:date="2021-07-26T16:45:00Z">
              <w:r w:rsidRPr="006333CC" w:rsidDel="00E021E9">
                <w:rPr>
                  <w:rFonts w:ascii="Times New Roman" w:hAnsi="Times New Roman"/>
                </w:rPr>
                <w:delText>0</w:delText>
              </w:r>
            </w:del>
          </w:p>
        </w:tc>
        <w:tc>
          <w:tcPr>
            <w:tcW w:w="2229" w:type="dxa"/>
            <w:gridSpan w:val="3"/>
          </w:tcPr>
          <w:p w14:paraId="0E6E773D" w14:textId="6FC99525" w:rsidR="008362B5" w:rsidRPr="006333CC" w:rsidRDefault="008362B5" w:rsidP="008362B5">
            <w:pPr>
              <w:spacing w:after="0" w:line="240" w:lineRule="auto"/>
              <w:jc w:val="both"/>
              <w:rPr>
                <w:rFonts w:ascii="Times New Roman" w:hAnsi="Times New Roman"/>
              </w:rPr>
            </w:pPr>
            <w:ins w:id="237" w:author="LAG Marinianis_V6_I5" w:date="2021-07-26T16:45:00Z">
              <w:r w:rsidRPr="006333CC">
                <w:rPr>
                  <w:rFonts w:ascii="Times New Roman" w:hAnsi="Times New Roman"/>
                </w:rPr>
                <w:t>15</w:t>
              </w:r>
            </w:ins>
            <w:del w:id="238" w:author="LAG Marinianis_V6_I5" w:date="2021-07-26T16:45:00Z">
              <w:r w:rsidDel="00E021E9">
                <w:rPr>
                  <w:rFonts w:ascii="Times New Roman" w:hAnsi="Times New Roman"/>
                </w:rPr>
                <w:delText>3</w:delText>
              </w:r>
            </w:del>
          </w:p>
        </w:tc>
        <w:tc>
          <w:tcPr>
            <w:tcW w:w="2406" w:type="dxa"/>
            <w:gridSpan w:val="4"/>
          </w:tcPr>
          <w:p w14:paraId="3EE11748" w14:textId="08DB1DA3" w:rsidR="008362B5" w:rsidRPr="006333CC" w:rsidRDefault="008362B5" w:rsidP="008362B5">
            <w:pPr>
              <w:spacing w:after="0" w:line="240" w:lineRule="auto"/>
              <w:jc w:val="both"/>
              <w:rPr>
                <w:rFonts w:ascii="Times New Roman" w:hAnsi="Times New Roman"/>
              </w:rPr>
            </w:pPr>
            <w:del w:id="239" w:author="LAG Marinianis_V6_I5" w:date="2021-07-26T16:48:00Z">
              <w:r w:rsidRPr="006333CC" w:rsidDel="00855DB0">
                <w:rPr>
                  <w:rFonts w:ascii="Times New Roman" w:hAnsi="Times New Roman"/>
                </w:rPr>
                <w:delText>15</w:delText>
              </w:r>
            </w:del>
            <w:ins w:id="240" w:author="LAG Marinianis_V6_I5" w:date="2021-07-26T16:48:00Z">
              <w:r w:rsidR="00855DB0">
                <w:rPr>
                  <w:rFonts w:ascii="Times New Roman" w:hAnsi="Times New Roman"/>
                </w:rPr>
                <w:t>16</w:t>
              </w:r>
            </w:ins>
          </w:p>
        </w:tc>
        <w:tc>
          <w:tcPr>
            <w:tcW w:w="1677" w:type="dxa"/>
            <w:gridSpan w:val="4"/>
          </w:tcPr>
          <w:p w14:paraId="5C4700DE" w14:textId="77777777" w:rsidR="008362B5" w:rsidRPr="00093ACA" w:rsidRDefault="008362B5" w:rsidP="008362B5">
            <w:pPr>
              <w:spacing w:after="0"/>
              <w:rPr>
                <w:rFonts w:ascii="Times New Roman" w:hAnsi="Times New Roman"/>
                <w:sz w:val="20"/>
                <w:szCs w:val="20"/>
              </w:rPr>
            </w:pPr>
            <w:r w:rsidRPr="00093ACA">
              <w:rPr>
                <w:rFonts w:ascii="Times New Roman" w:hAnsi="Times New Roman"/>
                <w:sz w:val="20"/>
                <w:szCs w:val="20"/>
              </w:rPr>
              <w:t>6</w:t>
            </w:r>
          </w:p>
        </w:tc>
        <w:tc>
          <w:tcPr>
            <w:tcW w:w="2711" w:type="dxa"/>
            <w:gridSpan w:val="2"/>
          </w:tcPr>
          <w:p w14:paraId="2AF92B14" w14:textId="77777777" w:rsidR="008362B5" w:rsidRPr="00093ACA" w:rsidRDefault="008362B5" w:rsidP="008362B5">
            <w:pPr>
              <w:spacing w:after="0"/>
              <w:rPr>
                <w:rFonts w:ascii="Times New Roman" w:hAnsi="Times New Roman"/>
                <w:sz w:val="20"/>
                <w:szCs w:val="20"/>
              </w:rPr>
            </w:pPr>
            <w:r w:rsidRPr="00093ACA">
              <w:rPr>
                <w:rFonts w:ascii="Times New Roman" w:hAnsi="Times New Roman"/>
                <w:sz w:val="20"/>
                <w:szCs w:val="20"/>
              </w:rPr>
              <w:t>6B</w:t>
            </w:r>
          </w:p>
        </w:tc>
      </w:tr>
      <w:tr w:rsidR="008362B5" w:rsidRPr="006333CC" w14:paraId="63288759" w14:textId="77777777" w:rsidTr="008362B5">
        <w:trPr>
          <w:trHeight w:val="321"/>
        </w:trPr>
        <w:tc>
          <w:tcPr>
            <w:tcW w:w="2713" w:type="dxa"/>
          </w:tcPr>
          <w:p w14:paraId="0D6843A7" w14:textId="77777777" w:rsidR="008362B5" w:rsidRPr="006333CC" w:rsidRDefault="008362B5" w:rsidP="008362B5">
            <w:pPr>
              <w:spacing w:after="0" w:line="240" w:lineRule="auto"/>
              <w:rPr>
                <w:rFonts w:ascii="Times New Roman" w:hAnsi="Times New Roman"/>
              </w:rPr>
            </w:pPr>
            <w:r w:rsidRPr="006333CC">
              <w:rPr>
                <w:rFonts w:ascii="Times New Roman" w:hAnsi="Times New Roman"/>
              </w:rPr>
              <w:t xml:space="preserve">Broj sudionika animacijskih aktivnosti usmjerenih poticanju lokalnog razvoja u ruralnim područjima </w:t>
            </w:r>
          </w:p>
        </w:tc>
        <w:tc>
          <w:tcPr>
            <w:tcW w:w="2547" w:type="dxa"/>
            <w:gridSpan w:val="3"/>
          </w:tcPr>
          <w:p w14:paraId="73F81E1A" w14:textId="75B3DD23" w:rsidR="008362B5" w:rsidRPr="006333CC" w:rsidRDefault="008362B5" w:rsidP="008362B5">
            <w:pPr>
              <w:spacing w:after="0" w:line="240" w:lineRule="auto"/>
              <w:jc w:val="both"/>
              <w:rPr>
                <w:rFonts w:ascii="Times New Roman" w:hAnsi="Times New Roman"/>
              </w:rPr>
            </w:pPr>
            <w:ins w:id="241" w:author="LAG Marinianis_V6_I5" w:date="2021-07-26T16:45:00Z">
              <w:r>
                <w:rPr>
                  <w:rFonts w:ascii="Times New Roman" w:hAnsi="Times New Roman"/>
                </w:rPr>
                <w:t>30</w:t>
              </w:r>
            </w:ins>
            <w:del w:id="242" w:author="LAG Marinianis_V6_I5" w:date="2021-07-26T16:45:00Z">
              <w:r w:rsidRPr="006333CC" w:rsidDel="00E021E9">
                <w:rPr>
                  <w:rFonts w:ascii="Times New Roman" w:hAnsi="Times New Roman"/>
                </w:rPr>
                <w:delText>0</w:delText>
              </w:r>
            </w:del>
          </w:p>
        </w:tc>
        <w:tc>
          <w:tcPr>
            <w:tcW w:w="2229" w:type="dxa"/>
            <w:gridSpan w:val="3"/>
          </w:tcPr>
          <w:p w14:paraId="10A7D3BE" w14:textId="394CE366" w:rsidR="008362B5" w:rsidRPr="006333CC" w:rsidRDefault="008362B5" w:rsidP="008362B5">
            <w:pPr>
              <w:spacing w:after="0" w:line="240" w:lineRule="auto"/>
              <w:jc w:val="both"/>
              <w:rPr>
                <w:rFonts w:ascii="Times New Roman" w:hAnsi="Times New Roman"/>
              </w:rPr>
            </w:pPr>
            <w:ins w:id="243" w:author="LAG Marinianis_V6_I5" w:date="2021-07-26T16:45:00Z">
              <w:r w:rsidRPr="006333CC">
                <w:rPr>
                  <w:rFonts w:ascii="Times New Roman" w:hAnsi="Times New Roman"/>
                </w:rPr>
                <w:t>150</w:t>
              </w:r>
            </w:ins>
            <w:del w:id="244" w:author="LAG Marinianis_V6_I5" w:date="2021-07-26T16:45:00Z">
              <w:r w:rsidDel="00E021E9">
                <w:rPr>
                  <w:rFonts w:ascii="Times New Roman" w:hAnsi="Times New Roman"/>
                </w:rPr>
                <w:delText>30</w:delText>
              </w:r>
            </w:del>
          </w:p>
        </w:tc>
        <w:tc>
          <w:tcPr>
            <w:tcW w:w="2406" w:type="dxa"/>
            <w:gridSpan w:val="4"/>
          </w:tcPr>
          <w:p w14:paraId="1172E316" w14:textId="0B19685E" w:rsidR="008362B5" w:rsidRPr="006333CC" w:rsidRDefault="008362B5" w:rsidP="008362B5">
            <w:pPr>
              <w:spacing w:after="0" w:line="240" w:lineRule="auto"/>
              <w:jc w:val="both"/>
              <w:rPr>
                <w:rFonts w:ascii="Times New Roman" w:hAnsi="Times New Roman"/>
              </w:rPr>
            </w:pPr>
            <w:del w:id="245" w:author="LAG Marinianis_V6_I5" w:date="2021-07-26T16:48:00Z">
              <w:r w:rsidRPr="006333CC" w:rsidDel="00855DB0">
                <w:rPr>
                  <w:rFonts w:ascii="Times New Roman" w:hAnsi="Times New Roman"/>
                </w:rPr>
                <w:delText>150</w:delText>
              </w:r>
            </w:del>
            <w:ins w:id="246" w:author="LAG Marinianis_V6_I5" w:date="2021-07-26T16:48:00Z">
              <w:r w:rsidR="00855DB0">
                <w:rPr>
                  <w:rFonts w:ascii="Times New Roman" w:hAnsi="Times New Roman"/>
                </w:rPr>
                <w:t>160</w:t>
              </w:r>
            </w:ins>
          </w:p>
        </w:tc>
        <w:tc>
          <w:tcPr>
            <w:tcW w:w="1677" w:type="dxa"/>
            <w:gridSpan w:val="4"/>
          </w:tcPr>
          <w:p w14:paraId="7F7E8C45" w14:textId="77777777" w:rsidR="008362B5" w:rsidRPr="00093ACA" w:rsidRDefault="008362B5" w:rsidP="008362B5">
            <w:pPr>
              <w:spacing w:after="0"/>
              <w:rPr>
                <w:rFonts w:ascii="Times New Roman" w:hAnsi="Times New Roman"/>
                <w:sz w:val="20"/>
                <w:szCs w:val="20"/>
              </w:rPr>
            </w:pPr>
            <w:r w:rsidRPr="00093ACA">
              <w:rPr>
                <w:rFonts w:ascii="Times New Roman" w:hAnsi="Times New Roman"/>
                <w:sz w:val="20"/>
                <w:szCs w:val="20"/>
              </w:rPr>
              <w:t>6</w:t>
            </w:r>
          </w:p>
        </w:tc>
        <w:tc>
          <w:tcPr>
            <w:tcW w:w="2711" w:type="dxa"/>
            <w:gridSpan w:val="2"/>
          </w:tcPr>
          <w:p w14:paraId="34D825A2" w14:textId="77777777" w:rsidR="008362B5" w:rsidRPr="00093ACA" w:rsidRDefault="008362B5" w:rsidP="008362B5">
            <w:pPr>
              <w:spacing w:after="0"/>
              <w:rPr>
                <w:rFonts w:ascii="Times New Roman" w:hAnsi="Times New Roman"/>
                <w:sz w:val="20"/>
                <w:szCs w:val="20"/>
              </w:rPr>
            </w:pPr>
            <w:r w:rsidRPr="00093ACA">
              <w:rPr>
                <w:rFonts w:ascii="Times New Roman" w:hAnsi="Times New Roman"/>
                <w:sz w:val="20"/>
                <w:szCs w:val="20"/>
              </w:rPr>
              <w:t>6B</w:t>
            </w:r>
          </w:p>
        </w:tc>
      </w:tr>
      <w:tr w:rsidR="006D1FBD" w:rsidRPr="006D1FBD" w14:paraId="118A2014" w14:textId="77777777" w:rsidTr="008362B5">
        <w:trPr>
          <w:trHeight w:val="321"/>
        </w:trPr>
        <w:tc>
          <w:tcPr>
            <w:tcW w:w="11572" w:type="dxa"/>
            <w:gridSpan w:val="15"/>
            <w:vMerge w:val="restart"/>
            <w:shd w:val="clear" w:color="auto" w:fill="auto"/>
          </w:tcPr>
          <w:p w14:paraId="24DD56D2"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 xml:space="preserve">Ukupno isplaćena sredstva PRR (javni rashodi) prema programiranom krovnom Fokus području (EUR) Mjere 19, LEADER/CLLD </w:t>
            </w:r>
          </w:p>
        </w:tc>
        <w:tc>
          <w:tcPr>
            <w:tcW w:w="2711" w:type="dxa"/>
            <w:gridSpan w:val="2"/>
            <w:shd w:val="clear" w:color="auto" w:fill="auto"/>
          </w:tcPr>
          <w:p w14:paraId="5A5888EF"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FP:6B</w:t>
            </w:r>
          </w:p>
        </w:tc>
      </w:tr>
      <w:tr w:rsidR="006D1FBD" w:rsidRPr="006D1FBD" w14:paraId="34EE7D37" w14:textId="77777777" w:rsidTr="008362B5">
        <w:trPr>
          <w:trHeight w:val="321"/>
        </w:trPr>
        <w:tc>
          <w:tcPr>
            <w:tcW w:w="11572" w:type="dxa"/>
            <w:gridSpan w:val="15"/>
            <w:vMerge/>
            <w:shd w:val="clear" w:color="auto" w:fill="auto"/>
          </w:tcPr>
          <w:p w14:paraId="7AFD5E47" w14:textId="77777777" w:rsidR="006D1FBD" w:rsidRPr="006D1FBD" w:rsidRDefault="006D1FBD" w:rsidP="006D1FBD">
            <w:pPr>
              <w:spacing w:after="0" w:line="240" w:lineRule="auto"/>
              <w:jc w:val="both"/>
              <w:rPr>
                <w:rFonts w:ascii="Times New Roman" w:hAnsi="Times New Roman"/>
                <w:sz w:val="24"/>
                <w:szCs w:val="24"/>
                <w:highlight w:val="yellow"/>
              </w:rPr>
            </w:pPr>
          </w:p>
        </w:tc>
        <w:tc>
          <w:tcPr>
            <w:tcW w:w="2711" w:type="dxa"/>
            <w:gridSpan w:val="2"/>
            <w:shd w:val="clear" w:color="auto" w:fill="auto"/>
          </w:tcPr>
          <w:p w14:paraId="6516C0C7" w14:textId="22070356" w:rsidR="006D1FBD" w:rsidRPr="006D1FBD" w:rsidRDefault="008362B5" w:rsidP="006D1FBD">
            <w:pPr>
              <w:spacing w:after="0" w:line="240" w:lineRule="auto"/>
              <w:jc w:val="both"/>
              <w:rPr>
                <w:rFonts w:ascii="Times New Roman" w:hAnsi="Times New Roman"/>
                <w:sz w:val="24"/>
                <w:szCs w:val="24"/>
                <w:highlight w:val="yellow"/>
              </w:rPr>
            </w:pPr>
            <w:ins w:id="247" w:author="LAG Marinianis_V6_I5" w:date="2021-07-26T16:45:00Z">
              <w:r>
                <w:rPr>
                  <w:rFonts w:ascii="Times New Roman" w:hAnsi="Times New Roman"/>
                  <w:sz w:val="24"/>
                  <w:szCs w:val="24"/>
                  <w:lang w:eastAsia="zh-CN"/>
                </w:rPr>
                <w:t>358.530,56</w:t>
              </w:r>
            </w:ins>
            <w:del w:id="248" w:author="LAG Marinianis_V6_I5" w:date="2021-07-26T16:45:00Z">
              <w:r w:rsidR="00583C16" w:rsidDel="008362B5">
                <w:rPr>
                  <w:rFonts w:ascii="Times New Roman" w:hAnsi="Times New Roman"/>
                  <w:sz w:val="24"/>
                  <w:szCs w:val="24"/>
                  <w:lang w:eastAsia="zh-CN"/>
                </w:rPr>
                <w:delText>234.281,25</w:delText>
              </w:r>
            </w:del>
          </w:p>
        </w:tc>
      </w:tr>
      <w:tr w:rsidR="006D1FBD" w:rsidRPr="006D1FBD" w14:paraId="78F0DCA3" w14:textId="77777777" w:rsidTr="006D1FBD">
        <w:tc>
          <w:tcPr>
            <w:tcW w:w="14283" w:type="dxa"/>
            <w:gridSpan w:val="17"/>
            <w:shd w:val="clear" w:color="auto" w:fill="DBDBDB"/>
          </w:tcPr>
          <w:p w14:paraId="3C46888A" w14:textId="77777777" w:rsidR="006D1FBD" w:rsidRPr="006D1FBD" w:rsidRDefault="006D1FBD" w:rsidP="006D1FBD">
            <w:pPr>
              <w:spacing w:after="0" w:line="240" w:lineRule="auto"/>
              <w:jc w:val="center"/>
              <w:rPr>
                <w:rFonts w:ascii="Times New Roman" w:hAnsi="Times New Roman"/>
                <w:b/>
                <w:sz w:val="24"/>
                <w:szCs w:val="24"/>
              </w:rPr>
            </w:pPr>
            <w:r w:rsidRPr="006D1FBD">
              <w:rPr>
                <w:rFonts w:ascii="Times New Roman" w:hAnsi="Times New Roman"/>
                <w:b/>
                <w:sz w:val="24"/>
                <w:szCs w:val="24"/>
              </w:rPr>
              <w:t>Prioritetni tipovi operacija za provedbu Mjere (aktivnosti) 3.2 u svrhu postizanj</w:t>
            </w:r>
            <w:r w:rsidR="006333CC">
              <w:rPr>
                <w:rFonts w:ascii="Times New Roman" w:hAnsi="Times New Roman"/>
                <w:b/>
                <w:sz w:val="24"/>
                <w:szCs w:val="24"/>
              </w:rPr>
              <w:t>a cilja (očekivanih rezultata) 3</w:t>
            </w:r>
          </w:p>
        </w:tc>
      </w:tr>
      <w:tr w:rsidR="006D1FBD" w:rsidRPr="006D1FBD" w14:paraId="731C5AEE" w14:textId="77777777" w:rsidTr="008362B5">
        <w:tc>
          <w:tcPr>
            <w:tcW w:w="2786" w:type="dxa"/>
            <w:gridSpan w:val="2"/>
            <w:shd w:val="clear" w:color="auto" w:fill="EDEDED"/>
          </w:tcPr>
          <w:p w14:paraId="4B4D567F" w14:textId="77777777" w:rsidR="006D1FBD" w:rsidRPr="006D1FBD" w:rsidRDefault="006D1FBD" w:rsidP="006D1FBD">
            <w:pPr>
              <w:spacing w:after="0" w:line="240" w:lineRule="auto"/>
              <w:rPr>
                <w:rFonts w:ascii="Times New Roman" w:hAnsi="Times New Roman"/>
                <w:b/>
                <w:sz w:val="24"/>
                <w:szCs w:val="24"/>
              </w:rPr>
            </w:pPr>
            <w:r w:rsidRPr="006D1FBD">
              <w:rPr>
                <w:rFonts w:ascii="Times New Roman" w:hAnsi="Times New Roman"/>
                <w:b/>
                <w:sz w:val="24"/>
                <w:szCs w:val="24"/>
              </w:rPr>
              <w:t>Naziv i oznaka tipa operacije</w:t>
            </w:r>
          </w:p>
        </w:tc>
        <w:tc>
          <w:tcPr>
            <w:tcW w:w="11497" w:type="dxa"/>
            <w:gridSpan w:val="15"/>
            <w:shd w:val="clear" w:color="auto" w:fill="EDEDED"/>
          </w:tcPr>
          <w:p w14:paraId="70FC1495" w14:textId="77777777" w:rsidR="006D1FBD" w:rsidRPr="006D1FBD" w:rsidRDefault="006D1FBD" w:rsidP="006D1FBD">
            <w:pPr>
              <w:spacing w:after="0" w:line="240" w:lineRule="auto"/>
              <w:jc w:val="both"/>
              <w:rPr>
                <w:rFonts w:ascii="Times New Roman" w:hAnsi="Times New Roman"/>
                <w:b/>
                <w:sz w:val="24"/>
                <w:szCs w:val="24"/>
                <w:lang w:eastAsia="hr-HR"/>
              </w:rPr>
            </w:pPr>
            <w:r w:rsidRPr="006D1FBD">
              <w:rPr>
                <w:rFonts w:ascii="Times New Roman" w:hAnsi="Times New Roman"/>
                <w:b/>
                <w:sz w:val="24"/>
                <w:szCs w:val="24"/>
              </w:rPr>
              <w:t xml:space="preserve">TO 3.2.1 </w:t>
            </w:r>
            <w:r w:rsidRPr="006D1FBD">
              <w:rPr>
                <w:rFonts w:ascii="Times New Roman" w:hAnsi="Times New Roman"/>
                <w:b/>
                <w:sz w:val="24"/>
                <w:szCs w:val="24"/>
                <w:lang w:eastAsia="hr-HR"/>
              </w:rPr>
              <w:t>Priprema i provedba aktivnosti suradnje LAG-a</w:t>
            </w:r>
            <w:r w:rsidRPr="006D1FBD">
              <w:rPr>
                <w:rFonts w:ascii="Times New Roman" w:eastAsia="+mn-ea" w:hAnsi="Times New Roman"/>
                <w:b/>
                <w:sz w:val="24"/>
                <w:szCs w:val="24"/>
                <w:vertAlign w:val="superscript"/>
              </w:rPr>
              <w:footnoteReference w:id="6"/>
            </w:r>
          </w:p>
          <w:p w14:paraId="11AE9F27" w14:textId="77777777" w:rsidR="006D1FBD" w:rsidRPr="006D1FBD" w:rsidRDefault="006D1FBD" w:rsidP="00F95A3F">
            <w:pPr>
              <w:spacing w:after="0" w:line="259" w:lineRule="auto"/>
            </w:pPr>
            <w:r w:rsidRPr="006D1FBD">
              <w:rPr>
                <w:rFonts w:ascii="Times New Roman" w:eastAsia="+mn-ea" w:hAnsi="Times New Roman"/>
                <w:i/>
                <w:sz w:val="24"/>
                <w:szCs w:val="24"/>
              </w:rPr>
              <w:t>(Napomena: sukladna TO 19.3.2, PRR 2014.-2020.)</w:t>
            </w:r>
          </w:p>
        </w:tc>
      </w:tr>
      <w:tr w:rsidR="006D1FBD" w:rsidRPr="006D1FBD" w14:paraId="5E13CDD1" w14:textId="77777777" w:rsidTr="008362B5">
        <w:tc>
          <w:tcPr>
            <w:tcW w:w="2786" w:type="dxa"/>
            <w:gridSpan w:val="2"/>
            <w:shd w:val="clear" w:color="auto" w:fill="auto"/>
          </w:tcPr>
          <w:p w14:paraId="21D94C68"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Ciljani korisnici </w:t>
            </w:r>
          </w:p>
        </w:tc>
        <w:tc>
          <w:tcPr>
            <w:tcW w:w="11497" w:type="dxa"/>
            <w:gridSpan w:val="15"/>
            <w:shd w:val="clear" w:color="auto" w:fill="auto"/>
          </w:tcPr>
          <w:p w14:paraId="2854F3A5" w14:textId="77777777" w:rsidR="006D1FBD" w:rsidRPr="006D1FBD" w:rsidRDefault="006D1FBD" w:rsidP="00AC3B6C">
            <w:pPr>
              <w:spacing w:after="0" w:line="240" w:lineRule="auto"/>
              <w:jc w:val="both"/>
              <w:rPr>
                <w:rFonts w:ascii="Times New Roman" w:hAnsi="Times New Roman"/>
                <w:sz w:val="24"/>
                <w:szCs w:val="24"/>
              </w:rPr>
            </w:pPr>
            <w:r w:rsidRPr="006D1FBD">
              <w:rPr>
                <w:rFonts w:ascii="Times New Roman" w:hAnsi="Times New Roman"/>
                <w:sz w:val="24"/>
                <w:szCs w:val="24"/>
              </w:rPr>
              <w:t xml:space="preserve">Lokalna akcijska grupa Marinianis odobrena za provedbu LRS u okviru M19, PRR 2014.-2020 </w:t>
            </w:r>
          </w:p>
        </w:tc>
      </w:tr>
      <w:tr w:rsidR="006D1FBD" w:rsidRPr="006D1FBD" w14:paraId="27C28E6E" w14:textId="77777777" w:rsidTr="008362B5">
        <w:tc>
          <w:tcPr>
            <w:tcW w:w="2786" w:type="dxa"/>
            <w:gridSpan w:val="2"/>
            <w:shd w:val="clear" w:color="auto" w:fill="auto"/>
          </w:tcPr>
          <w:p w14:paraId="38CBB2B4"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Prihvatljive aktivnosti </w:t>
            </w:r>
          </w:p>
        </w:tc>
        <w:tc>
          <w:tcPr>
            <w:tcW w:w="11497" w:type="dxa"/>
            <w:gridSpan w:val="15"/>
            <w:shd w:val="clear" w:color="auto" w:fill="auto"/>
          </w:tcPr>
          <w:p w14:paraId="79936CD1" w14:textId="77777777" w:rsidR="006D1FBD" w:rsidRPr="006D1FBD" w:rsidRDefault="006D1FBD" w:rsidP="00134713">
            <w:pPr>
              <w:spacing w:after="0" w:line="240" w:lineRule="auto"/>
              <w:jc w:val="both"/>
              <w:rPr>
                <w:rFonts w:ascii="Times New Roman" w:hAnsi="Times New Roman"/>
                <w:sz w:val="24"/>
                <w:szCs w:val="24"/>
              </w:rPr>
            </w:pPr>
            <w:r w:rsidRPr="006333CC">
              <w:rPr>
                <w:rFonts w:ascii="Times New Roman" w:hAnsi="Times New Roman"/>
                <w:sz w:val="24"/>
                <w:szCs w:val="24"/>
              </w:rPr>
              <w:t>Prihvatljive aktivnosti odnose se isključivo na troškove pripreme i provedbe međuteritorijanih projekata suradnje.</w:t>
            </w:r>
          </w:p>
        </w:tc>
      </w:tr>
      <w:tr w:rsidR="006D1FBD" w:rsidRPr="006D1FBD" w14:paraId="47A4CAAB" w14:textId="77777777" w:rsidTr="008362B5">
        <w:tc>
          <w:tcPr>
            <w:tcW w:w="2786" w:type="dxa"/>
            <w:gridSpan w:val="2"/>
            <w:shd w:val="clear" w:color="auto" w:fill="auto"/>
          </w:tcPr>
          <w:p w14:paraId="6DDED937" w14:textId="77777777" w:rsidR="006D1FBD" w:rsidRPr="006333CC" w:rsidRDefault="006D1FBD" w:rsidP="006D1FBD">
            <w:pPr>
              <w:spacing w:after="0" w:line="240" w:lineRule="auto"/>
              <w:rPr>
                <w:rFonts w:ascii="Times New Roman" w:hAnsi="Times New Roman"/>
                <w:sz w:val="24"/>
                <w:szCs w:val="24"/>
              </w:rPr>
            </w:pPr>
            <w:r w:rsidRPr="006333CC">
              <w:rPr>
                <w:rFonts w:ascii="Times New Roman" w:hAnsi="Times New Roman"/>
                <w:sz w:val="24"/>
                <w:szCs w:val="24"/>
              </w:rPr>
              <w:t xml:space="preserve">Uvjeti prihvatljivosti </w:t>
            </w:r>
          </w:p>
        </w:tc>
        <w:tc>
          <w:tcPr>
            <w:tcW w:w="11497" w:type="dxa"/>
            <w:gridSpan w:val="15"/>
            <w:shd w:val="clear" w:color="auto" w:fill="auto"/>
          </w:tcPr>
          <w:p w14:paraId="19400938" w14:textId="77777777" w:rsidR="00CC7515" w:rsidRPr="00840423" w:rsidRDefault="00CC7515" w:rsidP="00CC7515">
            <w:pPr>
              <w:spacing w:after="0" w:line="240" w:lineRule="auto"/>
              <w:jc w:val="both"/>
              <w:rPr>
                <w:rFonts w:ascii="Times New Roman" w:hAnsi="Times New Roman"/>
                <w:sz w:val="24"/>
                <w:szCs w:val="24"/>
              </w:rPr>
            </w:pPr>
            <w:r w:rsidRPr="00840423">
              <w:rPr>
                <w:rFonts w:ascii="Times New Roman" w:hAnsi="Times New Roman"/>
                <w:sz w:val="24"/>
                <w:szCs w:val="24"/>
              </w:rPr>
              <w:t>Opći uvjeti prihvatljivosti: Partner odabranom LAG-u u pripremi i/ili provedbi projekta suradnje može biti: LAG odobren od strane nadležnog tijela za razdoblje 2014. – 2020. te lokalno, javno – privatno partnerstvo u ruralnom ili urbanom području koje provodi neki oblik lokalne razvojne strategije sukladno članku 44. stavku 2. Uredbe (EU) br. 1305/2013. Ako je lokalno partnerstvo koje provodi neki oblik lokalne razvojne strategije, sukladno članku 44. stavku 2. Uredbe (EU) br.1305/2013, izvan područja Unije, isti se mora nalaziti na ruralnom području.</w:t>
            </w:r>
          </w:p>
          <w:p w14:paraId="48AE7519" w14:textId="77777777" w:rsidR="00CC7515" w:rsidRPr="00840423" w:rsidRDefault="00CC7515" w:rsidP="00CC7515">
            <w:pPr>
              <w:spacing w:after="0" w:line="240" w:lineRule="auto"/>
              <w:jc w:val="both"/>
              <w:rPr>
                <w:rFonts w:ascii="Times New Roman" w:hAnsi="Times New Roman"/>
                <w:sz w:val="24"/>
                <w:szCs w:val="24"/>
              </w:rPr>
            </w:pPr>
            <w:r w:rsidRPr="00840423">
              <w:rPr>
                <w:rFonts w:ascii="Times New Roman" w:hAnsi="Times New Roman"/>
                <w:sz w:val="24"/>
                <w:szCs w:val="24"/>
              </w:rPr>
              <w:t xml:space="preserve">U pripremu i/ili provedbu aktivnosti suradnje </w:t>
            </w:r>
            <w:r>
              <w:rPr>
                <w:rFonts w:ascii="Times New Roman" w:hAnsi="Times New Roman"/>
                <w:sz w:val="24"/>
                <w:szCs w:val="24"/>
              </w:rPr>
              <w:t xml:space="preserve">trebaju biti uključeni projektni partneri.  </w:t>
            </w:r>
          </w:p>
          <w:p w14:paraId="67CF0C0F" w14:textId="77777777" w:rsidR="00CC7515" w:rsidRPr="00840423" w:rsidRDefault="00CC7515" w:rsidP="00CC7515">
            <w:pPr>
              <w:spacing w:after="0" w:line="240" w:lineRule="auto"/>
              <w:jc w:val="both"/>
              <w:rPr>
                <w:rFonts w:ascii="Times New Roman" w:hAnsi="Times New Roman"/>
                <w:sz w:val="24"/>
                <w:szCs w:val="24"/>
              </w:rPr>
            </w:pPr>
            <w:r w:rsidRPr="00840423">
              <w:rPr>
                <w:rFonts w:ascii="Times New Roman" w:hAnsi="Times New Roman"/>
                <w:sz w:val="24"/>
                <w:szCs w:val="24"/>
              </w:rPr>
              <w:t xml:space="preserve">U provedbi projekta suradnje, glavni partner mora biti LAG odobren od strane nadležnog tijela za razdoblje 2014. – 2020. Pripremu i provedbu aktivnosti suradnje mogu predložiti fizičke i pravne osobe s područja LAG-a. Priprema i/ili provedba aktivnosti suradnje mora se provoditi na području partnera koji planiraju sudjelovati ili sudjeluju u provedbi projekta suradnje. Pod pojmom područja smatra se područje koje je obuhvaćeno LRS odnosno nekim oblikom lokalne </w:t>
            </w:r>
            <w:r w:rsidRPr="00840423">
              <w:rPr>
                <w:rFonts w:ascii="Times New Roman" w:hAnsi="Times New Roman"/>
                <w:sz w:val="24"/>
                <w:szCs w:val="24"/>
              </w:rPr>
              <w:lastRenderedPageBreak/>
              <w:t>razvojne strategije. Zahtjev za potporu za ovaj tip operacije mora ostvariti najmanji broj bodova odnosno proći prag prolaznosti sukladno kriterijima odabira Zahtjeva za potporu.</w:t>
            </w:r>
          </w:p>
          <w:p w14:paraId="0D0E7C56" w14:textId="77777777" w:rsidR="00CC7515" w:rsidRPr="00840423" w:rsidRDefault="00CC7515" w:rsidP="00CC7515">
            <w:pPr>
              <w:spacing w:after="0" w:line="240" w:lineRule="auto"/>
              <w:jc w:val="both"/>
              <w:rPr>
                <w:rFonts w:ascii="Times New Roman" w:hAnsi="Times New Roman"/>
                <w:sz w:val="24"/>
                <w:szCs w:val="24"/>
              </w:rPr>
            </w:pPr>
          </w:p>
          <w:p w14:paraId="7FC49D65" w14:textId="77777777" w:rsidR="00CC7515" w:rsidRPr="00840423" w:rsidRDefault="00CC7515" w:rsidP="00CC7515">
            <w:pPr>
              <w:spacing w:after="0" w:line="240" w:lineRule="auto"/>
              <w:jc w:val="both"/>
              <w:rPr>
                <w:rFonts w:ascii="Times New Roman" w:hAnsi="Times New Roman"/>
                <w:sz w:val="24"/>
                <w:szCs w:val="24"/>
              </w:rPr>
            </w:pPr>
            <w:r w:rsidRPr="00840423">
              <w:rPr>
                <w:rFonts w:ascii="Times New Roman" w:hAnsi="Times New Roman"/>
                <w:sz w:val="24"/>
                <w:szCs w:val="24"/>
              </w:rPr>
              <w:t xml:space="preserve">Specifični uvjeti prihvatljivosti za provedbu projekata suradnje: </w:t>
            </w:r>
          </w:p>
          <w:p w14:paraId="34D727B3" w14:textId="77777777" w:rsidR="00CC7515" w:rsidRPr="00840423" w:rsidRDefault="00CC7515" w:rsidP="00CC7515">
            <w:pPr>
              <w:spacing w:after="0" w:line="240" w:lineRule="auto"/>
              <w:jc w:val="both"/>
              <w:rPr>
                <w:rFonts w:ascii="Times New Roman" w:hAnsi="Times New Roman"/>
                <w:sz w:val="24"/>
                <w:szCs w:val="24"/>
              </w:rPr>
            </w:pPr>
            <w:r w:rsidRPr="00840423">
              <w:rPr>
                <w:rFonts w:ascii="Times New Roman" w:hAnsi="Times New Roman"/>
                <w:sz w:val="24"/>
                <w:szCs w:val="24"/>
              </w:rPr>
              <w:t xml:space="preserve">Da bi aktivnosti provedbe projekata suradnje u okviru ovog tipa operacije bile prihvatljive, moraju biti ispunjeni sljedeći uvjeti: cilj, tip ili tematsko područje projekta suradnje mora biti opisano ili navedeno u odabranoj LRS; partneri na projektu moraju sklopiti Sporazum o suradnji koji sadrži: podatke o partnerima u projektu suradnje (naziv, adresa, kontakt podatci, itd.); naziv i logo projekta suradnje (ako postoji); opis glavnih ciljeva i očekivanih rezultata projekta suradnje koji moraju biti mjerljivi; planirane aktivnosti kako bi projekt ostvario cilj; defniranje grupe korisnika kojima je namijenjen projekt suradnje ili grupa korisnika od koje se očekuje sudjelovanje u projektu suradnje; imenovanje glavnog partnera i ako niti jedan odabrani LAG nije glavni partner u transnacionalnom projektu suradnje, onda se mora imenovati LAG koji je nacionalni koordinator; imenovanje koordinatora projekta, odnosno osobe/osoba koje su zadužene za: implementaciju, financiranje, promociju i praćenje projekta suradnje i ako niti jedan odabrani LAG nije glavni partner u transnacionalnom projektu suradnje, onda se mora imenovati osoba koja je nacionalni koordinator (koordinator projekta mora imati sve potrebne kvalifkacije za obavljanje navedenog posla te ne mora nužno biti član, zaposlenik ili volonter LAG-a); aktivnosti, uloge i zadaće svakog partnera u organizaciji, provedbi i praćenju projekta suradnje; lokacije provedbe projekta suradnje; ukupni financijski plan projekta s jasnom razdiobom aktivnosti i troškova između partnera; vremensko trajanje projekta, s datumom početka i završetka projekta suradnje; prava i obveze između partnera; pravo na izmjenu i raskid Sporazuma o suradnji, s jasnim odredbama kada se Sporazum o suradnji ne smije izmijeniti ili raskinuti i ako partneri dozvole, klauzule oko uključivanja novih partnera i/ili zamjene partnera i/ili isključivanja postojećih partnera. </w:t>
            </w:r>
          </w:p>
          <w:p w14:paraId="3D1AC92E" w14:textId="17E80295" w:rsidR="006D1FBD" w:rsidRPr="006D1FBD" w:rsidRDefault="00CC7515" w:rsidP="006D1FBD">
            <w:pPr>
              <w:spacing w:after="0" w:line="240" w:lineRule="auto"/>
              <w:contextualSpacing/>
              <w:jc w:val="both"/>
              <w:rPr>
                <w:color w:val="000000"/>
              </w:rPr>
            </w:pPr>
            <w:r w:rsidRPr="00840423">
              <w:rPr>
                <w:rFonts w:ascii="Times New Roman" w:hAnsi="Times New Roman"/>
                <w:sz w:val="24"/>
                <w:szCs w:val="24"/>
              </w:rPr>
              <w:t xml:space="preserve">Projekt suradnje mora završiti u roku 36 mjeseci od dana donošenja odluke APPRRR o </w:t>
            </w:r>
            <w:proofErr w:type="spellStart"/>
            <w:r w:rsidRPr="00840423">
              <w:rPr>
                <w:rFonts w:ascii="Times New Roman" w:hAnsi="Times New Roman"/>
                <w:sz w:val="24"/>
                <w:szCs w:val="24"/>
              </w:rPr>
              <w:t>odbrenju</w:t>
            </w:r>
            <w:proofErr w:type="spellEnd"/>
            <w:r w:rsidRPr="00840423">
              <w:rPr>
                <w:rFonts w:ascii="Times New Roman" w:hAnsi="Times New Roman"/>
                <w:sz w:val="24"/>
                <w:szCs w:val="24"/>
              </w:rPr>
              <w:t xml:space="preserve"> provedbe projekta suradnje</w:t>
            </w:r>
            <w:ins w:id="249" w:author="LAG Marinianis_V6_I5" w:date="2021-07-26T16:49:00Z">
              <w:r w:rsidR="00BD76A0">
                <w:rPr>
                  <w:rFonts w:ascii="Times New Roman" w:hAnsi="Times New Roman"/>
                  <w:sz w:val="24"/>
                  <w:szCs w:val="24"/>
                </w:rPr>
                <w:t xml:space="preserve">. </w:t>
              </w:r>
            </w:ins>
            <w:del w:id="250" w:author="LAG Marinianis_V6_I5" w:date="2021-07-26T16:49:00Z">
              <w:r w:rsidRPr="00840423" w:rsidDel="00BD76A0">
                <w:rPr>
                  <w:rFonts w:ascii="Times New Roman" w:hAnsi="Times New Roman"/>
                  <w:sz w:val="24"/>
                  <w:szCs w:val="24"/>
                </w:rPr>
                <w:delText xml:space="preserve">, ali ne kasnije od 30. lipnja 2022. godine. </w:delText>
              </w:r>
            </w:del>
            <w:r w:rsidRPr="00840423">
              <w:rPr>
                <w:rFonts w:ascii="Times New Roman" w:hAnsi="Times New Roman"/>
                <w:sz w:val="24"/>
                <w:szCs w:val="24"/>
              </w:rPr>
              <w:t xml:space="preserve">Kada projekt suradnje uključuje građenje i/ili opremanje u Sporazumu o suradnji partneri moraju jasno naznačiti tko preuzima vlasništvo nad imovinom. Ako je riječ o transnacionalnom projektu suradnje s partnerima izvan Europske unije, lokacija ulaganja, kao i samo vlasništvo nad investicijom mora biti unutar programskog područja Europske unije. Građenje i/ili opremanje unutar projekta suradnje mora biti namijenjeno javnoj upotrebi/korištenju (u edukativnom, kulturnom, sportskom, rekreativnom i socijalnom smislu) i mora biti javno dostupno različitim pojedincima i interesnim skupinama. Predmet ulaganja u građenje/opremanje mora biti u funkciji uključujući održavanje i upravljanje i ne smije promijeniti vlasnika najmanje pet (5) godina od dana konačne isplate sredstava. </w:t>
            </w:r>
            <w:del w:id="251" w:author="LAG Marinianis_V6_I5" w:date="2021-07-26T16:49:00Z">
              <w:r w:rsidRPr="00840423" w:rsidDel="00BD76A0">
                <w:rPr>
                  <w:rFonts w:ascii="Times New Roman" w:hAnsi="Times New Roman"/>
                  <w:sz w:val="24"/>
                  <w:szCs w:val="24"/>
                </w:rPr>
                <w:delText>Na glavnog partnera može se odnositi najviše do 60% ukupnih troškova provedbe projekta suradnje.</w:delText>
              </w:r>
            </w:del>
          </w:p>
        </w:tc>
      </w:tr>
      <w:tr w:rsidR="006D1FBD" w:rsidRPr="006D1FBD" w14:paraId="77B3F89D" w14:textId="77777777" w:rsidTr="008362B5">
        <w:tc>
          <w:tcPr>
            <w:tcW w:w="2786" w:type="dxa"/>
            <w:gridSpan w:val="2"/>
            <w:shd w:val="clear" w:color="auto" w:fill="auto"/>
          </w:tcPr>
          <w:p w14:paraId="17FFDD9C" w14:textId="77777777" w:rsidR="006D1FBD" w:rsidRPr="006333CC" w:rsidRDefault="006D1FBD" w:rsidP="006D1FBD">
            <w:pPr>
              <w:spacing w:after="0" w:line="240" w:lineRule="auto"/>
              <w:rPr>
                <w:rFonts w:ascii="Times New Roman" w:hAnsi="Times New Roman"/>
                <w:sz w:val="24"/>
                <w:szCs w:val="24"/>
              </w:rPr>
            </w:pPr>
            <w:r w:rsidRPr="006333CC">
              <w:rPr>
                <w:rFonts w:ascii="Times New Roman" w:hAnsi="Times New Roman"/>
                <w:sz w:val="24"/>
                <w:szCs w:val="24"/>
              </w:rPr>
              <w:lastRenderedPageBreak/>
              <w:t xml:space="preserve">Visina potpore </w:t>
            </w:r>
          </w:p>
        </w:tc>
        <w:tc>
          <w:tcPr>
            <w:tcW w:w="11497" w:type="dxa"/>
            <w:gridSpan w:val="15"/>
            <w:shd w:val="clear" w:color="auto" w:fill="auto"/>
          </w:tcPr>
          <w:p w14:paraId="4DE57B31" w14:textId="3C46C06E" w:rsidR="006D1FBD" w:rsidRPr="006D1FBD" w:rsidRDefault="006D1FBD" w:rsidP="00CC7515">
            <w:pPr>
              <w:spacing w:after="0" w:line="240" w:lineRule="auto"/>
              <w:jc w:val="both"/>
              <w:rPr>
                <w:rFonts w:ascii="Times New Roman" w:hAnsi="Times New Roman"/>
                <w:sz w:val="24"/>
                <w:szCs w:val="24"/>
              </w:rPr>
            </w:pPr>
            <w:r w:rsidRPr="006333CC">
              <w:rPr>
                <w:rFonts w:ascii="Times New Roman" w:hAnsi="Times New Roman"/>
                <w:sz w:val="24"/>
                <w:szCs w:val="24"/>
              </w:rPr>
              <w:t xml:space="preserve">Planiran iznos potpore: </w:t>
            </w:r>
            <w:ins w:id="252" w:author="LAG Marinianis_V6_I5" w:date="2021-07-26T16:50:00Z">
              <w:r w:rsidR="00BD76A0">
                <w:rPr>
                  <w:rFonts w:ascii="Times New Roman" w:hAnsi="Times New Roman"/>
                  <w:sz w:val="24"/>
                  <w:szCs w:val="24"/>
                  <w:lang w:eastAsia="zh-CN"/>
                </w:rPr>
                <w:t xml:space="preserve">57.364,89 </w:t>
              </w:r>
            </w:ins>
            <w:del w:id="253" w:author="LAG Marinianis_V6_I5" w:date="2021-07-26T16:50:00Z">
              <w:r w:rsidR="00CC7515" w:rsidDel="00BD76A0">
                <w:rPr>
                  <w:rFonts w:ascii="Times New Roman" w:hAnsi="Times New Roman"/>
                  <w:sz w:val="24"/>
                  <w:szCs w:val="24"/>
                </w:rPr>
                <w:delText>37.485,00</w:delText>
              </w:r>
              <w:r w:rsidRPr="006333CC" w:rsidDel="00BD76A0">
                <w:rPr>
                  <w:rFonts w:ascii="Times New Roman" w:hAnsi="Times New Roman"/>
                  <w:sz w:val="24"/>
                  <w:szCs w:val="24"/>
                </w:rPr>
                <w:delText xml:space="preserve"> </w:delText>
              </w:r>
            </w:del>
            <w:r w:rsidRPr="006333CC">
              <w:rPr>
                <w:rFonts w:ascii="Times New Roman" w:hAnsi="Times New Roman"/>
                <w:sz w:val="24"/>
                <w:szCs w:val="24"/>
              </w:rPr>
              <w:t xml:space="preserve">EUR </w:t>
            </w:r>
            <w:del w:id="254" w:author="LAG Marinianis_V6_I5" w:date="2021-07-26T16:49:00Z">
              <w:r w:rsidRPr="006333CC" w:rsidDel="00BD76A0">
                <w:rPr>
                  <w:rFonts w:ascii="Times New Roman" w:hAnsi="Times New Roman"/>
                  <w:sz w:val="24"/>
                  <w:szCs w:val="24"/>
                </w:rPr>
                <w:delText>(5% od planiranog iznosa za PM 19.2)</w:delText>
              </w:r>
            </w:del>
          </w:p>
        </w:tc>
      </w:tr>
      <w:tr w:rsidR="006D1FBD" w:rsidRPr="006D1FBD" w14:paraId="2AC6BF6E" w14:textId="77777777" w:rsidTr="008362B5">
        <w:tc>
          <w:tcPr>
            <w:tcW w:w="2786" w:type="dxa"/>
            <w:gridSpan w:val="2"/>
            <w:shd w:val="clear" w:color="auto" w:fill="auto"/>
          </w:tcPr>
          <w:p w14:paraId="4E559BDD"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Intenzitet potpore </w:t>
            </w:r>
          </w:p>
        </w:tc>
        <w:tc>
          <w:tcPr>
            <w:tcW w:w="11497" w:type="dxa"/>
            <w:gridSpan w:val="15"/>
            <w:shd w:val="clear" w:color="auto" w:fill="auto"/>
          </w:tcPr>
          <w:p w14:paraId="45495ECD" w14:textId="7D6DF1B1" w:rsidR="006D1FBD" w:rsidRPr="006D1FBD" w:rsidRDefault="006D1FBD" w:rsidP="006D1FBD">
            <w:pPr>
              <w:spacing w:after="0" w:line="259" w:lineRule="auto"/>
              <w:jc w:val="both"/>
              <w:rPr>
                <w:rFonts w:ascii="Times New Roman" w:hAnsi="Times New Roman"/>
                <w:bCs/>
                <w:sz w:val="24"/>
                <w:szCs w:val="24"/>
              </w:rPr>
            </w:pPr>
            <w:r w:rsidRPr="006D1FBD">
              <w:rPr>
                <w:rFonts w:ascii="Times New Roman" w:hAnsi="Times New Roman"/>
                <w:bCs/>
                <w:sz w:val="24"/>
                <w:szCs w:val="24"/>
              </w:rPr>
              <w:t>Intenzitet potpore iznosi 100% prihvatljivih troškova</w:t>
            </w:r>
            <w:del w:id="255" w:author="LAG Marinianis_V6_I5" w:date="2021-07-26T16:49:00Z">
              <w:r w:rsidRPr="006D1FBD" w:rsidDel="00BD76A0">
                <w:rPr>
                  <w:rFonts w:ascii="Times New Roman" w:hAnsi="Times New Roman"/>
                  <w:bCs/>
                  <w:sz w:val="24"/>
                  <w:szCs w:val="24"/>
                </w:rPr>
                <w:delText xml:space="preserve">, do maksimuma od </w:delText>
              </w:r>
              <w:r w:rsidRPr="006D1FBD" w:rsidDel="00BD76A0">
                <w:rPr>
                  <w:rFonts w:ascii="Times New Roman" w:hAnsi="Times New Roman"/>
                  <w:sz w:val="24"/>
                  <w:szCs w:val="24"/>
                </w:rPr>
                <w:delText>5% od planiranog iznosa za podmjeru 19.2 PRR 2014.-2020.</w:delText>
              </w:r>
            </w:del>
          </w:p>
        </w:tc>
      </w:tr>
      <w:tr w:rsidR="00CC7515" w:rsidRPr="006D1FBD" w14:paraId="4F4F186D" w14:textId="77777777" w:rsidTr="008362B5">
        <w:tc>
          <w:tcPr>
            <w:tcW w:w="2786" w:type="dxa"/>
            <w:gridSpan w:val="2"/>
            <w:shd w:val="clear" w:color="auto" w:fill="auto"/>
          </w:tcPr>
          <w:p w14:paraId="25AABA73" w14:textId="77777777" w:rsidR="00CC7515" w:rsidRPr="006D1FBD" w:rsidRDefault="00CC7515" w:rsidP="00CC7515">
            <w:pPr>
              <w:spacing w:after="0" w:line="240" w:lineRule="auto"/>
              <w:rPr>
                <w:rFonts w:ascii="Times New Roman" w:hAnsi="Times New Roman"/>
                <w:sz w:val="24"/>
                <w:szCs w:val="24"/>
              </w:rPr>
            </w:pPr>
            <w:r w:rsidRPr="006D1FBD">
              <w:rPr>
                <w:rFonts w:ascii="Times New Roman" w:hAnsi="Times New Roman"/>
                <w:sz w:val="24"/>
                <w:szCs w:val="24"/>
              </w:rPr>
              <w:lastRenderedPageBreak/>
              <w:t xml:space="preserve">Prihvatljivi troškovi </w:t>
            </w:r>
          </w:p>
        </w:tc>
        <w:tc>
          <w:tcPr>
            <w:tcW w:w="11497" w:type="dxa"/>
            <w:gridSpan w:val="15"/>
            <w:shd w:val="clear" w:color="auto" w:fill="auto"/>
          </w:tcPr>
          <w:p w14:paraId="21BF9F4D" w14:textId="77777777" w:rsidR="00CC7515" w:rsidRPr="006D1FBD" w:rsidRDefault="00CC7515" w:rsidP="00460217">
            <w:pPr>
              <w:spacing w:after="0" w:line="240" w:lineRule="auto"/>
              <w:jc w:val="both"/>
              <w:rPr>
                <w:rFonts w:ascii="Times New Roman" w:hAnsi="Times New Roman"/>
                <w:sz w:val="24"/>
                <w:szCs w:val="24"/>
              </w:rPr>
            </w:pPr>
            <w:r w:rsidRPr="004B6BE7">
              <w:rPr>
                <w:rFonts w:ascii="Times New Roman" w:hAnsi="Times New Roman"/>
                <w:sz w:val="24"/>
                <w:szCs w:val="24"/>
              </w:rPr>
              <w:t>Prihvatljivi troškovi propisani su Pravilnikom i Natječajem za podmjeru 19.3 objavljenim od strane APPRRR.</w:t>
            </w:r>
          </w:p>
        </w:tc>
      </w:tr>
      <w:tr w:rsidR="00CC7515" w:rsidRPr="006D1FBD" w14:paraId="7D3F56BA" w14:textId="77777777" w:rsidTr="008362B5">
        <w:tc>
          <w:tcPr>
            <w:tcW w:w="2786" w:type="dxa"/>
            <w:gridSpan w:val="2"/>
            <w:shd w:val="clear" w:color="auto" w:fill="auto"/>
          </w:tcPr>
          <w:p w14:paraId="2868E411" w14:textId="77777777" w:rsidR="00CC7515" w:rsidRPr="006333CC" w:rsidRDefault="00CC7515" w:rsidP="00CC7515">
            <w:pPr>
              <w:spacing w:after="0" w:line="240" w:lineRule="auto"/>
              <w:rPr>
                <w:rFonts w:ascii="Times New Roman" w:hAnsi="Times New Roman"/>
                <w:sz w:val="24"/>
                <w:szCs w:val="24"/>
              </w:rPr>
            </w:pPr>
            <w:r w:rsidRPr="006333CC">
              <w:rPr>
                <w:rFonts w:ascii="Times New Roman" w:hAnsi="Times New Roman"/>
                <w:sz w:val="24"/>
                <w:szCs w:val="24"/>
              </w:rPr>
              <w:t xml:space="preserve">Neprihvatljivi troškovi </w:t>
            </w:r>
          </w:p>
        </w:tc>
        <w:tc>
          <w:tcPr>
            <w:tcW w:w="11497" w:type="dxa"/>
            <w:gridSpan w:val="15"/>
            <w:shd w:val="clear" w:color="auto" w:fill="auto"/>
          </w:tcPr>
          <w:p w14:paraId="5B022B2D" w14:textId="77777777" w:rsidR="00CC7515" w:rsidRPr="006D1FBD" w:rsidRDefault="00CC7515" w:rsidP="00CC7515">
            <w:pPr>
              <w:spacing w:after="0" w:line="240" w:lineRule="auto"/>
              <w:rPr>
                <w:rFonts w:ascii="Times New Roman" w:eastAsia="Times New Roman" w:hAnsi="Times New Roman"/>
                <w:color w:val="00000A"/>
                <w:sz w:val="24"/>
                <w:szCs w:val="24"/>
                <w:lang w:eastAsia="hr-HR"/>
              </w:rPr>
            </w:pPr>
            <w:r w:rsidRPr="004B6BE7">
              <w:rPr>
                <w:rFonts w:ascii="Times New Roman" w:hAnsi="Times New Roman"/>
                <w:sz w:val="24"/>
                <w:szCs w:val="24"/>
              </w:rPr>
              <w:t>Neprihvatljivi troškovi propisani su Pravilnikom i Natječajem za podmjeru 19.3 objavljenim od strane APPRRR.</w:t>
            </w:r>
          </w:p>
        </w:tc>
      </w:tr>
      <w:tr w:rsidR="006D1FBD" w:rsidRPr="006D1FBD" w14:paraId="549994C6" w14:textId="77777777" w:rsidTr="008362B5">
        <w:tc>
          <w:tcPr>
            <w:tcW w:w="2786" w:type="dxa"/>
            <w:gridSpan w:val="2"/>
            <w:shd w:val="clear" w:color="auto" w:fill="auto"/>
          </w:tcPr>
          <w:p w14:paraId="01EF27AB" w14:textId="77777777" w:rsidR="006D1FBD" w:rsidRPr="006D1FBD" w:rsidRDefault="006D1FBD" w:rsidP="00134713">
            <w:pPr>
              <w:spacing w:after="0" w:line="240" w:lineRule="auto"/>
              <w:rPr>
                <w:rFonts w:ascii="Times New Roman" w:hAnsi="Times New Roman"/>
                <w:sz w:val="24"/>
                <w:szCs w:val="24"/>
              </w:rPr>
            </w:pPr>
            <w:r w:rsidRPr="006D1FBD">
              <w:rPr>
                <w:rFonts w:ascii="Times New Roman" w:hAnsi="Times New Roman"/>
                <w:sz w:val="24"/>
                <w:szCs w:val="24"/>
              </w:rPr>
              <w:t>Kriteriji odabira za tip operacije</w:t>
            </w:r>
          </w:p>
        </w:tc>
        <w:tc>
          <w:tcPr>
            <w:tcW w:w="11497" w:type="dxa"/>
            <w:gridSpan w:val="15"/>
            <w:shd w:val="clear" w:color="auto" w:fill="auto"/>
          </w:tcPr>
          <w:p w14:paraId="4ED1759B" w14:textId="77777777" w:rsidR="006D1FBD" w:rsidRPr="006D1FBD" w:rsidRDefault="00134713" w:rsidP="00C41CF8">
            <w:pPr>
              <w:spacing w:after="0" w:line="240" w:lineRule="auto"/>
              <w:rPr>
                <w:rFonts w:ascii="Times New Roman" w:hAnsi="Times New Roman"/>
                <w:sz w:val="24"/>
                <w:szCs w:val="24"/>
              </w:rPr>
            </w:pPr>
            <w:r>
              <w:rPr>
                <w:rFonts w:ascii="Times New Roman" w:hAnsi="Times New Roman"/>
                <w:sz w:val="24"/>
                <w:szCs w:val="24"/>
              </w:rPr>
              <w:t xml:space="preserve">Detaljno navedeni u Dodatku 6. </w:t>
            </w:r>
          </w:p>
        </w:tc>
      </w:tr>
      <w:tr w:rsidR="006D1FBD" w:rsidRPr="006D1FBD" w14:paraId="5DF840C3" w14:textId="77777777" w:rsidTr="008362B5">
        <w:tc>
          <w:tcPr>
            <w:tcW w:w="2786" w:type="dxa"/>
            <w:gridSpan w:val="2"/>
            <w:shd w:val="clear" w:color="auto" w:fill="auto"/>
          </w:tcPr>
          <w:p w14:paraId="22ED5C21"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Financijska alokacija iz 19.3</w:t>
            </w:r>
          </w:p>
        </w:tc>
        <w:tc>
          <w:tcPr>
            <w:tcW w:w="11497" w:type="dxa"/>
            <w:gridSpan w:val="15"/>
            <w:shd w:val="clear" w:color="auto" w:fill="auto"/>
          </w:tcPr>
          <w:p w14:paraId="06F41C8F" w14:textId="7A5D18AE" w:rsidR="006D1FBD" w:rsidRPr="006D1FBD" w:rsidRDefault="00BD76A0" w:rsidP="006D1FBD">
            <w:pPr>
              <w:spacing w:after="0" w:line="240" w:lineRule="auto"/>
              <w:jc w:val="both"/>
              <w:rPr>
                <w:rFonts w:ascii="Times New Roman" w:hAnsi="Times New Roman"/>
                <w:sz w:val="24"/>
                <w:szCs w:val="24"/>
              </w:rPr>
            </w:pPr>
            <w:ins w:id="256" w:author="LAG Marinianis_V6_I5" w:date="2021-07-26T16:49:00Z">
              <w:r>
                <w:rPr>
                  <w:rFonts w:ascii="Times New Roman" w:hAnsi="Times New Roman"/>
                  <w:sz w:val="24"/>
                  <w:szCs w:val="24"/>
                  <w:lang w:eastAsia="zh-CN"/>
                </w:rPr>
                <w:t xml:space="preserve">57.364,89 </w:t>
              </w:r>
            </w:ins>
            <w:del w:id="257" w:author="LAG Marinianis_V6_I5" w:date="2021-07-26T16:49:00Z">
              <w:r w:rsidR="00CC7515" w:rsidDel="00BD76A0">
                <w:rPr>
                  <w:rFonts w:ascii="Times New Roman" w:hAnsi="Times New Roman"/>
                  <w:sz w:val="24"/>
                  <w:szCs w:val="24"/>
                </w:rPr>
                <w:delText>37.485,00</w:delText>
              </w:r>
              <w:r w:rsidR="006D1FBD" w:rsidRPr="006D1FBD" w:rsidDel="00BD76A0">
                <w:rPr>
                  <w:rFonts w:ascii="Times New Roman" w:hAnsi="Times New Roman"/>
                  <w:sz w:val="24"/>
                  <w:szCs w:val="24"/>
                </w:rPr>
                <w:delText xml:space="preserve"> </w:delText>
              </w:r>
            </w:del>
            <w:r w:rsidR="006D1FBD" w:rsidRPr="006D1FBD">
              <w:rPr>
                <w:rFonts w:ascii="Times New Roman" w:hAnsi="Times New Roman"/>
                <w:sz w:val="24"/>
                <w:szCs w:val="24"/>
              </w:rPr>
              <w:t>EUR</w:t>
            </w:r>
            <w:del w:id="258" w:author="LAG Marinianis_V6_I5" w:date="2021-07-26T16:49:00Z">
              <w:r w:rsidR="006D1FBD" w:rsidRPr="006D1FBD" w:rsidDel="00BD76A0">
                <w:rPr>
                  <w:rFonts w:ascii="Times New Roman" w:hAnsi="Times New Roman"/>
                  <w:sz w:val="24"/>
                  <w:szCs w:val="24"/>
                </w:rPr>
                <w:delText>, 5% od planiranog iznosa za podmjeru 19.2 PRR 2014.-2020.</w:delText>
              </w:r>
            </w:del>
            <w:r w:rsidR="006D1FBD" w:rsidRPr="006D1FBD">
              <w:rPr>
                <w:rFonts w:ascii="Times New Roman" w:hAnsi="Times New Roman"/>
                <w:sz w:val="24"/>
                <w:szCs w:val="24"/>
              </w:rPr>
              <w:t xml:space="preserve"> </w:t>
            </w:r>
          </w:p>
        </w:tc>
      </w:tr>
      <w:tr w:rsidR="006333CC" w:rsidRPr="006D1FBD" w14:paraId="67F9F476" w14:textId="77777777" w:rsidTr="008362B5">
        <w:tc>
          <w:tcPr>
            <w:tcW w:w="2786" w:type="dxa"/>
            <w:gridSpan w:val="2"/>
            <w:tcBorders>
              <w:top w:val="single" w:sz="4" w:space="0" w:color="00000A"/>
              <w:left w:val="single" w:sz="4" w:space="0" w:color="00000A"/>
              <w:bottom w:val="single" w:sz="4" w:space="0" w:color="00000A"/>
              <w:right w:val="single" w:sz="4" w:space="0" w:color="00000A"/>
            </w:tcBorders>
            <w:shd w:val="clear" w:color="auto" w:fill="auto"/>
          </w:tcPr>
          <w:p w14:paraId="17D95621" w14:textId="16BB0792" w:rsidR="006333CC" w:rsidRPr="008A7AD8" w:rsidRDefault="006333CC" w:rsidP="006333CC">
            <w:pPr>
              <w:pStyle w:val="NoSpacing"/>
              <w:rPr>
                <w:rFonts w:ascii="Times New Roman" w:hAnsi="Times New Roman"/>
                <w:sz w:val="24"/>
                <w:szCs w:val="24"/>
              </w:rPr>
            </w:pPr>
            <w:r w:rsidRPr="00320A3B">
              <w:rPr>
                <w:rFonts w:ascii="Times New Roman" w:hAnsi="Times New Roman"/>
                <w:sz w:val="24"/>
                <w:szCs w:val="24"/>
              </w:rPr>
              <w:t>Financijska alokacija iz ukupne alokacije iz 19.2-19.4 do 202</w:t>
            </w:r>
            <w:ins w:id="259" w:author="LAG Marinianis_V6_I5" w:date="2021-07-26T16:52:00Z">
              <w:r w:rsidR="00BD76A0">
                <w:rPr>
                  <w:rFonts w:ascii="Times New Roman" w:hAnsi="Times New Roman"/>
                  <w:sz w:val="24"/>
                  <w:szCs w:val="24"/>
                </w:rPr>
                <w:t>5</w:t>
              </w:r>
            </w:ins>
            <w:del w:id="260" w:author="LAG Marinianis_V6_I5" w:date="2021-07-26T16:51:00Z">
              <w:r w:rsidRPr="00320A3B" w:rsidDel="00BD76A0">
                <w:rPr>
                  <w:rFonts w:ascii="Times New Roman" w:hAnsi="Times New Roman"/>
                  <w:sz w:val="24"/>
                  <w:szCs w:val="24"/>
                </w:rPr>
                <w:delText>3</w:delText>
              </w:r>
            </w:del>
            <w:r w:rsidRPr="00320A3B">
              <w:rPr>
                <w:rFonts w:ascii="Times New Roman" w:hAnsi="Times New Roman"/>
                <w:sz w:val="24"/>
                <w:szCs w:val="24"/>
              </w:rPr>
              <w:t>.</w:t>
            </w:r>
          </w:p>
        </w:tc>
        <w:tc>
          <w:tcPr>
            <w:tcW w:w="11497" w:type="dxa"/>
            <w:gridSpan w:val="15"/>
            <w:tcBorders>
              <w:top w:val="single" w:sz="4" w:space="0" w:color="00000A"/>
              <w:left w:val="single" w:sz="4" w:space="0" w:color="00000A"/>
              <w:bottom w:val="single" w:sz="4" w:space="0" w:color="00000A"/>
              <w:right w:val="single" w:sz="4" w:space="0" w:color="00000A"/>
            </w:tcBorders>
            <w:shd w:val="clear" w:color="auto" w:fill="auto"/>
          </w:tcPr>
          <w:p w14:paraId="07C9E8F0" w14:textId="3F117AED" w:rsidR="006333CC" w:rsidRDefault="00202BA9" w:rsidP="006333CC">
            <w:pPr>
              <w:pStyle w:val="NoSpacing"/>
              <w:jc w:val="both"/>
              <w:rPr>
                <w:rFonts w:ascii="Times New Roman" w:hAnsi="Times New Roman"/>
                <w:sz w:val="24"/>
                <w:szCs w:val="24"/>
              </w:rPr>
            </w:pPr>
            <w:r>
              <w:rPr>
                <w:rFonts w:ascii="Times New Roman" w:hAnsi="Times New Roman"/>
                <w:sz w:val="24"/>
                <w:szCs w:val="24"/>
              </w:rPr>
              <w:t>Ukupno TO 3.2.1: 3,81</w:t>
            </w:r>
            <w:r w:rsidR="006333CC" w:rsidRPr="00473457">
              <w:rPr>
                <w:rFonts w:ascii="Times New Roman" w:hAnsi="Times New Roman"/>
                <w:sz w:val="24"/>
                <w:szCs w:val="24"/>
              </w:rPr>
              <w:t xml:space="preserve">% ukupnog iznosa LAG-a za provedbu podmjera 19.2-19.4 PRR 2014.-2020. koji iznosi </w:t>
            </w:r>
            <w:ins w:id="261" w:author="LAG Marinianis_V6_I5" w:date="2021-07-26T16:50:00Z">
              <w:r w:rsidR="00BD76A0">
                <w:rPr>
                  <w:rFonts w:ascii="Times New Roman" w:hAnsi="Times New Roman"/>
                  <w:sz w:val="24"/>
                  <w:szCs w:val="24"/>
                  <w:lang w:eastAsia="hr-HR"/>
                </w:rPr>
                <w:t xml:space="preserve">1.505.828,34 </w:t>
              </w:r>
            </w:ins>
            <w:del w:id="262" w:author="LAG Marinianis_V6_I5" w:date="2021-07-26T16:50:00Z">
              <w:r w:rsidR="00CC7515" w:rsidDel="00BD76A0">
                <w:rPr>
                  <w:rFonts w:ascii="Times New Roman" w:hAnsi="Times New Roman"/>
                  <w:sz w:val="24"/>
                  <w:szCs w:val="24"/>
                  <w:lang w:eastAsia="hr-HR"/>
                </w:rPr>
                <w:delText xml:space="preserve">983.981,25 </w:delText>
              </w:r>
            </w:del>
            <w:r w:rsidR="006333CC" w:rsidRPr="00473457">
              <w:rPr>
                <w:rFonts w:ascii="Times New Roman" w:hAnsi="Times New Roman"/>
                <w:sz w:val="24"/>
                <w:szCs w:val="24"/>
              </w:rPr>
              <w:t>(100%)</w:t>
            </w:r>
          </w:p>
        </w:tc>
      </w:tr>
      <w:tr w:rsidR="006D1FBD" w:rsidRPr="006D1FBD" w14:paraId="6CE94DDC" w14:textId="77777777" w:rsidTr="008362B5">
        <w:tc>
          <w:tcPr>
            <w:tcW w:w="2786" w:type="dxa"/>
            <w:gridSpan w:val="2"/>
            <w:shd w:val="clear" w:color="auto" w:fill="auto"/>
          </w:tcPr>
          <w:p w14:paraId="7B243253"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Doprinos prioritetima i Fokus područjima PRR </w:t>
            </w:r>
          </w:p>
        </w:tc>
        <w:tc>
          <w:tcPr>
            <w:tcW w:w="11497" w:type="dxa"/>
            <w:gridSpan w:val="15"/>
            <w:shd w:val="clear" w:color="auto" w:fill="auto"/>
          </w:tcPr>
          <w:p w14:paraId="36AB83BA"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 xml:space="preserve">Ovaj tip operacije je uglavnom pridonosi ostvarenju Prioriteta 6: Promicanje društvene uključenosti, smanjenje siromaštva te gospodarskog razvoja u ruralnim područjima, s naglaskom na Fokus područje </w:t>
            </w:r>
            <w:r w:rsidRPr="006D1FBD">
              <w:rPr>
                <w:rFonts w:ascii="Times New Roman" w:hAnsi="Times New Roman"/>
                <w:i/>
                <w:sz w:val="24"/>
                <w:szCs w:val="24"/>
              </w:rPr>
              <w:t>6B) Poticanje lokalnog razvoja u ruralnim područjima.</w:t>
            </w:r>
            <w:r w:rsidR="00202BA9" w:rsidRPr="006D1FBD">
              <w:rPr>
                <w:rFonts w:ascii="Times New Roman" w:hAnsi="Times New Roman"/>
                <w:sz w:val="24"/>
                <w:szCs w:val="24"/>
              </w:rPr>
              <w:t xml:space="preserve"> No ova Mjera svojim aktivnostima doprinosi i</w:t>
            </w:r>
            <w:r w:rsidR="00202BA9" w:rsidRPr="006D1FBD">
              <w:rPr>
                <w:rFonts w:ascii="Times New Roman" w:hAnsi="Times New Roman"/>
                <w:i/>
                <w:sz w:val="24"/>
                <w:szCs w:val="24"/>
              </w:rPr>
              <w:t xml:space="preserve"> </w:t>
            </w:r>
            <w:r w:rsidR="00202BA9" w:rsidRPr="006D1FBD">
              <w:rPr>
                <w:rFonts w:ascii="Times New Roman" w:hAnsi="Times New Roman"/>
                <w:sz w:val="24"/>
                <w:szCs w:val="24"/>
              </w:rPr>
              <w:t>Fokus području</w:t>
            </w:r>
            <w:r w:rsidR="00202BA9" w:rsidRPr="006D1FBD">
              <w:rPr>
                <w:rFonts w:ascii="Times New Roman" w:hAnsi="Times New Roman"/>
                <w:i/>
                <w:sz w:val="24"/>
                <w:szCs w:val="24"/>
              </w:rPr>
              <w:t xml:space="preserve"> 6A)Olakšavanje diversifikacije, stvaranja i razvoja malih poduzeća kao i otvaranje radnih mjesta </w:t>
            </w:r>
            <w:r w:rsidR="00202BA9" w:rsidRPr="006D1FBD">
              <w:rPr>
                <w:rFonts w:ascii="Times New Roman" w:hAnsi="Times New Roman"/>
                <w:sz w:val="24"/>
                <w:szCs w:val="24"/>
              </w:rPr>
              <w:t>te Prioriretu 1: Poticanje prijenosa znanja i inovacija u poljoprivredi, šumarstvu i ruralnim područjima</w:t>
            </w:r>
            <w:r w:rsidR="00202BA9" w:rsidRPr="006D1FBD">
              <w:rPr>
                <w:rFonts w:ascii="Times New Roman" w:hAnsi="Times New Roman"/>
                <w:i/>
                <w:sz w:val="24"/>
                <w:szCs w:val="24"/>
              </w:rPr>
              <w:t xml:space="preserve">; </w:t>
            </w:r>
            <w:r w:rsidR="00202BA9" w:rsidRPr="006D1FBD">
              <w:rPr>
                <w:rFonts w:ascii="Times New Roman" w:hAnsi="Times New Roman"/>
                <w:sz w:val="24"/>
                <w:szCs w:val="24"/>
              </w:rPr>
              <w:t>Fokus područjima</w:t>
            </w:r>
            <w:r w:rsidR="00202BA9" w:rsidRPr="006D1FBD">
              <w:rPr>
                <w:rFonts w:ascii="Times New Roman" w:hAnsi="Times New Roman"/>
                <w:i/>
                <w:sz w:val="24"/>
                <w:szCs w:val="24"/>
              </w:rPr>
              <w:t xml:space="preserve"> 1A)</w:t>
            </w:r>
            <w:r w:rsidR="00202BA9" w:rsidRPr="006D1FBD">
              <w:t xml:space="preserve"> </w:t>
            </w:r>
            <w:r w:rsidR="00202BA9" w:rsidRPr="006D1FBD">
              <w:rPr>
                <w:rFonts w:ascii="Times New Roman" w:hAnsi="Times New Roman"/>
                <w:i/>
                <w:sz w:val="24"/>
                <w:szCs w:val="24"/>
              </w:rPr>
              <w:t>Poticanje inovacija, suradnje i razvoja baze znanja u ruralnim područjima; 1B)</w:t>
            </w:r>
            <w:r w:rsidR="00202BA9" w:rsidRPr="006D1FBD">
              <w:t xml:space="preserve"> </w:t>
            </w:r>
            <w:r w:rsidR="00202BA9" w:rsidRPr="006D1FBD">
              <w:rPr>
                <w:rFonts w:ascii="Times New Roman" w:hAnsi="Times New Roman"/>
                <w:i/>
                <w:sz w:val="24"/>
                <w:szCs w:val="24"/>
              </w:rPr>
              <w:t>Jačanje poveznica između poljoprivrede, proizvodnje hrane i šumarstva te istraživanja i inovacija, uključujući u svrhu poboljšanog upravljanja okolišem i okolišne učinkovitosti i 1C)</w:t>
            </w:r>
            <w:r w:rsidR="00202BA9" w:rsidRPr="006D1FBD">
              <w:t xml:space="preserve"> </w:t>
            </w:r>
            <w:r w:rsidR="00202BA9" w:rsidRPr="006D1FBD">
              <w:rPr>
                <w:rFonts w:ascii="Times New Roman" w:hAnsi="Times New Roman"/>
                <w:i/>
                <w:sz w:val="24"/>
                <w:szCs w:val="24"/>
              </w:rPr>
              <w:t>Poticanje cjeloživotnog učenja i stručne izobrazbe u sektorima poljoprivrede i šumarstva</w:t>
            </w:r>
          </w:p>
        </w:tc>
      </w:tr>
      <w:tr w:rsidR="006D1FBD" w:rsidRPr="006D1FBD" w14:paraId="226C9907" w14:textId="77777777" w:rsidTr="008362B5">
        <w:tc>
          <w:tcPr>
            <w:tcW w:w="2786" w:type="dxa"/>
            <w:gridSpan w:val="2"/>
            <w:shd w:val="clear" w:color="auto" w:fill="EDEDED"/>
          </w:tcPr>
          <w:p w14:paraId="4D5CE237" w14:textId="77777777" w:rsidR="006D1FBD" w:rsidRPr="006D1FBD" w:rsidRDefault="006D1FBD" w:rsidP="006D1FBD">
            <w:pPr>
              <w:spacing w:after="0" w:line="240" w:lineRule="auto"/>
              <w:rPr>
                <w:rFonts w:ascii="Times New Roman" w:hAnsi="Times New Roman"/>
                <w:b/>
                <w:sz w:val="24"/>
                <w:szCs w:val="24"/>
              </w:rPr>
            </w:pPr>
            <w:r w:rsidRPr="006D1FBD">
              <w:rPr>
                <w:rFonts w:ascii="Times New Roman" w:hAnsi="Times New Roman"/>
                <w:b/>
                <w:sz w:val="24"/>
                <w:szCs w:val="24"/>
              </w:rPr>
              <w:t>Naziv i oznaka tipa operacije</w:t>
            </w:r>
          </w:p>
        </w:tc>
        <w:tc>
          <w:tcPr>
            <w:tcW w:w="11497" w:type="dxa"/>
            <w:gridSpan w:val="15"/>
            <w:shd w:val="clear" w:color="auto" w:fill="EDEDED"/>
          </w:tcPr>
          <w:p w14:paraId="7F5F2407" w14:textId="77777777" w:rsidR="006D1FBD" w:rsidRPr="006D1FBD" w:rsidRDefault="006D1FBD" w:rsidP="006D1FBD">
            <w:pPr>
              <w:spacing w:after="0" w:line="240" w:lineRule="auto"/>
              <w:jc w:val="both"/>
              <w:rPr>
                <w:rFonts w:ascii="Times New Roman" w:hAnsi="Times New Roman"/>
                <w:b/>
                <w:sz w:val="24"/>
                <w:szCs w:val="24"/>
                <w:lang w:eastAsia="hr-HR"/>
              </w:rPr>
            </w:pPr>
            <w:r w:rsidRPr="006D1FBD">
              <w:rPr>
                <w:rFonts w:ascii="Times New Roman" w:hAnsi="Times New Roman"/>
                <w:b/>
                <w:sz w:val="24"/>
                <w:szCs w:val="24"/>
              </w:rPr>
              <w:t xml:space="preserve">TO 3.2.2 </w:t>
            </w:r>
            <w:r w:rsidRPr="006D1FBD">
              <w:rPr>
                <w:rFonts w:ascii="Times New Roman" w:hAnsi="Times New Roman"/>
                <w:b/>
                <w:sz w:val="24"/>
                <w:szCs w:val="24"/>
                <w:lang w:eastAsia="hr-HR"/>
              </w:rPr>
              <w:t>Jačanje kapaciteta LAG-a i lokalnih dionika za provedbu LRS s provedbom operacija unutar CLLD strategije</w:t>
            </w:r>
            <w:r w:rsidRPr="006D1FBD">
              <w:rPr>
                <w:rFonts w:ascii="Times New Roman" w:eastAsia="+mn-ea" w:hAnsi="Times New Roman"/>
                <w:b/>
                <w:sz w:val="24"/>
                <w:szCs w:val="24"/>
                <w:vertAlign w:val="superscript"/>
              </w:rPr>
              <w:footnoteReference w:id="7"/>
            </w:r>
          </w:p>
          <w:p w14:paraId="7FF62EC1" w14:textId="77777777" w:rsidR="006D1FBD" w:rsidRPr="006D1FBD" w:rsidRDefault="006D1FBD" w:rsidP="006D1FBD">
            <w:pPr>
              <w:spacing w:after="0" w:line="240" w:lineRule="auto"/>
              <w:jc w:val="both"/>
              <w:rPr>
                <w:rFonts w:ascii="Times New Roman" w:hAnsi="Times New Roman"/>
                <w:b/>
                <w:sz w:val="24"/>
                <w:szCs w:val="24"/>
              </w:rPr>
            </w:pPr>
            <w:r w:rsidRPr="006D1FBD">
              <w:rPr>
                <w:rFonts w:ascii="Times New Roman" w:eastAsia="+mn-ea" w:hAnsi="Times New Roman"/>
                <w:i/>
                <w:sz w:val="24"/>
                <w:szCs w:val="24"/>
              </w:rPr>
              <w:t>(Napomena: sukladna TO 19.4.1., PRR 2014.-2020.)</w:t>
            </w:r>
          </w:p>
        </w:tc>
      </w:tr>
      <w:tr w:rsidR="006D1FBD" w:rsidRPr="006D1FBD" w14:paraId="4B2E3FEE" w14:textId="77777777" w:rsidTr="008362B5">
        <w:tc>
          <w:tcPr>
            <w:tcW w:w="2786" w:type="dxa"/>
            <w:gridSpan w:val="2"/>
            <w:shd w:val="clear" w:color="auto" w:fill="auto"/>
          </w:tcPr>
          <w:p w14:paraId="3B375F36"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Ciljani korisnik</w:t>
            </w:r>
          </w:p>
        </w:tc>
        <w:tc>
          <w:tcPr>
            <w:tcW w:w="11497" w:type="dxa"/>
            <w:gridSpan w:val="15"/>
            <w:shd w:val="clear" w:color="auto" w:fill="auto"/>
          </w:tcPr>
          <w:p w14:paraId="564C60E6" w14:textId="77777777" w:rsidR="006D1FBD" w:rsidRPr="006D1FBD" w:rsidRDefault="006D1FBD" w:rsidP="006D1FBD">
            <w:pPr>
              <w:spacing w:after="0" w:line="240" w:lineRule="auto"/>
              <w:jc w:val="both"/>
              <w:rPr>
                <w:rFonts w:ascii="Times New Roman" w:hAnsi="Times New Roman"/>
                <w:sz w:val="24"/>
                <w:szCs w:val="24"/>
              </w:rPr>
            </w:pPr>
            <w:r w:rsidRPr="006D1FBD">
              <w:rPr>
                <w:rFonts w:ascii="Times New Roman" w:hAnsi="Times New Roman"/>
                <w:sz w:val="24"/>
                <w:szCs w:val="24"/>
              </w:rPr>
              <w:t>Lokalna akcijska grupa Marinianis odobrena za provedbu LRS u okviru M19, PRR 2014.-2020</w:t>
            </w:r>
          </w:p>
        </w:tc>
      </w:tr>
      <w:tr w:rsidR="006D1FBD" w:rsidRPr="00202BA9" w14:paraId="56BEE1E9" w14:textId="77777777" w:rsidTr="008362B5">
        <w:tc>
          <w:tcPr>
            <w:tcW w:w="2786" w:type="dxa"/>
            <w:gridSpan w:val="2"/>
            <w:shd w:val="clear" w:color="auto" w:fill="auto"/>
          </w:tcPr>
          <w:p w14:paraId="48576846" w14:textId="77777777" w:rsidR="006D1FBD" w:rsidRPr="00202BA9" w:rsidRDefault="006D1FBD" w:rsidP="006D1FBD">
            <w:pPr>
              <w:spacing w:after="0" w:line="240" w:lineRule="auto"/>
              <w:rPr>
                <w:rFonts w:ascii="Times New Roman" w:hAnsi="Times New Roman"/>
                <w:sz w:val="24"/>
                <w:szCs w:val="24"/>
              </w:rPr>
            </w:pPr>
            <w:r w:rsidRPr="00202BA9">
              <w:rPr>
                <w:rFonts w:ascii="Times New Roman" w:hAnsi="Times New Roman"/>
                <w:sz w:val="24"/>
                <w:szCs w:val="24"/>
              </w:rPr>
              <w:t xml:space="preserve">Prihvatljive aktivnosti </w:t>
            </w:r>
          </w:p>
        </w:tc>
        <w:tc>
          <w:tcPr>
            <w:tcW w:w="11497" w:type="dxa"/>
            <w:gridSpan w:val="15"/>
            <w:shd w:val="clear" w:color="auto" w:fill="auto"/>
          </w:tcPr>
          <w:p w14:paraId="5C4824F6" w14:textId="77777777" w:rsidR="006D1FBD" w:rsidRPr="00202BA9" w:rsidRDefault="006D1FBD" w:rsidP="00C41CF8">
            <w:pPr>
              <w:spacing w:after="0" w:line="240" w:lineRule="auto"/>
              <w:jc w:val="both"/>
              <w:rPr>
                <w:rFonts w:ascii="Times New Roman" w:hAnsi="Times New Roman"/>
                <w:sz w:val="24"/>
                <w:szCs w:val="24"/>
              </w:rPr>
            </w:pPr>
            <w:r w:rsidRPr="00202BA9">
              <w:rPr>
                <w:rFonts w:ascii="Times New Roman" w:hAnsi="Times New Roman"/>
                <w:sz w:val="24"/>
                <w:szCs w:val="24"/>
              </w:rPr>
              <w:t xml:space="preserve">Tekući troškovi </w:t>
            </w:r>
            <w:r w:rsidR="00134713">
              <w:rPr>
                <w:rFonts w:ascii="Times New Roman" w:hAnsi="Times New Roman"/>
                <w:sz w:val="24"/>
                <w:szCs w:val="24"/>
              </w:rPr>
              <w:t xml:space="preserve">i </w:t>
            </w:r>
            <w:r w:rsidRPr="00202BA9">
              <w:rPr>
                <w:rFonts w:ascii="Times New Roman" w:hAnsi="Times New Roman"/>
                <w:sz w:val="24"/>
                <w:szCs w:val="24"/>
              </w:rPr>
              <w:t xml:space="preserve">Animacija </w:t>
            </w:r>
          </w:p>
        </w:tc>
      </w:tr>
      <w:tr w:rsidR="006D1FBD" w:rsidRPr="006D1FBD" w14:paraId="075970DA" w14:textId="77777777" w:rsidTr="008362B5">
        <w:tc>
          <w:tcPr>
            <w:tcW w:w="2786" w:type="dxa"/>
            <w:gridSpan w:val="2"/>
            <w:shd w:val="clear" w:color="auto" w:fill="auto"/>
          </w:tcPr>
          <w:p w14:paraId="73ED7ABD" w14:textId="77777777" w:rsidR="006D1FBD" w:rsidRPr="00202BA9" w:rsidRDefault="006D1FBD" w:rsidP="006D1FBD">
            <w:pPr>
              <w:spacing w:after="0" w:line="240" w:lineRule="auto"/>
              <w:rPr>
                <w:rFonts w:ascii="Times New Roman" w:hAnsi="Times New Roman"/>
                <w:sz w:val="24"/>
                <w:szCs w:val="24"/>
              </w:rPr>
            </w:pPr>
            <w:r w:rsidRPr="00202BA9">
              <w:rPr>
                <w:rFonts w:ascii="Times New Roman" w:hAnsi="Times New Roman"/>
                <w:sz w:val="24"/>
                <w:szCs w:val="24"/>
              </w:rPr>
              <w:t xml:space="preserve">Uvjeti prihvatljivosti </w:t>
            </w:r>
          </w:p>
        </w:tc>
        <w:tc>
          <w:tcPr>
            <w:tcW w:w="11497" w:type="dxa"/>
            <w:gridSpan w:val="15"/>
            <w:shd w:val="clear" w:color="auto" w:fill="auto"/>
          </w:tcPr>
          <w:p w14:paraId="788A8F5B" w14:textId="77777777" w:rsidR="006D1FBD" w:rsidRPr="00202BA9" w:rsidRDefault="006D1FBD" w:rsidP="00460217">
            <w:pPr>
              <w:spacing w:after="0" w:line="240" w:lineRule="auto"/>
              <w:rPr>
                <w:rFonts w:ascii="Times New Roman" w:hAnsi="Times New Roman"/>
                <w:sz w:val="24"/>
                <w:szCs w:val="24"/>
              </w:rPr>
            </w:pPr>
            <w:r w:rsidRPr="00202BA9">
              <w:rPr>
                <w:rFonts w:ascii="Times New Roman" w:hAnsi="Times New Roman"/>
                <w:sz w:val="24"/>
                <w:szCs w:val="24"/>
              </w:rPr>
              <w:t>Lokalna akcijska grupa Marinianis odobrena za provedbu LRS u okviru M19, PRR 2014.-2020. od strane Agencije za plaćanja</w:t>
            </w:r>
            <w:r w:rsidR="00CC7515">
              <w:rPr>
                <w:rFonts w:ascii="Times New Roman" w:hAnsi="Times New Roman"/>
                <w:sz w:val="24"/>
                <w:szCs w:val="24"/>
              </w:rPr>
              <w:t>.</w:t>
            </w:r>
          </w:p>
          <w:p w14:paraId="76AA8912" w14:textId="2E491C5C" w:rsidR="006D1FBD" w:rsidRPr="006D1FBD" w:rsidRDefault="00CC7515" w:rsidP="00005EC1">
            <w:pPr>
              <w:spacing w:after="0" w:line="240" w:lineRule="auto"/>
              <w:jc w:val="both"/>
              <w:rPr>
                <w:rFonts w:ascii="Times New Roman" w:hAnsi="Times New Roman"/>
                <w:sz w:val="24"/>
                <w:szCs w:val="24"/>
              </w:rPr>
            </w:pPr>
            <w:r w:rsidRPr="00D50B15">
              <w:rPr>
                <w:rFonts w:ascii="Times New Roman" w:hAnsi="Times New Roman"/>
                <w:sz w:val="24"/>
                <w:szCs w:val="24"/>
              </w:rPr>
              <w:t xml:space="preserve">Aktivnosti moraju biti završene i odnositi se na razdoblje koje obuhvaća zahtjev za isplatu. U zahtjevu za isplatu jasno se moraju razdvojiti tekući troškovi i animacija. Svi računi moraju biti plaćeni prije </w:t>
            </w:r>
            <w:r>
              <w:rPr>
                <w:rFonts w:ascii="Times New Roman" w:hAnsi="Times New Roman"/>
                <w:sz w:val="24"/>
                <w:szCs w:val="24"/>
              </w:rPr>
              <w:t>podnošenja zahtjeva za isplatu. Opći uvjeti</w:t>
            </w:r>
            <w:r w:rsidRPr="00D50B15">
              <w:rPr>
                <w:rFonts w:ascii="Times New Roman" w:hAnsi="Times New Roman"/>
                <w:sz w:val="24"/>
                <w:szCs w:val="24"/>
              </w:rPr>
              <w:t xml:space="preserve">: Iznos potpore za aktivnosti tekućih troškova i animacije ne smije premašiti 25% iznosa potpore isplaćene u okviru Podmjere 19.2. i Podmjere 19.3. PRR. U slučaju da se LAG bavi gospodarskom djelatnošću koja je propisana statutom LAG-a odnosno posjeduje udjele ili dionice u pravnoj osobi koja obavlja gospodarsku djelatnost, visina </w:t>
            </w:r>
            <w:r w:rsidRPr="00D50B15">
              <w:rPr>
                <w:rFonts w:ascii="Times New Roman" w:hAnsi="Times New Roman"/>
                <w:sz w:val="24"/>
                <w:szCs w:val="24"/>
              </w:rPr>
              <w:lastRenderedPageBreak/>
              <w:t xml:space="preserve">potpore po LAG-u propisana je odredbama Uredbe (EU) br. 1407/2013. Ukoliko se LAG u trenutku odabira nije bavio gospodarskom djelatnošću, već se s gospodarskom djelatnošću počeo baviti nakon odabira, LAG je dužan u roku od sedam dana od početka bavljenja gospodarskom djelatnošću pisanim putem obavijesti Agenciju za plaćanja. Ako odabrani LAG do 31. prosinca 2018. godine ne odabere projekte na LAG Natječajima u iznosu od najmanje 20% sredstava namijenjenih za provedbu Podmjere 19.2. i ne dostavi odabrane projekte Agenciji za plaćanja putem Zahtjeva za potporu, raskinuti će se Ugovor s odabranim LAG-om. Agencija za plaćanja će nakon 31. prosinca 2019. do završetka provedbe Podmjere 19.4. PRR, svake godine na dan 15. veljače godine »n« utvrditi da li je LAG na dan 31. prosinca godine »n-1« ispunio uvjet iz 1. stavka, na način da se izračun temelji na dodijeljenom iznosu potpore od strane Agencije za plaćanja po osnovi provedbe Podmjere 19.2. i Podmjere 19.3. </w:t>
            </w:r>
          </w:p>
        </w:tc>
      </w:tr>
      <w:tr w:rsidR="006D1FBD" w:rsidRPr="006D1FBD" w14:paraId="38EC998C" w14:textId="77777777" w:rsidTr="008362B5">
        <w:tc>
          <w:tcPr>
            <w:tcW w:w="2786" w:type="dxa"/>
            <w:gridSpan w:val="2"/>
            <w:shd w:val="clear" w:color="auto" w:fill="auto"/>
          </w:tcPr>
          <w:p w14:paraId="0D4B11AC"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lastRenderedPageBreak/>
              <w:t xml:space="preserve">Visina potpore </w:t>
            </w:r>
          </w:p>
        </w:tc>
        <w:tc>
          <w:tcPr>
            <w:tcW w:w="11497" w:type="dxa"/>
            <w:gridSpan w:val="15"/>
            <w:shd w:val="clear" w:color="auto" w:fill="auto"/>
          </w:tcPr>
          <w:p w14:paraId="13F1A8FC" w14:textId="09768653" w:rsidR="006D1FBD" w:rsidRPr="006D1FBD" w:rsidRDefault="006D1FBD" w:rsidP="00CC7515">
            <w:pPr>
              <w:spacing w:after="0" w:line="240" w:lineRule="auto"/>
              <w:jc w:val="both"/>
              <w:rPr>
                <w:rFonts w:ascii="Times New Roman" w:hAnsi="Times New Roman"/>
                <w:sz w:val="24"/>
                <w:szCs w:val="24"/>
              </w:rPr>
            </w:pPr>
            <w:r w:rsidRPr="006D1FBD">
              <w:rPr>
                <w:rFonts w:ascii="Times New Roman" w:hAnsi="Times New Roman"/>
                <w:sz w:val="24"/>
                <w:szCs w:val="24"/>
              </w:rPr>
              <w:t xml:space="preserve">Planiran iznos potpore: </w:t>
            </w:r>
            <w:ins w:id="263" w:author="LAG Marinianis_V6_I5" w:date="2021-07-26T16:51:00Z">
              <w:r w:rsidR="00BD76A0">
                <w:rPr>
                  <w:rFonts w:ascii="Times New Roman" w:hAnsi="Times New Roman"/>
                  <w:sz w:val="24"/>
                  <w:szCs w:val="24"/>
                  <w:lang w:eastAsia="zh-CN"/>
                </w:rPr>
                <w:t>301.165,67</w:t>
              </w:r>
              <w:r w:rsidR="00BD76A0" w:rsidRPr="00BC0851">
                <w:rPr>
                  <w:rFonts w:ascii="Times New Roman" w:hAnsi="Times New Roman"/>
                  <w:sz w:val="24"/>
                  <w:szCs w:val="24"/>
                  <w:lang w:eastAsia="zh-CN"/>
                </w:rPr>
                <w:t xml:space="preserve"> </w:t>
              </w:r>
            </w:ins>
            <w:del w:id="264" w:author="LAG Marinianis_V6_I5" w:date="2021-07-26T16:51:00Z">
              <w:r w:rsidR="00CC7515" w:rsidDel="00BD76A0">
                <w:rPr>
                  <w:rFonts w:ascii="Times New Roman" w:hAnsi="Times New Roman"/>
                  <w:sz w:val="24"/>
                  <w:szCs w:val="24"/>
                </w:rPr>
                <w:delText>196.796,25</w:delText>
              </w:r>
              <w:r w:rsidRPr="006D1FBD" w:rsidDel="00BD76A0">
                <w:rPr>
                  <w:rFonts w:ascii="Times New Roman" w:hAnsi="Times New Roman"/>
                  <w:sz w:val="24"/>
                  <w:szCs w:val="24"/>
                </w:rPr>
                <w:delText xml:space="preserve"> </w:delText>
              </w:r>
            </w:del>
            <w:r w:rsidRPr="006D1FBD">
              <w:rPr>
                <w:rFonts w:ascii="Times New Roman" w:hAnsi="Times New Roman"/>
                <w:sz w:val="24"/>
                <w:szCs w:val="24"/>
              </w:rPr>
              <w:t>EUR</w:t>
            </w:r>
            <w:del w:id="265" w:author="LAG Marinianis_V6_I5" w:date="2021-07-26T16:51:00Z">
              <w:r w:rsidRPr="006D1FBD" w:rsidDel="00BD76A0">
                <w:rPr>
                  <w:rFonts w:ascii="Times New Roman" w:hAnsi="Times New Roman"/>
                  <w:sz w:val="24"/>
                  <w:szCs w:val="24"/>
                </w:rPr>
                <w:delText xml:space="preserve"> (25% od planiranog iznosa za PM 19.2+19.3) </w:delText>
              </w:r>
            </w:del>
          </w:p>
        </w:tc>
      </w:tr>
      <w:tr w:rsidR="006D1FBD" w:rsidRPr="006D1FBD" w14:paraId="3F814E7F" w14:textId="77777777" w:rsidTr="008362B5">
        <w:tc>
          <w:tcPr>
            <w:tcW w:w="2786" w:type="dxa"/>
            <w:gridSpan w:val="2"/>
            <w:shd w:val="clear" w:color="auto" w:fill="auto"/>
          </w:tcPr>
          <w:p w14:paraId="67CB6D11"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Intenzitet potpore </w:t>
            </w:r>
          </w:p>
        </w:tc>
        <w:tc>
          <w:tcPr>
            <w:tcW w:w="11497" w:type="dxa"/>
            <w:gridSpan w:val="15"/>
            <w:shd w:val="clear" w:color="auto" w:fill="auto"/>
          </w:tcPr>
          <w:p w14:paraId="022423E2" w14:textId="77777777" w:rsidR="006D1FBD" w:rsidRPr="006D1FBD" w:rsidRDefault="006D1FBD" w:rsidP="006D1FBD">
            <w:pPr>
              <w:spacing w:after="0" w:line="259" w:lineRule="auto"/>
              <w:jc w:val="both"/>
              <w:rPr>
                <w:rFonts w:ascii="Times New Roman" w:hAnsi="Times New Roman"/>
                <w:sz w:val="24"/>
                <w:szCs w:val="24"/>
              </w:rPr>
            </w:pPr>
            <w:r w:rsidRPr="006D1FBD">
              <w:rPr>
                <w:rFonts w:ascii="Times New Roman" w:hAnsi="Times New Roman"/>
                <w:bCs/>
                <w:sz w:val="24"/>
                <w:szCs w:val="24"/>
              </w:rPr>
              <w:t>Intenzitet potpore: 100% prihvatljivih troškova</w:t>
            </w:r>
          </w:p>
        </w:tc>
      </w:tr>
      <w:tr w:rsidR="00CC7515" w:rsidRPr="006D1FBD" w14:paraId="5E627ECE" w14:textId="77777777" w:rsidTr="008362B5">
        <w:tc>
          <w:tcPr>
            <w:tcW w:w="2786" w:type="dxa"/>
            <w:gridSpan w:val="2"/>
            <w:shd w:val="clear" w:color="auto" w:fill="auto"/>
          </w:tcPr>
          <w:p w14:paraId="5EAD3D39" w14:textId="77777777" w:rsidR="00CC7515" w:rsidRPr="006D1FBD" w:rsidRDefault="00CC7515" w:rsidP="00CC7515">
            <w:pPr>
              <w:spacing w:after="0" w:line="240" w:lineRule="auto"/>
              <w:rPr>
                <w:rFonts w:ascii="Times New Roman" w:hAnsi="Times New Roman"/>
                <w:sz w:val="24"/>
                <w:szCs w:val="24"/>
              </w:rPr>
            </w:pPr>
            <w:r w:rsidRPr="006D1FBD">
              <w:rPr>
                <w:rFonts w:ascii="Times New Roman" w:hAnsi="Times New Roman"/>
                <w:sz w:val="24"/>
                <w:szCs w:val="24"/>
              </w:rPr>
              <w:t xml:space="preserve">Prihvatljivi troškovi </w:t>
            </w:r>
          </w:p>
        </w:tc>
        <w:tc>
          <w:tcPr>
            <w:tcW w:w="11497" w:type="dxa"/>
            <w:gridSpan w:val="15"/>
            <w:shd w:val="clear" w:color="auto" w:fill="auto"/>
          </w:tcPr>
          <w:p w14:paraId="37129171" w14:textId="77777777" w:rsidR="00CC7515" w:rsidRPr="00CC7515" w:rsidRDefault="00CC7515" w:rsidP="00CC7515">
            <w:pPr>
              <w:spacing w:after="0" w:line="240" w:lineRule="auto"/>
              <w:jc w:val="both"/>
              <w:rPr>
                <w:rFonts w:ascii="Times New Roman" w:hAnsi="Times New Roman"/>
                <w:sz w:val="24"/>
                <w:szCs w:val="24"/>
              </w:rPr>
            </w:pPr>
            <w:r w:rsidRPr="00CC7515">
              <w:rPr>
                <w:rFonts w:ascii="Times New Roman" w:hAnsi="Times New Roman"/>
                <w:color w:val="000000"/>
                <w:sz w:val="24"/>
                <w:szCs w:val="24"/>
              </w:rPr>
              <w:t>Prihvatljivi troškovi propisani su Pravilnikom i Natječajem za podmjeru 19.4 objavljenim od strane APPRRR.</w:t>
            </w:r>
          </w:p>
        </w:tc>
      </w:tr>
      <w:tr w:rsidR="00CC7515" w:rsidRPr="006D1FBD" w14:paraId="7D98F12E" w14:textId="77777777" w:rsidTr="008362B5">
        <w:tc>
          <w:tcPr>
            <w:tcW w:w="2786" w:type="dxa"/>
            <w:gridSpan w:val="2"/>
            <w:shd w:val="clear" w:color="auto" w:fill="auto"/>
          </w:tcPr>
          <w:p w14:paraId="03A78E1D" w14:textId="77777777" w:rsidR="00CC7515" w:rsidRPr="00202BA9" w:rsidRDefault="00CC7515" w:rsidP="00CC7515">
            <w:pPr>
              <w:spacing w:after="0" w:line="240" w:lineRule="auto"/>
              <w:rPr>
                <w:rFonts w:ascii="Times New Roman" w:hAnsi="Times New Roman"/>
                <w:sz w:val="24"/>
                <w:szCs w:val="24"/>
              </w:rPr>
            </w:pPr>
            <w:r w:rsidRPr="00202BA9">
              <w:rPr>
                <w:rFonts w:ascii="Times New Roman" w:hAnsi="Times New Roman"/>
                <w:sz w:val="24"/>
                <w:szCs w:val="24"/>
              </w:rPr>
              <w:t xml:space="preserve">Neprihvatljivi troškovi </w:t>
            </w:r>
          </w:p>
        </w:tc>
        <w:tc>
          <w:tcPr>
            <w:tcW w:w="11497" w:type="dxa"/>
            <w:gridSpan w:val="15"/>
            <w:shd w:val="clear" w:color="auto" w:fill="auto"/>
          </w:tcPr>
          <w:p w14:paraId="4E03A9E1" w14:textId="77777777" w:rsidR="00CC7515" w:rsidRPr="00CC7515" w:rsidRDefault="00CC7515" w:rsidP="00CC7515">
            <w:pPr>
              <w:spacing w:after="0" w:line="240" w:lineRule="auto"/>
              <w:rPr>
                <w:rFonts w:ascii="Times New Roman" w:eastAsia="Times New Roman" w:hAnsi="Times New Roman"/>
                <w:color w:val="00000A"/>
                <w:sz w:val="24"/>
                <w:szCs w:val="24"/>
                <w:lang w:eastAsia="hr-HR"/>
              </w:rPr>
            </w:pPr>
            <w:r w:rsidRPr="00CC7515">
              <w:rPr>
                <w:rFonts w:ascii="Times New Roman" w:hAnsi="Times New Roman"/>
                <w:color w:val="000000"/>
                <w:sz w:val="24"/>
                <w:szCs w:val="24"/>
              </w:rPr>
              <w:t xml:space="preserve">Neprihvatljivi troškovi propisani su Pravilnikom i Natječajem za podmjeru 19.4 objavljenim od strane APPRRR. </w:t>
            </w:r>
          </w:p>
        </w:tc>
      </w:tr>
      <w:tr w:rsidR="006D1FBD" w:rsidRPr="006D1FBD" w14:paraId="0958DDB6" w14:textId="77777777" w:rsidTr="008362B5">
        <w:tc>
          <w:tcPr>
            <w:tcW w:w="2786" w:type="dxa"/>
            <w:gridSpan w:val="2"/>
            <w:shd w:val="clear" w:color="auto" w:fill="auto"/>
          </w:tcPr>
          <w:p w14:paraId="6F6966BF" w14:textId="77777777" w:rsidR="006D1FBD" w:rsidRPr="006D1FBD" w:rsidRDefault="00202BA9" w:rsidP="006D1FBD">
            <w:pPr>
              <w:spacing w:after="0" w:line="240" w:lineRule="auto"/>
              <w:rPr>
                <w:rFonts w:ascii="Times New Roman" w:hAnsi="Times New Roman"/>
                <w:sz w:val="24"/>
                <w:szCs w:val="24"/>
              </w:rPr>
            </w:pPr>
            <w:r>
              <w:rPr>
                <w:rFonts w:ascii="Times New Roman" w:hAnsi="Times New Roman"/>
                <w:sz w:val="24"/>
                <w:szCs w:val="24"/>
              </w:rPr>
              <w:t>Financijska alokacija iz 19.4</w:t>
            </w:r>
          </w:p>
        </w:tc>
        <w:tc>
          <w:tcPr>
            <w:tcW w:w="11497" w:type="dxa"/>
            <w:gridSpan w:val="15"/>
            <w:shd w:val="clear" w:color="auto" w:fill="auto"/>
          </w:tcPr>
          <w:p w14:paraId="3997A31A" w14:textId="7215CA87" w:rsidR="006D1FBD" w:rsidRPr="006D1FBD" w:rsidRDefault="00BD76A0" w:rsidP="006D1FBD">
            <w:pPr>
              <w:spacing w:after="0" w:line="240" w:lineRule="auto"/>
              <w:jc w:val="both"/>
              <w:rPr>
                <w:rFonts w:ascii="Times New Roman" w:hAnsi="Times New Roman"/>
                <w:sz w:val="24"/>
                <w:szCs w:val="24"/>
              </w:rPr>
            </w:pPr>
            <w:ins w:id="266" w:author="LAG Marinianis_V6_I5" w:date="2021-07-26T16:51:00Z">
              <w:r>
                <w:rPr>
                  <w:rFonts w:ascii="Times New Roman" w:hAnsi="Times New Roman"/>
                  <w:sz w:val="24"/>
                  <w:szCs w:val="24"/>
                  <w:lang w:eastAsia="zh-CN"/>
                </w:rPr>
                <w:t>301.165,67</w:t>
              </w:r>
              <w:r w:rsidRPr="00BC0851">
                <w:rPr>
                  <w:rFonts w:ascii="Times New Roman" w:hAnsi="Times New Roman"/>
                  <w:sz w:val="24"/>
                  <w:szCs w:val="24"/>
                  <w:lang w:eastAsia="zh-CN"/>
                </w:rPr>
                <w:t xml:space="preserve"> </w:t>
              </w:r>
            </w:ins>
            <w:del w:id="267" w:author="LAG Marinianis_V6_I5" w:date="2021-07-26T16:51:00Z">
              <w:r w:rsidR="00CC7515" w:rsidDel="00BD76A0">
                <w:rPr>
                  <w:rFonts w:ascii="Times New Roman" w:hAnsi="Times New Roman"/>
                  <w:sz w:val="24"/>
                  <w:szCs w:val="24"/>
                </w:rPr>
                <w:delText>196.796,25</w:delText>
              </w:r>
              <w:r w:rsidR="00CC7515" w:rsidRPr="006D1FBD" w:rsidDel="00BD76A0">
                <w:rPr>
                  <w:rFonts w:ascii="Times New Roman" w:hAnsi="Times New Roman"/>
                  <w:sz w:val="24"/>
                  <w:szCs w:val="24"/>
                </w:rPr>
                <w:delText xml:space="preserve"> </w:delText>
              </w:r>
            </w:del>
            <w:r w:rsidR="006D1FBD" w:rsidRPr="006D1FBD">
              <w:rPr>
                <w:rFonts w:ascii="Times New Roman" w:hAnsi="Times New Roman"/>
                <w:sz w:val="24"/>
                <w:szCs w:val="24"/>
              </w:rPr>
              <w:t>EUR</w:t>
            </w:r>
            <w:del w:id="268" w:author="LAG Marinianis_V6_I5" w:date="2021-07-26T16:51:00Z">
              <w:r w:rsidR="006D1FBD" w:rsidRPr="006D1FBD" w:rsidDel="00BD76A0">
                <w:rPr>
                  <w:rFonts w:ascii="Times New Roman" w:hAnsi="Times New Roman"/>
                  <w:sz w:val="24"/>
                  <w:szCs w:val="24"/>
                </w:rPr>
                <w:delText>, 25% od planiranog iznosa za PM 19.2+19.3 PRR 2014.-2020.</w:delText>
              </w:r>
            </w:del>
          </w:p>
        </w:tc>
      </w:tr>
      <w:tr w:rsidR="00202BA9" w:rsidRPr="006D1FBD" w14:paraId="35B75085" w14:textId="77777777" w:rsidTr="008362B5">
        <w:tc>
          <w:tcPr>
            <w:tcW w:w="2786" w:type="dxa"/>
            <w:gridSpan w:val="2"/>
            <w:tcBorders>
              <w:top w:val="single" w:sz="4" w:space="0" w:color="00000A"/>
              <w:left w:val="single" w:sz="4" w:space="0" w:color="00000A"/>
              <w:bottom w:val="single" w:sz="4" w:space="0" w:color="00000A"/>
              <w:right w:val="single" w:sz="4" w:space="0" w:color="00000A"/>
            </w:tcBorders>
            <w:shd w:val="clear" w:color="auto" w:fill="auto"/>
          </w:tcPr>
          <w:p w14:paraId="313E4A9D" w14:textId="230BCCC3" w:rsidR="00202BA9" w:rsidRPr="008A7AD8" w:rsidRDefault="00202BA9" w:rsidP="00202BA9">
            <w:pPr>
              <w:pStyle w:val="NoSpacing"/>
              <w:rPr>
                <w:rFonts w:ascii="Times New Roman" w:hAnsi="Times New Roman"/>
                <w:sz w:val="24"/>
                <w:szCs w:val="24"/>
              </w:rPr>
            </w:pPr>
            <w:r w:rsidRPr="00320A3B">
              <w:rPr>
                <w:rFonts w:ascii="Times New Roman" w:hAnsi="Times New Roman"/>
                <w:sz w:val="24"/>
                <w:szCs w:val="24"/>
              </w:rPr>
              <w:t>Financijska alokacija iz ukupne alokacije iz 19.2-19.4 do 202</w:t>
            </w:r>
            <w:ins w:id="269" w:author="LAG Marinianis_V6_I5" w:date="2021-07-26T16:51:00Z">
              <w:r w:rsidR="00BD76A0">
                <w:rPr>
                  <w:rFonts w:ascii="Times New Roman" w:hAnsi="Times New Roman"/>
                  <w:sz w:val="24"/>
                  <w:szCs w:val="24"/>
                </w:rPr>
                <w:t>5</w:t>
              </w:r>
            </w:ins>
            <w:del w:id="270" w:author="LAG Marinianis_V6_I5" w:date="2021-07-26T16:51:00Z">
              <w:r w:rsidRPr="00320A3B" w:rsidDel="00BD76A0">
                <w:rPr>
                  <w:rFonts w:ascii="Times New Roman" w:hAnsi="Times New Roman"/>
                  <w:sz w:val="24"/>
                  <w:szCs w:val="24"/>
                </w:rPr>
                <w:delText>3</w:delText>
              </w:r>
            </w:del>
            <w:r w:rsidRPr="00320A3B">
              <w:rPr>
                <w:rFonts w:ascii="Times New Roman" w:hAnsi="Times New Roman"/>
                <w:sz w:val="24"/>
                <w:szCs w:val="24"/>
              </w:rPr>
              <w:t>.</w:t>
            </w:r>
          </w:p>
        </w:tc>
        <w:tc>
          <w:tcPr>
            <w:tcW w:w="11497" w:type="dxa"/>
            <w:gridSpan w:val="15"/>
            <w:tcBorders>
              <w:top w:val="single" w:sz="4" w:space="0" w:color="00000A"/>
              <w:left w:val="single" w:sz="4" w:space="0" w:color="00000A"/>
              <w:bottom w:val="single" w:sz="4" w:space="0" w:color="00000A"/>
              <w:right w:val="single" w:sz="4" w:space="0" w:color="00000A"/>
            </w:tcBorders>
            <w:shd w:val="clear" w:color="auto" w:fill="auto"/>
          </w:tcPr>
          <w:p w14:paraId="3DC1250E" w14:textId="033731C8" w:rsidR="00202BA9" w:rsidRDefault="00202BA9" w:rsidP="00202BA9">
            <w:pPr>
              <w:pStyle w:val="NoSpacing"/>
              <w:jc w:val="both"/>
              <w:rPr>
                <w:rFonts w:ascii="Times New Roman" w:hAnsi="Times New Roman"/>
                <w:sz w:val="24"/>
                <w:szCs w:val="24"/>
              </w:rPr>
            </w:pPr>
            <w:r>
              <w:rPr>
                <w:rFonts w:ascii="Times New Roman" w:hAnsi="Times New Roman"/>
                <w:sz w:val="24"/>
                <w:szCs w:val="24"/>
              </w:rPr>
              <w:t>Ukupno TO 3.2.2: 20</w:t>
            </w:r>
            <w:r w:rsidRPr="00473457">
              <w:rPr>
                <w:rFonts w:ascii="Times New Roman" w:hAnsi="Times New Roman"/>
                <w:sz w:val="24"/>
                <w:szCs w:val="24"/>
              </w:rPr>
              <w:t xml:space="preserve">% ukupnog iznosa LAG-a za provedbu podmjera 19.2-19.4 PRR 2014.-2020. koji iznosi </w:t>
            </w:r>
            <w:ins w:id="271" w:author="LAG Marinianis_V6_I5" w:date="2021-07-26T16:51:00Z">
              <w:r w:rsidR="00BD76A0">
                <w:rPr>
                  <w:rFonts w:ascii="Times New Roman" w:hAnsi="Times New Roman"/>
                  <w:sz w:val="24"/>
                  <w:szCs w:val="24"/>
                  <w:lang w:eastAsia="hr-HR"/>
                </w:rPr>
                <w:t xml:space="preserve">1.505.828,34 </w:t>
              </w:r>
            </w:ins>
            <w:del w:id="272" w:author="LAG Marinianis_V6_I5" w:date="2021-07-26T16:51:00Z">
              <w:r w:rsidR="00CC7515" w:rsidDel="00BD76A0">
                <w:rPr>
                  <w:rFonts w:ascii="Times New Roman" w:hAnsi="Times New Roman"/>
                  <w:sz w:val="24"/>
                  <w:szCs w:val="24"/>
                  <w:lang w:eastAsia="hr-HR"/>
                </w:rPr>
                <w:delText xml:space="preserve">983.981,25 </w:delText>
              </w:r>
            </w:del>
            <w:r w:rsidRPr="00473457">
              <w:rPr>
                <w:rFonts w:ascii="Times New Roman" w:hAnsi="Times New Roman"/>
                <w:sz w:val="24"/>
                <w:szCs w:val="24"/>
              </w:rPr>
              <w:t>(100%)</w:t>
            </w:r>
          </w:p>
        </w:tc>
      </w:tr>
      <w:tr w:rsidR="006D1FBD" w:rsidRPr="006D1FBD" w14:paraId="3BA7599E" w14:textId="77777777" w:rsidTr="008362B5">
        <w:tc>
          <w:tcPr>
            <w:tcW w:w="2786" w:type="dxa"/>
            <w:gridSpan w:val="2"/>
            <w:shd w:val="clear" w:color="auto" w:fill="auto"/>
          </w:tcPr>
          <w:p w14:paraId="5498CE44" w14:textId="77777777" w:rsidR="006D1FBD" w:rsidRPr="006D1FBD" w:rsidRDefault="006D1FBD" w:rsidP="006D1FBD">
            <w:pPr>
              <w:spacing w:after="0" w:line="240" w:lineRule="auto"/>
              <w:rPr>
                <w:rFonts w:ascii="Times New Roman" w:hAnsi="Times New Roman"/>
                <w:sz w:val="24"/>
                <w:szCs w:val="24"/>
              </w:rPr>
            </w:pPr>
            <w:r w:rsidRPr="006D1FBD">
              <w:rPr>
                <w:rFonts w:ascii="Times New Roman" w:hAnsi="Times New Roman"/>
                <w:sz w:val="24"/>
                <w:szCs w:val="24"/>
              </w:rPr>
              <w:t xml:space="preserve">Doprinos prioritetima i Fokus područjima PRR </w:t>
            </w:r>
          </w:p>
        </w:tc>
        <w:tc>
          <w:tcPr>
            <w:tcW w:w="11497" w:type="dxa"/>
            <w:gridSpan w:val="15"/>
            <w:shd w:val="clear" w:color="auto" w:fill="auto"/>
          </w:tcPr>
          <w:p w14:paraId="052DD947" w14:textId="77777777" w:rsidR="006D1FBD" w:rsidRPr="006D1FBD" w:rsidRDefault="006D1FBD" w:rsidP="006D1FBD">
            <w:pPr>
              <w:spacing w:after="0" w:line="240" w:lineRule="auto"/>
              <w:jc w:val="both"/>
              <w:rPr>
                <w:rFonts w:ascii="Times New Roman" w:hAnsi="Times New Roman"/>
                <w:i/>
                <w:sz w:val="24"/>
                <w:szCs w:val="24"/>
              </w:rPr>
            </w:pPr>
            <w:r w:rsidRPr="006D1FBD">
              <w:rPr>
                <w:rFonts w:ascii="Times New Roman" w:hAnsi="Times New Roman"/>
                <w:sz w:val="24"/>
                <w:szCs w:val="24"/>
              </w:rPr>
              <w:t xml:space="preserve">Ovaj tip operacije je uglavnom pridonosi ostvarenju Prioriteta 6: Promicanje društvene uključenosti, smanjenje siromaštva te gospodarskog razvoja u ruralnim područjima, s naglaskom na Fokus područje </w:t>
            </w:r>
            <w:r w:rsidRPr="006D1FBD">
              <w:rPr>
                <w:rFonts w:ascii="Times New Roman" w:hAnsi="Times New Roman"/>
                <w:i/>
                <w:sz w:val="24"/>
                <w:szCs w:val="24"/>
              </w:rPr>
              <w:t xml:space="preserve">6B) Poticanje lokalnog razvoja u ruralnim područjima </w:t>
            </w:r>
            <w:r w:rsidRPr="006D1FBD">
              <w:rPr>
                <w:rFonts w:ascii="Times New Roman" w:hAnsi="Times New Roman"/>
                <w:sz w:val="24"/>
                <w:szCs w:val="24"/>
              </w:rPr>
              <w:t>(definirano Programom ruralno razvoja 2014.-2020.).</w:t>
            </w:r>
            <w:r w:rsidRPr="006D1FBD">
              <w:rPr>
                <w:rFonts w:ascii="Times New Roman" w:hAnsi="Times New Roman"/>
                <w:i/>
                <w:sz w:val="24"/>
                <w:szCs w:val="24"/>
              </w:rPr>
              <w:t xml:space="preserve"> </w:t>
            </w:r>
          </w:p>
          <w:p w14:paraId="4AF532B6" w14:textId="77777777" w:rsidR="006D1FBD" w:rsidRPr="006D1FBD" w:rsidRDefault="006D1FBD" w:rsidP="006D1FBD">
            <w:pPr>
              <w:spacing w:after="0" w:line="240" w:lineRule="auto"/>
              <w:jc w:val="both"/>
              <w:rPr>
                <w:rFonts w:ascii="Times New Roman" w:hAnsi="Times New Roman"/>
                <w:i/>
                <w:sz w:val="24"/>
                <w:szCs w:val="24"/>
              </w:rPr>
            </w:pPr>
            <w:r w:rsidRPr="006D1FBD">
              <w:rPr>
                <w:rFonts w:ascii="Times New Roman" w:hAnsi="Times New Roman"/>
                <w:sz w:val="24"/>
                <w:szCs w:val="24"/>
              </w:rPr>
              <w:t>No ova Mjera svojim aktivnostima doprinosi i</w:t>
            </w:r>
            <w:r w:rsidRPr="006D1FBD">
              <w:rPr>
                <w:rFonts w:ascii="Times New Roman" w:hAnsi="Times New Roman"/>
                <w:i/>
                <w:sz w:val="24"/>
                <w:szCs w:val="24"/>
              </w:rPr>
              <w:t xml:space="preserve"> </w:t>
            </w:r>
            <w:r w:rsidRPr="006D1FBD">
              <w:rPr>
                <w:rFonts w:ascii="Times New Roman" w:hAnsi="Times New Roman"/>
                <w:sz w:val="24"/>
                <w:szCs w:val="24"/>
              </w:rPr>
              <w:t>Fokus području</w:t>
            </w:r>
            <w:r w:rsidRPr="006D1FBD">
              <w:rPr>
                <w:rFonts w:ascii="Times New Roman" w:hAnsi="Times New Roman"/>
                <w:i/>
                <w:sz w:val="24"/>
                <w:szCs w:val="24"/>
              </w:rPr>
              <w:t xml:space="preserve"> 6A)Olakšavanje diversifikacije, stvaranja i razvoja malih poduzeća kao i otvaranje radnih mjesta </w:t>
            </w:r>
            <w:r w:rsidRPr="006D1FBD">
              <w:rPr>
                <w:rFonts w:ascii="Times New Roman" w:hAnsi="Times New Roman"/>
                <w:sz w:val="24"/>
                <w:szCs w:val="24"/>
              </w:rPr>
              <w:t>te Prioriretu 1: Poticanje prijenosa znanja i inovacija u poljoprivredi, šumarstvu i ruralnim područjima</w:t>
            </w:r>
            <w:r w:rsidRPr="006D1FBD">
              <w:rPr>
                <w:rFonts w:ascii="Times New Roman" w:hAnsi="Times New Roman"/>
                <w:i/>
                <w:sz w:val="24"/>
                <w:szCs w:val="24"/>
              </w:rPr>
              <w:t xml:space="preserve">; </w:t>
            </w:r>
            <w:r w:rsidRPr="006D1FBD">
              <w:rPr>
                <w:rFonts w:ascii="Times New Roman" w:hAnsi="Times New Roman"/>
                <w:sz w:val="24"/>
                <w:szCs w:val="24"/>
              </w:rPr>
              <w:t>Fokus područjima</w:t>
            </w:r>
            <w:r w:rsidRPr="006D1FBD">
              <w:rPr>
                <w:rFonts w:ascii="Times New Roman" w:hAnsi="Times New Roman"/>
                <w:i/>
                <w:sz w:val="24"/>
                <w:szCs w:val="24"/>
              </w:rPr>
              <w:t xml:space="preserve"> 1A)</w:t>
            </w:r>
            <w:r w:rsidRPr="006D1FBD">
              <w:t xml:space="preserve"> </w:t>
            </w:r>
            <w:r w:rsidRPr="006D1FBD">
              <w:rPr>
                <w:rFonts w:ascii="Times New Roman" w:hAnsi="Times New Roman"/>
                <w:i/>
                <w:sz w:val="24"/>
                <w:szCs w:val="24"/>
              </w:rPr>
              <w:t>Poticanje inovacija, suradnje i razvoja baze znanja u ruralnim područjima; 1B)</w:t>
            </w:r>
            <w:r w:rsidRPr="006D1FBD">
              <w:t xml:space="preserve"> </w:t>
            </w:r>
            <w:r w:rsidRPr="006D1FBD">
              <w:rPr>
                <w:rFonts w:ascii="Times New Roman" w:hAnsi="Times New Roman"/>
                <w:i/>
                <w:sz w:val="24"/>
                <w:szCs w:val="24"/>
              </w:rPr>
              <w:t>Jačanje poveznica između poljoprivrede, proizvodnje hrane i šumarstva te istraživanja i inovacija, uključujući u svrhu poboljšanog upravljanja okolišem i okolišne učinkovitosti i 1C)</w:t>
            </w:r>
            <w:r w:rsidRPr="006D1FBD">
              <w:t xml:space="preserve"> </w:t>
            </w:r>
            <w:r w:rsidRPr="006D1FBD">
              <w:rPr>
                <w:rFonts w:ascii="Times New Roman" w:hAnsi="Times New Roman"/>
                <w:i/>
                <w:sz w:val="24"/>
                <w:szCs w:val="24"/>
              </w:rPr>
              <w:t>Poticanje cjeloživotnog učenja i stručne izobrazbe u sektorima poljoprivrede i šumarstva</w:t>
            </w:r>
          </w:p>
        </w:tc>
      </w:tr>
    </w:tbl>
    <w:p w14:paraId="1E25D2A6" w14:textId="77777777" w:rsidR="006D1FBD" w:rsidRPr="006D1FBD" w:rsidRDefault="006D1FBD" w:rsidP="006D1FBD">
      <w:pPr>
        <w:spacing w:after="160" w:line="259" w:lineRule="auto"/>
        <w:rPr>
          <w:rFonts w:ascii="Times New Roman" w:hAnsi="Times New Roman"/>
        </w:rPr>
      </w:pPr>
    </w:p>
    <w:p w14:paraId="3D1916D7" w14:textId="77777777" w:rsidR="00A74F5B" w:rsidRPr="006D1FBD" w:rsidRDefault="00A74F5B" w:rsidP="006D1FBD"/>
    <w:sectPr w:rsidR="00A74F5B" w:rsidRPr="006D1FBD" w:rsidSect="00343AC9">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BEE16" w14:textId="77777777" w:rsidR="00FC2741" w:rsidRDefault="00FC2741" w:rsidP="001D4170">
      <w:pPr>
        <w:spacing w:after="0" w:line="240" w:lineRule="auto"/>
      </w:pPr>
      <w:r>
        <w:separator/>
      </w:r>
    </w:p>
  </w:endnote>
  <w:endnote w:type="continuationSeparator" w:id="0">
    <w:p w14:paraId="395D0F36" w14:textId="77777777" w:rsidR="00FC2741" w:rsidRDefault="00FC2741" w:rsidP="001D4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59D33" w14:textId="77777777" w:rsidR="006D1FBD" w:rsidRDefault="006D1F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3EEE4" w14:textId="77777777" w:rsidR="006D1FBD" w:rsidRDefault="006D1FBD">
    <w:pPr>
      <w:pStyle w:val="Footer"/>
      <w:jc w:val="center"/>
    </w:pPr>
    <w:r>
      <w:fldChar w:fldCharType="begin"/>
    </w:r>
    <w:r>
      <w:instrText xml:space="preserve"> PAGE   \* MERGEFORMAT </w:instrText>
    </w:r>
    <w:r>
      <w:fldChar w:fldCharType="separate"/>
    </w:r>
    <w:r w:rsidR="008979F0">
      <w:rPr>
        <w:noProof/>
      </w:rPr>
      <w:t>11</w:t>
    </w:r>
    <w:r>
      <w:fldChar w:fldCharType="end"/>
    </w:r>
  </w:p>
  <w:p w14:paraId="149062EB" w14:textId="77777777" w:rsidR="006D1FBD" w:rsidRDefault="006D1F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9A4D8" w14:textId="77777777" w:rsidR="006D1FBD" w:rsidRDefault="006D1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CB79A6" w14:textId="77777777" w:rsidR="00FC2741" w:rsidRDefault="00FC2741" w:rsidP="001D4170">
      <w:pPr>
        <w:spacing w:after="0" w:line="240" w:lineRule="auto"/>
      </w:pPr>
      <w:r>
        <w:separator/>
      </w:r>
    </w:p>
  </w:footnote>
  <w:footnote w:type="continuationSeparator" w:id="0">
    <w:p w14:paraId="71859B1A" w14:textId="77777777" w:rsidR="00FC2741" w:rsidRDefault="00FC2741" w:rsidP="001D4170">
      <w:pPr>
        <w:spacing w:after="0" w:line="240" w:lineRule="auto"/>
      </w:pPr>
      <w:r>
        <w:continuationSeparator/>
      </w:r>
    </w:p>
  </w:footnote>
  <w:footnote w:id="1">
    <w:p w14:paraId="67C7DFC2" w14:textId="58B6CE03" w:rsidR="00BF4273" w:rsidRDefault="00BF4273" w:rsidP="00BF4273">
      <w:pPr>
        <w:pStyle w:val="FootnoteText"/>
        <w:jc w:val="both"/>
      </w:pPr>
      <w:r>
        <w:rPr>
          <w:rStyle w:val="FootnoteReference"/>
        </w:rPr>
        <w:footnoteRef/>
      </w:r>
      <w:r>
        <w:t xml:space="preserve"> </w:t>
      </w:r>
      <w:r w:rsidRPr="00250402">
        <w:rPr>
          <w:rFonts w:ascii="Times New Roman" w:hAnsi="Times New Roman"/>
        </w:rPr>
        <w:t xml:space="preserve">Napomena: </w:t>
      </w:r>
      <w:ins w:id="0" w:author="LAG Marinianis_V6_I5" w:date="2021-07-26T16:27:00Z">
        <w:r w:rsidR="00F06491" w:rsidRPr="00CD07FA">
          <w:rPr>
            <w:rFonts w:ascii="Times New Roman" w:hAnsi="Times New Roman"/>
            <w:lang w:eastAsia="zh-CN"/>
          </w:rPr>
          <w:t xml:space="preserve">Izmjena je sukladna nacionalnom regulatornom okviru za provedbu LEADER/CLLD-a u okviru Programa ruralnog razvoja 2014.-2020. (Pravilnici, NN 96/17, 53/18, 91/19, 37/20, 31/21), Ugovoru o dodjeli sredstava odabranom LAG-u br. 5780 potpisanim između LAG-a </w:t>
        </w:r>
        <w:proofErr w:type="spellStart"/>
        <w:r w:rsidR="00F06491" w:rsidRPr="00CD07FA">
          <w:rPr>
            <w:rFonts w:ascii="Times New Roman" w:hAnsi="Times New Roman"/>
            <w:lang w:eastAsia="zh-CN"/>
          </w:rPr>
          <w:t>Marinianis</w:t>
        </w:r>
        <w:proofErr w:type="spellEnd"/>
        <w:r w:rsidR="00F06491" w:rsidRPr="00CD07FA">
          <w:rPr>
            <w:rFonts w:ascii="Times New Roman" w:hAnsi="Times New Roman"/>
            <w:lang w:eastAsia="zh-CN"/>
          </w:rPr>
          <w:t xml:space="preserve"> i Agencije za plaćanje u poljoprivredi, ribarstvu i ruralnom razvoju s pripadajućim Aneksima br. 5780/1 i 5780/2. Izmjena je provedena zbog </w:t>
        </w:r>
        <w:proofErr w:type="spellStart"/>
        <w:r w:rsidR="00F06491" w:rsidRPr="00CD07FA">
          <w:rPr>
            <w:rFonts w:ascii="Times New Roman" w:hAnsi="Times New Roman"/>
            <w:lang w:eastAsia="zh-CN"/>
          </w:rPr>
          <w:t>realokacija</w:t>
        </w:r>
        <w:proofErr w:type="spellEnd"/>
        <w:r w:rsidR="00F06491" w:rsidRPr="00CD07FA">
          <w:rPr>
            <w:rFonts w:ascii="Times New Roman" w:hAnsi="Times New Roman"/>
            <w:lang w:eastAsia="zh-CN"/>
          </w:rPr>
          <w:t xml:space="preserve"> te radi uvećanja dodijeljenih sredstava odabranom LAG-u u okviru produžetka trajanja odnosno tzv. prijelaznog razdoblja provedbe Programa ruralnog razvoja 2014.-2020. na 2021.-2022 godinu.</w:t>
        </w:r>
        <w:r w:rsidR="00F06491">
          <w:rPr>
            <w:rFonts w:ascii="Times New Roman" w:hAnsi="Times New Roman"/>
            <w:lang w:eastAsia="zh-CN"/>
          </w:rPr>
          <w:t xml:space="preserve"> </w:t>
        </w:r>
      </w:ins>
      <w:del w:id="1" w:author="LAG Marinianis_V6_I5" w:date="2021-07-26T16:27:00Z">
        <w:r w:rsidR="00C41CF8" w:rsidDel="00F06491">
          <w:rPr>
            <w:rFonts w:ascii="Times New Roman" w:hAnsi="Times New Roman"/>
            <w:lang w:eastAsia="zh-CN"/>
          </w:rPr>
          <w:delText>Izmjena je sukladna</w:delText>
        </w:r>
        <w:r w:rsidR="00C41CF8" w:rsidRPr="00250402" w:rsidDel="00F06491">
          <w:rPr>
            <w:rFonts w:ascii="Times New Roman" w:hAnsi="Times New Roman"/>
            <w:lang w:eastAsia="zh-CN"/>
          </w:rPr>
          <w:delText xml:space="preserve"> </w:delText>
        </w:r>
        <w:r w:rsidR="00C41CF8" w:rsidRPr="00A07190" w:rsidDel="00F06491">
          <w:rPr>
            <w:rFonts w:ascii="Times New Roman" w:hAnsi="Times New Roman"/>
            <w:lang w:eastAsia="zh-CN"/>
          </w:rPr>
          <w:delText>regulatornom okviru za provedbu LEADER/CLLD-a u okviru Programa ruralnog razvoja Republike Hrvatske za razdoblje 2014.-2020. (Pravilnicima, NN 96/17, 53/18, 91/19, 37/20)</w:delText>
        </w:r>
        <w:r w:rsidR="00C41CF8" w:rsidRPr="007F74F8" w:rsidDel="00F06491">
          <w:rPr>
            <w:rFonts w:ascii="Times New Roman" w:hAnsi="Times New Roman"/>
            <w:lang w:eastAsia="zh-CN"/>
          </w:rPr>
          <w:delText xml:space="preserve"> </w:delText>
        </w:r>
        <w:r w:rsidR="00C41CF8" w:rsidRPr="00250402" w:rsidDel="00F06491">
          <w:rPr>
            <w:rFonts w:ascii="Times New Roman" w:hAnsi="Times New Roman"/>
            <w:lang w:eastAsia="zh-CN"/>
          </w:rPr>
          <w:delText xml:space="preserve">te </w:delText>
        </w:r>
        <w:r w:rsidR="00C41CF8" w:rsidDel="00F06491">
          <w:rPr>
            <w:rFonts w:ascii="Times New Roman" w:hAnsi="Times New Roman"/>
            <w:lang w:eastAsia="zh-CN"/>
          </w:rPr>
          <w:delText>Ugovoru</w:delText>
        </w:r>
        <w:r w:rsidR="00C41CF8" w:rsidRPr="008C174E" w:rsidDel="00F06491">
          <w:rPr>
            <w:rFonts w:ascii="Times New Roman" w:hAnsi="Times New Roman"/>
            <w:lang w:eastAsia="zh-CN"/>
          </w:rPr>
          <w:delText xml:space="preserve"> o dodjeli sredstava odabranom LAG-u </w:delText>
        </w:r>
        <w:r w:rsidR="00C41CF8" w:rsidDel="00F06491">
          <w:rPr>
            <w:rFonts w:ascii="Times New Roman" w:hAnsi="Times New Roman"/>
            <w:lang w:eastAsia="zh-CN"/>
          </w:rPr>
          <w:delText>br. 5780 potpisanim između LAG-a Marinianis</w:delText>
        </w:r>
        <w:r w:rsidR="00C41CF8" w:rsidRPr="008C174E" w:rsidDel="00F06491">
          <w:rPr>
            <w:rFonts w:ascii="Times New Roman" w:hAnsi="Times New Roman"/>
            <w:lang w:eastAsia="zh-CN"/>
          </w:rPr>
          <w:delText xml:space="preserve"> i Agencije za plaćanje u poljoprivredi</w:delText>
        </w:r>
        <w:r w:rsidR="00C41CF8" w:rsidDel="00F06491">
          <w:rPr>
            <w:rFonts w:ascii="Times New Roman" w:hAnsi="Times New Roman"/>
            <w:lang w:eastAsia="zh-CN"/>
          </w:rPr>
          <w:delText>, ribarstvu i ruralnom razvoju s pripadajućim Aneksom br.5780/1.</w:delText>
        </w:r>
        <w:r w:rsidR="00C41CF8" w:rsidRPr="001412B6" w:rsidDel="00F06491">
          <w:rPr>
            <w:rFonts w:ascii="Times New Roman" w:hAnsi="Times New Roman"/>
            <w:lang w:eastAsia="zh-CN"/>
          </w:rPr>
          <w:delText xml:space="preserve"> </w:delText>
        </w:r>
        <w:r w:rsidR="00C41CF8" w:rsidDel="00F06491">
          <w:rPr>
            <w:rFonts w:ascii="Times New Roman" w:hAnsi="Times New Roman"/>
            <w:lang w:eastAsia="zh-CN"/>
          </w:rPr>
          <w:delText xml:space="preserve">Izmjena je provedena i radi kašnjenja provedbe Mjere 19 PRR na nacionalnoj razini. </w:delText>
        </w:r>
      </w:del>
      <w:r w:rsidR="00C41CF8" w:rsidRPr="00250402">
        <w:rPr>
          <w:rFonts w:ascii="Times New Roman" w:hAnsi="Times New Roman"/>
          <w:lang w:eastAsia="zh-CN"/>
        </w:rPr>
        <w:t>Navedeno u sastavnicama tipova operacija podložno je promjenama obzirom na izmjenu nacionalne regulative za provedbu sukladnih tipova operacija Programa ruralnog razvoja RH 2014-2020</w:t>
      </w:r>
    </w:p>
  </w:footnote>
  <w:footnote w:id="2">
    <w:p w14:paraId="79DFF3F5" w14:textId="592C9D18" w:rsidR="00BF4273" w:rsidRDefault="00BF4273" w:rsidP="00BF4273">
      <w:pPr>
        <w:pStyle w:val="FootnoteText"/>
      </w:pPr>
      <w:r w:rsidRPr="004D5EED">
        <w:rPr>
          <w:rStyle w:val="FootnoteReference"/>
        </w:rPr>
        <w:footnoteRef/>
      </w:r>
      <w:r w:rsidRPr="004D5EED">
        <w:rPr>
          <w:rFonts w:ascii="Times New Roman" w:hAnsi="Times New Roman"/>
        </w:rPr>
        <w:t xml:space="preserve"> </w:t>
      </w:r>
      <w:r w:rsidRPr="004D5EED">
        <w:rPr>
          <w:rFonts w:ascii="Times New Roman" w:hAnsi="Times New Roman"/>
        </w:rPr>
        <w:t xml:space="preserve">Napomena: izraz Pravilnik odnosi se na </w:t>
      </w:r>
      <w:r w:rsidR="00C41CF8">
        <w:rPr>
          <w:rFonts w:ascii="Times New Roman" w:hAnsi="Times New Roman"/>
        </w:rPr>
        <w:t>regulatorni okvir</w:t>
      </w:r>
      <w:r w:rsidRPr="004D5EED">
        <w:rPr>
          <w:rFonts w:ascii="Times New Roman" w:hAnsi="Times New Roman"/>
        </w:rPr>
        <w:t xml:space="preserve"> naveden pod fusnotom 1.</w:t>
      </w:r>
    </w:p>
  </w:footnote>
  <w:footnote w:id="3">
    <w:p w14:paraId="1F9F0015" w14:textId="77777777" w:rsidR="008362B5" w:rsidRPr="00EE7315" w:rsidDel="00AD422E" w:rsidRDefault="008362B5" w:rsidP="006D1FBD">
      <w:pPr>
        <w:pStyle w:val="FootnoteText"/>
        <w:rPr>
          <w:del w:id="81" w:author="LAG Marinianis_V6_I5" w:date="2021-07-26T16:39:00Z"/>
          <w:rFonts w:ascii="Times New Roman" w:hAnsi="Times New Roman"/>
          <w:i/>
          <w:sz w:val="22"/>
          <w:szCs w:val="22"/>
        </w:rPr>
      </w:pPr>
      <w:del w:id="82" w:author="LAG Marinianis_V6_I5" w:date="2021-07-26T16:39:00Z">
        <w:r w:rsidRPr="00B70267" w:rsidDel="00AD422E">
          <w:rPr>
            <w:rStyle w:val="FootnoteReference"/>
            <w:rFonts w:ascii="Times New Roman" w:hAnsi="Times New Roman"/>
            <w:i/>
          </w:rPr>
          <w:footnoteRef/>
        </w:r>
        <w:r w:rsidRPr="00B70267" w:rsidDel="00AD422E">
          <w:rPr>
            <w:rFonts w:ascii="Times New Roman" w:hAnsi="Times New Roman"/>
            <w:i/>
          </w:rPr>
          <w:delText xml:space="preserve"> </w:delText>
        </w:r>
        <w:r w:rsidRPr="00B70267" w:rsidDel="00AD422E">
          <w:rPr>
            <w:rFonts w:ascii="Times New Roman" w:hAnsi="Times New Roman"/>
          </w:rPr>
          <w:delText>Op.a. odnosi se na vrijednost postignutu provedbom LRS odnosno aktivnostima LAG-a u 2014.</w:delText>
        </w:r>
      </w:del>
    </w:p>
  </w:footnote>
  <w:footnote w:id="4">
    <w:p w14:paraId="31D2E5B2" w14:textId="71E2D7CC" w:rsidR="006D1FBD" w:rsidRPr="00AC3B6C" w:rsidRDefault="006D1FBD" w:rsidP="006D7D34">
      <w:pPr>
        <w:pStyle w:val="FootnoteText"/>
        <w:jc w:val="both"/>
        <w:rPr>
          <w:rFonts w:ascii="Times New Roman" w:hAnsi="Times New Roman"/>
        </w:rPr>
      </w:pPr>
      <w:r w:rsidRPr="00AC3B6C">
        <w:rPr>
          <w:rStyle w:val="FootnoteReference"/>
          <w:rFonts w:ascii="Times New Roman" w:hAnsi="Times New Roman"/>
        </w:rPr>
        <w:footnoteRef/>
      </w:r>
      <w:r w:rsidRPr="00AC3B6C">
        <w:rPr>
          <w:rFonts w:ascii="Times New Roman" w:hAnsi="Times New Roman"/>
        </w:rPr>
        <w:t xml:space="preserve"> </w:t>
      </w:r>
      <w:r w:rsidR="00C41CF8" w:rsidRPr="00112B02">
        <w:rPr>
          <w:rFonts w:ascii="Times New Roman" w:hAnsi="Times New Roman"/>
        </w:rPr>
        <w:t xml:space="preserve">Korisnici, prihvatljive aktivnosti, uvjeti prihvatljivosti i troškovi usklađeni su s </w:t>
      </w:r>
      <w:r w:rsidR="00C41CF8" w:rsidRPr="005948B7">
        <w:rPr>
          <w:rFonts w:ascii="Times New Roman" w:hAnsi="Times New Roman"/>
        </w:rPr>
        <w:t>paketom akt</w:t>
      </w:r>
      <w:r w:rsidR="00C41CF8">
        <w:rPr>
          <w:rFonts w:ascii="Times New Roman" w:hAnsi="Times New Roman"/>
        </w:rPr>
        <w:t xml:space="preserve">ivacije za TO LRS sukladan 7.4.1 PRR. </w:t>
      </w:r>
      <w:r w:rsidR="00C41CF8" w:rsidRPr="00112B02">
        <w:rPr>
          <w:rFonts w:ascii="Times New Roman" w:hAnsi="Times New Roman"/>
        </w:rPr>
        <w:t>Važno je napomenuti kako je sve navedeno, izuzev intenziteta i visine potpore te kriterija odabira, podložno promjenama, ovisno o važećoj nacionalnoj regulativi za provedbu sukladnog tipa operacije u trenutku izrade i objave dokumentacije LAG Natječaja.</w:t>
      </w:r>
    </w:p>
  </w:footnote>
  <w:footnote w:id="5">
    <w:p w14:paraId="02C29CC2" w14:textId="77777777" w:rsidR="008362B5" w:rsidRPr="00AC3B6C" w:rsidDel="00AF780F" w:rsidRDefault="008362B5" w:rsidP="006D1FBD">
      <w:pPr>
        <w:pStyle w:val="FootnoteText"/>
        <w:rPr>
          <w:del w:id="155" w:author="LAG Marinianis_V6_I5" w:date="2021-07-26T16:42:00Z"/>
          <w:rFonts w:ascii="Times New Roman" w:hAnsi="Times New Roman"/>
          <w:i/>
        </w:rPr>
      </w:pPr>
      <w:del w:id="156" w:author="LAG Marinianis_V6_I5" w:date="2021-07-26T16:42:00Z">
        <w:r w:rsidRPr="00AC3B6C" w:rsidDel="00AF780F">
          <w:rPr>
            <w:rStyle w:val="FootnoteReference"/>
            <w:rFonts w:ascii="Times New Roman" w:hAnsi="Times New Roman"/>
            <w:i/>
          </w:rPr>
          <w:footnoteRef/>
        </w:r>
        <w:r w:rsidRPr="00AC3B6C" w:rsidDel="00AF780F">
          <w:rPr>
            <w:rFonts w:ascii="Times New Roman" w:hAnsi="Times New Roman"/>
            <w:i/>
          </w:rPr>
          <w:delText xml:space="preserve"> </w:delText>
        </w:r>
        <w:r w:rsidRPr="00AC3B6C" w:rsidDel="00AF780F">
          <w:rPr>
            <w:rFonts w:ascii="Times New Roman" w:hAnsi="Times New Roman"/>
          </w:rPr>
          <w:delText>Op.a. odnosi se na vrijednost postignutu provedbom LRS odnosno aktivnostima LAG-a u 2014.</w:delText>
        </w:r>
      </w:del>
    </w:p>
  </w:footnote>
  <w:footnote w:id="6">
    <w:p w14:paraId="7F046FB3" w14:textId="78BA67E0" w:rsidR="006D1FBD" w:rsidRPr="006333CC" w:rsidRDefault="006D1FBD" w:rsidP="00583C16">
      <w:pPr>
        <w:pStyle w:val="FootnoteText"/>
        <w:jc w:val="both"/>
        <w:rPr>
          <w:rFonts w:ascii="Times New Roman" w:hAnsi="Times New Roman"/>
        </w:rPr>
      </w:pPr>
      <w:r w:rsidRPr="006333CC">
        <w:rPr>
          <w:rStyle w:val="FootnoteReference"/>
          <w:rFonts w:ascii="Times New Roman" w:hAnsi="Times New Roman"/>
        </w:rPr>
        <w:footnoteRef/>
      </w:r>
      <w:r w:rsidRPr="006333CC">
        <w:rPr>
          <w:rFonts w:ascii="Times New Roman" w:hAnsi="Times New Roman"/>
        </w:rPr>
        <w:t xml:space="preserve"> </w:t>
      </w:r>
      <w:r w:rsidR="00C41CF8" w:rsidRPr="005C59E3">
        <w:rPr>
          <w:rFonts w:ascii="Times New Roman" w:hAnsi="Times New Roman"/>
        </w:rPr>
        <w:t xml:space="preserve">Temeljeno na </w:t>
      </w:r>
      <w:r w:rsidR="00C41CF8" w:rsidRPr="005948B7">
        <w:rPr>
          <w:rFonts w:ascii="Times New Roman" w:hAnsi="Times New Roman"/>
        </w:rPr>
        <w:t>Pravilniku i Natječaju APPRRR-a za TO 19.3.1 i 19.3.2 PRR</w:t>
      </w:r>
      <w:r w:rsidR="00C41CF8" w:rsidRPr="005C59E3">
        <w:rPr>
          <w:rFonts w:ascii="Times New Roman" w:hAnsi="Times New Roman"/>
        </w:rPr>
        <w:t>.</w:t>
      </w:r>
      <w:r w:rsidR="00141925">
        <w:rPr>
          <w:rFonts w:ascii="Times New Roman" w:hAnsi="Times New Roman"/>
        </w:rPr>
        <w:t>.</w:t>
      </w:r>
    </w:p>
  </w:footnote>
  <w:footnote w:id="7">
    <w:p w14:paraId="683E3331" w14:textId="2AE07015" w:rsidR="006D1FBD" w:rsidRPr="00202BA9" w:rsidRDefault="006D1FBD" w:rsidP="00CC7515">
      <w:pPr>
        <w:pStyle w:val="FootnoteText"/>
        <w:jc w:val="both"/>
        <w:rPr>
          <w:rFonts w:ascii="Times New Roman" w:hAnsi="Times New Roman"/>
        </w:rPr>
      </w:pPr>
      <w:r w:rsidRPr="00202BA9">
        <w:rPr>
          <w:rStyle w:val="FootnoteReference"/>
          <w:rFonts w:ascii="Times New Roman" w:hAnsi="Times New Roman"/>
        </w:rPr>
        <w:footnoteRef/>
      </w:r>
      <w:r w:rsidRPr="00202BA9">
        <w:rPr>
          <w:rFonts w:ascii="Times New Roman" w:hAnsi="Times New Roman"/>
        </w:rPr>
        <w:t xml:space="preserve"> </w:t>
      </w:r>
      <w:r w:rsidR="00C41CF8" w:rsidRPr="005C59E3">
        <w:rPr>
          <w:rFonts w:ascii="Times New Roman" w:hAnsi="Times New Roman"/>
        </w:rPr>
        <w:t xml:space="preserve">Temeljeno na </w:t>
      </w:r>
      <w:r w:rsidR="00C41CF8">
        <w:rPr>
          <w:rFonts w:ascii="Times New Roman" w:hAnsi="Times New Roman"/>
        </w:rPr>
        <w:t>regulatornom okviru za provedbu Mjere 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D5382" w14:textId="77777777" w:rsidR="006D1FBD" w:rsidRDefault="006D1F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7063"/>
      <w:gridCol w:w="6895"/>
    </w:tblGrid>
    <w:tr w:rsidR="006D1FBD" w14:paraId="416E4886" w14:textId="77777777" w:rsidTr="002B3727">
      <w:tc>
        <w:tcPr>
          <w:tcW w:w="7087" w:type="dxa"/>
          <w:hideMark/>
        </w:tcPr>
        <w:p w14:paraId="7858AD27" w14:textId="77777777" w:rsidR="006D1FBD" w:rsidRDefault="00E64D58">
          <w:pPr>
            <w:pStyle w:val="Header"/>
          </w:pPr>
          <w:r>
            <w:rPr>
              <w:noProof/>
              <w:lang w:eastAsia="hr-HR"/>
            </w:rPr>
            <w:drawing>
              <wp:inline distT="0" distB="0" distL="0" distR="0" wp14:anchorId="302E9C8A" wp14:editId="07383121">
                <wp:extent cx="3895725" cy="676275"/>
                <wp:effectExtent l="0" t="0" r="9525" b="9525"/>
                <wp:docPr id="1" name="Picture 1" descr="http://www.slatina.hr/wp-content/uploads/2014/05/lag-marinian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latina.hr/wp-content/uploads/2014/05/lag-marinianis.jpg"/>
                        <pic:cNvPicPr>
                          <a:picLocks noChangeAspect="1" noChangeArrowheads="1"/>
                        </pic:cNvPicPr>
                      </pic:nvPicPr>
                      <pic:blipFill>
                        <a:blip r:embed="rId1" r:link="rId2">
                          <a:extLst>
                            <a:ext uri="{28A0092B-C50C-407E-A947-70E740481C1C}">
                              <a14:useLocalDpi xmlns:a14="http://schemas.microsoft.com/office/drawing/2010/main" val="0"/>
                            </a:ext>
                          </a:extLst>
                        </a:blip>
                        <a:srcRect t="12346" b="26831"/>
                        <a:stretch>
                          <a:fillRect/>
                        </a:stretch>
                      </pic:blipFill>
                      <pic:spPr bwMode="auto">
                        <a:xfrm>
                          <a:off x="0" y="0"/>
                          <a:ext cx="3895725" cy="676275"/>
                        </a:xfrm>
                        <a:prstGeom prst="rect">
                          <a:avLst/>
                        </a:prstGeom>
                        <a:noFill/>
                        <a:ln>
                          <a:noFill/>
                        </a:ln>
                      </pic:spPr>
                    </pic:pic>
                  </a:graphicData>
                </a:graphic>
              </wp:inline>
            </w:drawing>
          </w:r>
        </w:p>
      </w:tc>
      <w:tc>
        <w:tcPr>
          <w:tcW w:w="7087" w:type="dxa"/>
          <w:hideMark/>
        </w:tcPr>
        <w:p w14:paraId="7CF79724" w14:textId="77777777" w:rsidR="006D1FBD" w:rsidRDefault="00E64D58">
          <w:pPr>
            <w:pStyle w:val="Header"/>
            <w:jc w:val="right"/>
          </w:pPr>
          <w:r>
            <w:rPr>
              <w:noProof/>
              <w:lang w:eastAsia="hr-HR"/>
            </w:rPr>
            <w:drawing>
              <wp:inline distT="0" distB="0" distL="0" distR="0" wp14:anchorId="11C16E0C" wp14:editId="44A77888">
                <wp:extent cx="695325" cy="695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p>
      </w:tc>
    </w:tr>
  </w:tbl>
  <w:p w14:paraId="3EE10DAD" w14:textId="77777777" w:rsidR="006D1FBD" w:rsidRDefault="006D1F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913CC" w14:textId="77777777" w:rsidR="006D1FBD" w:rsidRDefault="006D1F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B6ABB"/>
    <w:multiLevelType w:val="multilevel"/>
    <w:tmpl w:val="A3D0050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3FC0BA6"/>
    <w:multiLevelType w:val="hybridMultilevel"/>
    <w:tmpl w:val="00B2EA6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C542DBF"/>
    <w:multiLevelType w:val="hybridMultilevel"/>
    <w:tmpl w:val="7FCC3702"/>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CEB569A"/>
    <w:multiLevelType w:val="multilevel"/>
    <w:tmpl w:val="2898DC2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FD74B7B"/>
    <w:multiLevelType w:val="multilevel"/>
    <w:tmpl w:val="DEF850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21697BC1"/>
    <w:multiLevelType w:val="hybridMultilevel"/>
    <w:tmpl w:val="C7905AE8"/>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53F0E17"/>
    <w:multiLevelType w:val="hybridMultilevel"/>
    <w:tmpl w:val="8076CC3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C075274"/>
    <w:multiLevelType w:val="multilevel"/>
    <w:tmpl w:val="DDEAE902"/>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2CA6149D"/>
    <w:multiLevelType w:val="hybridMultilevel"/>
    <w:tmpl w:val="EEFE2F6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D7D49B0"/>
    <w:multiLevelType w:val="hybridMultilevel"/>
    <w:tmpl w:val="6EF4E5B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FB8661B"/>
    <w:multiLevelType w:val="multilevel"/>
    <w:tmpl w:val="C12C59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32522B87"/>
    <w:multiLevelType w:val="hybridMultilevel"/>
    <w:tmpl w:val="0C940358"/>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2AA5F88"/>
    <w:multiLevelType w:val="hybridMultilevel"/>
    <w:tmpl w:val="3A74EC44"/>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9825E56"/>
    <w:multiLevelType w:val="multilevel"/>
    <w:tmpl w:val="8BBC48A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9CC0B3C"/>
    <w:multiLevelType w:val="multilevel"/>
    <w:tmpl w:val="756AFF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2894B1E"/>
    <w:multiLevelType w:val="hybridMultilevel"/>
    <w:tmpl w:val="27B0F80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3222B88"/>
    <w:multiLevelType w:val="hybridMultilevel"/>
    <w:tmpl w:val="5B2E5A32"/>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454200F"/>
    <w:multiLevelType w:val="hybridMultilevel"/>
    <w:tmpl w:val="08A03E02"/>
    <w:lvl w:ilvl="0" w:tplc="041A000F">
      <w:start w:val="1"/>
      <w:numFmt w:val="decimal"/>
      <w:lvlText w:val="%1."/>
      <w:lvlJc w:val="left"/>
      <w:pPr>
        <w:ind w:left="1776" w:hanging="360"/>
      </w:p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8" w15:restartNumberingAfterBreak="0">
    <w:nsid w:val="44CD377E"/>
    <w:multiLevelType w:val="multilevel"/>
    <w:tmpl w:val="2CD8E7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1E0238"/>
    <w:multiLevelType w:val="hybridMultilevel"/>
    <w:tmpl w:val="A6544FF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4A1A130E"/>
    <w:multiLevelType w:val="hybridMultilevel"/>
    <w:tmpl w:val="8BDE3A28"/>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CB50054"/>
    <w:multiLevelType w:val="multilevel"/>
    <w:tmpl w:val="896A244C"/>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4F58245D"/>
    <w:multiLevelType w:val="multilevel"/>
    <w:tmpl w:val="63DC4C0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2717FB1"/>
    <w:multiLevelType w:val="hybridMultilevel"/>
    <w:tmpl w:val="115C4BBE"/>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F4100E5"/>
    <w:multiLevelType w:val="multilevel"/>
    <w:tmpl w:val="F53CA85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60475E75"/>
    <w:multiLevelType w:val="hybridMultilevel"/>
    <w:tmpl w:val="F5A42F60"/>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1A83C00"/>
    <w:multiLevelType w:val="hybridMultilevel"/>
    <w:tmpl w:val="1940EE2C"/>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1C05CF8"/>
    <w:multiLevelType w:val="hybridMultilevel"/>
    <w:tmpl w:val="CE169AA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64F30A6"/>
    <w:multiLevelType w:val="hybridMultilevel"/>
    <w:tmpl w:val="21F8A3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B04535B"/>
    <w:multiLevelType w:val="hybridMultilevel"/>
    <w:tmpl w:val="3D72CCDA"/>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C8B55E4"/>
    <w:multiLevelType w:val="multilevel"/>
    <w:tmpl w:val="9B3E48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F530838"/>
    <w:multiLevelType w:val="hybridMultilevel"/>
    <w:tmpl w:val="E2D213BC"/>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0B76F6E"/>
    <w:multiLevelType w:val="hybridMultilevel"/>
    <w:tmpl w:val="31BA005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4693F9D"/>
    <w:multiLevelType w:val="multilevel"/>
    <w:tmpl w:val="32C2B704"/>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798B1133"/>
    <w:multiLevelType w:val="hybridMultilevel"/>
    <w:tmpl w:val="15D6F402"/>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7A167E15"/>
    <w:multiLevelType w:val="multilevel"/>
    <w:tmpl w:val="9ED4C8A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7AB6661D"/>
    <w:multiLevelType w:val="hybridMultilevel"/>
    <w:tmpl w:val="82E62F5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C970D77"/>
    <w:multiLevelType w:val="multilevel"/>
    <w:tmpl w:val="5CBC18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E083AAA"/>
    <w:multiLevelType w:val="hybridMultilevel"/>
    <w:tmpl w:val="86B68F2A"/>
    <w:lvl w:ilvl="0" w:tplc="B584FCE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EB707A1"/>
    <w:multiLevelType w:val="multilevel"/>
    <w:tmpl w:val="DEF2AD50"/>
    <w:lvl w:ilvl="0">
      <w:start w:val="1"/>
      <w:numFmt w:val="lowerLetter"/>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8"/>
  </w:num>
  <w:num w:numId="2">
    <w:abstractNumId w:val="18"/>
  </w:num>
  <w:num w:numId="3">
    <w:abstractNumId w:val="30"/>
  </w:num>
  <w:num w:numId="4">
    <w:abstractNumId w:val="37"/>
  </w:num>
  <w:num w:numId="5">
    <w:abstractNumId w:val="39"/>
  </w:num>
  <w:num w:numId="6">
    <w:abstractNumId w:val="7"/>
  </w:num>
  <w:num w:numId="7">
    <w:abstractNumId w:val="21"/>
  </w:num>
  <w:num w:numId="8">
    <w:abstractNumId w:val="33"/>
  </w:num>
  <w:num w:numId="9">
    <w:abstractNumId w:val="10"/>
  </w:num>
  <w:num w:numId="10">
    <w:abstractNumId w:val="14"/>
  </w:num>
  <w:num w:numId="11">
    <w:abstractNumId w:val="13"/>
  </w:num>
  <w:num w:numId="12">
    <w:abstractNumId w:val="3"/>
  </w:num>
  <w:num w:numId="13">
    <w:abstractNumId w:val="35"/>
  </w:num>
  <w:num w:numId="14">
    <w:abstractNumId w:val="24"/>
  </w:num>
  <w:num w:numId="15">
    <w:abstractNumId w:val="4"/>
  </w:num>
  <w:num w:numId="16">
    <w:abstractNumId w:val="22"/>
  </w:num>
  <w:num w:numId="17">
    <w:abstractNumId w:val="0"/>
  </w:num>
  <w:num w:numId="18">
    <w:abstractNumId w:val="27"/>
  </w:num>
  <w:num w:numId="19">
    <w:abstractNumId w:val="25"/>
  </w:num>
  <w:num w:numId="20">
    <w:abstractNumId w:val="1"/>
  </w:num>
  <w:num w:numId="21">
    <w:abstractNumId w:val="9"/>
  </w:num>
  <w:num w:numId="22">
    <w:abstractNumId w:val="19"/>
  </w:num>
  <w:num w:numId="23">
    <w:abstractNumId w:val="36"/>
  </w:num>
  <w:num w:numId="24">
    <w:abstractNumId w:val="38"/>
  </w:num>
  <w:num w:numId="25">
    <w:abstractNumId w:val="20"/>
  </w:num>
  <w:num w:numId="26">
    <w:abstractNumId w:val="11"/>
  </w:num>
  <w:num w:numId="27">
    <w:abstractNumId w:val="6"/>
  </w:num>
  <w:num w:numId="28">
    <w:abstractNumId w:val="32"/>
  </w:num>
  <w:num w:numId="29">
    <w:abstractNumId w:val="29"/>
  </w:num>
  <w:num w:numId="30">
    <w:abstractNumId w:val="2"/>
  </w:num>
  <w:num w:numId="31">
    <w:abstractNumId w:val="17"/>
  </w:num>
  <w:num w:numId="32">
    <w:abstractNumId w:val="16"/>
  </w:num>
  <w:num w:numId="33">
    <w:abstractNumId w:val="5"/>
  </w:num>
  <w:num w:numId="34">
    <w:abstractNumId w:val="15"/>
  </w:num>
  <w:num w:numId="35">
    <w:abstractNumId w:val="31"/>
  </w:num>
  <w:num w:numId="36">
    <w:abstractNumId w:val="34"/>
  </w:num>
  <w:num w:numId="37">
    <w:abstractNumId w:val="12"/>
  </w:num>
  <w:num w:numId="38">
    <w:abstractNumId w:val="8"/>
  </w:num>
  <w:num w:numId="39">
    <w:abstractNumId w:val="23"/>
  </w:num>
  <w:num w:numId="40">
    <w:abstractNumId w:val="26"/>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G Marinianis_V6_I5">
    <w15:presenceInfo w15:providerId="None" w15:userId="LAG Marinianis_V6_I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hideSpellingErrors/>
  <w:proofState w:spelling="clean" w:grammar="clean"/>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4170"/>
    <w:rsid w:val="00000852"/>
    <w:rsid w:val="000012A1"/>
    <w:rsid w:val="00005EC1"/>
    <w:rsid w:val="0000779C"/>
    <w:rsid w:val="00012DFD"/>
    <w:rsid w:val="00013471"/>
    <w:rsid w:val="00014A95"/>
    <w:rsid w:val="00021C19"/>
    <w:rsid w:val="00022F13"/>
    <w:rsid w:val="00025C75"/>
    <w:rsid w:val="000307E5"/>
    <w:rsid w:val="00036947"/>
    <w:rsid w:val="000429C0"/>
    <w:rsid w:val="00045219"/>
    <w:rsid w:val="00045DA6"/>
    <w:rsid w:val="00050F3A"/>
    <w:rsid w:val="00054604"/>
    <w:rsid w:val="00063681"/>
    <w:rsid w:val="00065A08"/>
    <w:rsid w:val="00067580"/>
    <w:rsid w:val="00070126"/>
    <w:rsid w:val="0007067F"/>
    <w:rsid w:val="00071B47"/>
    <w:rsid w:val="00074913"/>
    <w:rsid w:val="000760E9"/>
    <w:rsid w:val="000776A3"/>
    <w:rsid w:val="000801D7"/>
    <w:rsid w:val="0008070F"/>
    <w:rsid w:val="000811F5"/>
    <w:rsid w:val="00082C31"/>
    <w:rsid w:val="00084B77"/>
    <w:rsid w:val="000858D2"/>
    <w:rsid w:val="000875AE"/>
    <w:rsid w:val="00092022"/>
    <w:rsid w:val="000A0330"/>
    <w:rsid w:val="000A7848"/>
    <w:rsid w:val="000B06CC"/>
    <w:rsid w:val="000B0DF9"/>
    <w:rsid w:val="000B6F8D"/>
    <w:rsid w:val="000C0CC6"/>
    <w:rsid w:val="000C1D97"/>
    <w:rsid w:val="000C2C86"/>
    <w:rsid w:val="000D1358"/>
    <w:rsid w:val="000D2C98"/>
    <w:rsid w:val="000E03C9"/>
    <w:rsid w:val="000E5B13"/>
    <w:rsid w:val="000F0FE0"/>
    <w:rsid w:val="000F13DE"/>
    <w:rsid w:val="000F3EAE"/>
    <w:rsid w:val="000F420B"/>
    <w:rsid w:val="000F7E9C"/>
    <w:rsid w:val="00101BFA"/>
    <w:rsid w:val="001038A7"/>
    <w:rsid w:val="001051C2"/>
    <w:rsid w:val="001059DF"/>
    <w:rsid w:val="00114CA7"/>
    <w:rsid w:val="0011644E"/>
    <w:rsid w:val="001205FE"/>
    <w:rsid w:val="00122ED2"/>
    <w:rsid w:val="00125250"/>
    <w:rsid w:val="00125B7E"/>
    <w:rsid w:val="001267D6"/>
    <w:rsid w:val="001300E1"/>
    <w:rsid w:val="001344AC"/>
    <w:rsid w:val="00134713"/>
    <w:rsid w:val="00137642"/>
    <w:rsid w:val="00141925"/>
    <w:rsid w:val="0014196F"/>
    <w:rsid w:val="00141CCA"/>
    <w:rsid w:val="0015070C"/>
    <w:rsid w:val="00151FE6"/>
    <w:rsid w:val="00154A39"/>
    <w:rsid w:val="00161494"/>
    <w:rsid w:val="001636F1"/>
    <w:rsid w:val="00163776"/>
    <w:rsid w:val="00176686"/>
    <w:rsid w:val="00176A3E"/>
    <w:rsid w:val="00181428"/>
    <w:rsid w:val="00182A83"/>
    <w:rsid w:val="001868BF"/>
    <w:rsid w:val="00186989"/>
    <w:rsid w:val="0019186E"/>
    <w:rsid w:val="00192C07"/>
    <w:rsid w:val="001941CF"/>
    <w:rsid w:val="001968AE"/>
    <w:rsid w:val="001A226D"/>
    <w:rsid w:val="001A408D"/>
    <w:rsid w:val="001A5FA8"/>
    <w:rsid w:val="001A7ACF"/>
    <w:rsid w:val="001B1423"/>
    <w:rsid w:val="001B1613"/>
    <w:rsid w:val="001B1BE5"/>
    <w:rsid w:val="001C1476"/>
    <w:rsid w:val="001C4B1D"/>
    <w:rsid w:val="001C679A"/>
    <w:rsid w:val="001D079B"/>
    <w:rsid w:val="001D4170"/>
    <w:rsid w:val="001E2CE7"/>
    <w:rsid w:val="001E7B62"/>
    <w:rsid w:val="001F034B"/>
    <w:rsid w:val="001F1C73"/>
    <w:rsid w:val="001F6649"/>
    <w:rsid w:val="001F72A2"/>
    <w:rsid w:val="001F7DB3"/>
    <w:rsid w:val="00200350"/>
    <w:rsid w:val="00202BA9"/>
    <w:rsid w:val="00220A9D"/>
    <w:rsid w:val="0022225A"/>
    <w:rsid w:val="002232C0"/>
    <w:rsid w:val="002239B9"/>
    <w:rsid w:val="00227EC8"/>
    <w:rsid w:val="002357AC"/>
    <w:rsid w:val="0024266E"/>
    <w:rsid w:val="002435A9"/>
    <w:rsid w:val="00243A5B"/>
    <w:rsid w:val="002443EB"/>
    <w:rsid w:val="00244851"/>
    <w:rsid w:val="00245DEA"/>
    <w:rsid w:val="0025107A"/>
    <w:rsid w:val="00253C2D"/>
    <w:rsid w:val="00263951"/>
    <w:rsid w:val="00285ECE"/>
    <w:rsid w:val="00291ABA"/>
    <w:rsid w:val="00293B0E"/>
    <w:rsid w:val="002A20F1"/>
    <w:rsid w:val="002A3BF1"/>
    <w:rsid w:val="002A3C55"/>
    <w:rsid w:val="002B0F4B"/>
    <w:rsid w:val="002B3727"/>
    <w:rsid w:val="002B4C74"/>
    <w:rsid w:val="002B629F"/>
    <w:rsid w:val="002C0F18"/>
    <w:rsid w:val="002C1C16"/>
    <w:rsid w:val="002C271D"/>
    <w:rsid w:val="002D0287"/>
    <w:rsid w:val="002D5064"/>
    <w:rsid w:val="002D5781"/>
    <w:rsid w:val="002D7128"/>
    <w:rsid w:val="002E08E3"/>
    <w:rsid w:val="002E0C68"/>
    <w:rsid w:val="002E15EE"/>
    <w:rsid w:val="002E20A5"/>
    <w:rsid w:val="002E6EAF"/>
    <w:rsid w:val="002F02B7"/>
    <w:rsid w:val="002F1410"/>
    <w:rsid w:val="002F14ED"/>
    <w:rsid w:val="002F1E6C"/>
    <w:rsid w:val="002F1FB9"/>
    <w:rsid w:val="002F2812"/>
    <w:rsid w:val="002F3D3F"/>
    <w:rsid w:val="00300704"/>
    <w:rsid w:val="00301114"/>
    <w:rsid w:val="00301AA9"/>
    <w:rsid w:val="00304382"/>
    <w:rsid w:val="003068C6"/>
    <w:rsid w:val="003146C8"/>
    <w:rsid w:val="003157F5"/>
    <w:rsid w:val="00320D60"/>
    <w:rsid w:val="00332233"/>
    <w:rsid w:val="00333B08"/>
    <w:rsid w:val="003375F7"/>
    <w:rsid w:val="00343AC9"/>
    <w:rsid w:val="00343CBC"/>
    <w:rsid w:val="00344A1C"/>
    <w:rsid w:val="0035280D"/>
    <w:rsid w:val="003535C2"/>
    <w:rsid w:val="003611A2"/>
    <w:rsid w:val="00363738"/>
    <w:rsid w:val="003651AF"/>
    <w:rsid w:val="00365A34"/>
    <w:rsid w:val="00376357"/>
    <w:rsid w:val="003935C8"/>
    <w:rsid w:val="00393938"/>
    <w:rsid w:val="003A25D5"/>
    <w:rsid w:val="003A5D3B"/>
    <w:rsid w:val="003A7025"/>
    <w:rsid w:val="003B2216"/>
    <w:rsid w:val="003B30F5"/>
    <w:rsid w:val="003B5595"/>
    <w:rsid w:val="003B5705"/>
    <w:rsid w:val="003C0E89"/>
    <w:rsid w:val="003C30B6"/>
    <w:rsid w:val="003D66F0"/>
    <w:rsid w:val="003D6E43"/>
    <w:rsid w:val="003D765F"/>
    <w:rsid w:val="003E29EA"/>
    <w:rsid w:val="003E3595"/>
    <w:rsid w:val="003E4481"/>
    <w:rsid w:val="003E4684"/>
    <w:rsid w:val="003E64E6"/>
    <w:rsid w:val="003F7C94"/>
    <w:rsid w:val="004006A9"/>
    <w:rsid w:val="004024F7"/>
    <w:rsid w:val="00403A81"/>
    <w:rsid w:val="00413080"/>
    <w:rsid w:val="00416FB7"/>
    <w:rsid w:val="00425C09"/>
    <w:rsid w:val="00426B74"/>
    <w:rsid w:val="004325E4"/>
    <w:rsid w:val="00435193"/>
    <w:rsid w:val="00435313"/>
    <w:rsid w:val="0044287C"/>
    <w:rsid w:val="00443259"/>
    <w:rsid w:val="00445F72"/>
    <w:rsid w:val="00451B45"/>
    <w:rsid w:val="00457D64"/>
    <w:rsid w:val="00460217"/>
    <w:rsid w:val="00460C25"/>
    <w:rsid w:val="00465C0A"/>
    <w:rsid w:val="004763B5"/>
    <w:rsid w:val="00477032"/>
    <w:rsid w:val="0047758D"/>
    <w:rsid w:val="004806D8"/>
    <w:rsid w:val="00484702"/>
    <w:rsid w:val="004931FB"/>
    <w:rsid w:val="00497F29"/>
    <w:rsid w:val="004A222D"/>
    <w:rsid w:val="004A5D1B"/>
    <w:rsid w:val="004B18D0"/>
    <w:rsid w:val="004B2DCD"/>
    <w:rsid w:val="004C0D38"/>
    <w:rsid w:val="004C0F47"/>
    <w:rsid w:val="004C217C"/>
    <w:rsid w:val="004C51DF"/>
    <w:rsid w:val="004C61B3"/>
    <w:rsid w:val="004D02C3"/>
    <w:rsid w:val="004D507C"/>
    <w:rsid w:val="004D5B64"/>
    <w:rsid w:val="004E099E"/>
    <w:rsid w:val="004F45E9"/>
    <w:rsid w:val="004F6912"/>
    <w:rsid w:val="00504DB4"/>
    <w:rsid w:val="0050569A"/>
    <w:rsid w:val="00510A82"/>
    <w:rsid w:val="00511C9D"/>
    <w:rsid w:val="005153D3"/>
    <w:rsid w:val="00520CBA"/>
    <w:rsid w:val="0052113D"/>
    <w:rsid w:val="00522BA5"/>
    <w:rsid w:val="00527E5A"/>
    <w:rsid w:val="00530DC0"/>
    <w:rsid w:val="00531D4A"/>
    <w:rsid w:val="00532CA1"/>
    <w:rsid w:val="00533EFC"/>
    <w:rsid w:val="005405B8"/>
    <w:rsid w:val="005414EA"/>
    <w:rsid w:val="00542972"/>
    <w:rsid w:val="00547F80"/>
    <w:rsid w:val="00555504"/>
    <w:rsid w:val="0056133A"/>
    <w:rsid w:val="00562144"/>
    <w:rsid w:val="00563EAC"/>
    <w:rsid w:val="00583C16"/>
    <w:rsid w:val="00586C6D"/>
    <w:rsid w:val="005870D8"/>
    <w:rsid w:val="005957E4"/>
    <w:rsid w:val="005976AB"/>
    <w:rsid w:val="005A1468"/>
    <w:rsid w:val="005A3603"/>
    <w:rsid w:val="005A4429"/>
    <w:rsid w:val="005A4693"/>
    <w:rsid w:val="005A7A64"/>
    <w:rsid w:val="005A7A72"/>
    <w:rsid w:val="005B09CE"/>
    <w:rsid w:val="005B3CF0"/>
    <w:rsid w:val="005B6A36"/>
    <w:rsid w:val="005C6633"/>
    <w:rsid w:val="005E13B3"/>
    <w:rsid w:val="005E1B32"/>
    <w:rsid w:val="005E45AA"/>
    <w:rsid w:val="005E4BE1"/>
    <w:rsid w:val="005E56EC"/>
    <w:rsid w:val="005E5DEA"/>
    <w:rsid w:val="005E6F1C"/>
    <w:rsid w:val="005E6FC7"/>
    <w:rsid w:val="005F57D4"/>
    <w:rsid w:val="0060055B"/>
    <w:rsid w:val="00605A7A"/>
    <w:rsid w:val="00606022"/>
    <w:rsid w:val="006215A0"/>
    <w:rsid w:val="0062243F"/>
    <w:rsid w:val="00622607"/>
    <w:rsid w:val="006245E1"/>
    <w:rsid w:val="006251FA"/>
    <w:rsid w:val="00626089"/>
    <w:rsid w:val="00627F58"/>
    <w:rsid w:val="006333CC"/>
    <w:rsid w:val="00634D77"/>
    <w:rsid w:val="006412FC"/>
    <w:rsid w:val="00641B10"/>
    <w:rsid w:val="0064296C"/>
    <w:rsid w:val="0064409D"/>
    <w:rsid w:val="006457FF"/>
    <w:rsid w:val="00646E5E"/>
    <w:rsid w:val="00654D9D"/>
    <w:rsid w:val="00656F62"/>
    <w:rsid w:val="006600C7"/>
    <w:rsid w:val="00666F74"/>
    <w:rsid w:val="00675387"/>
    <w:rsid w:val="00681F36"/>
    <w:rsid w:val="00683941"/>
    <w:rsid w:val="00684912"/>
    <w:rsid w:val="00687DAD"/>
    <w:rsid w:val="006958B7"/>
    <w:rsid w:val="006A04DA"/>
    <w:rsid w:val="006A209E"/>
    <w:rsid w:val="006A3ACC"/>
    <w:rsid w:val="006A4A25"/>
    <w:rsid w:val="006A7B9F"/>
    <w:rsid w:val="006B1E8D"/>
    <w:rsid w:val="006B565D"/>
    <w:rsid w:val="006C0EF0"/>
    <w:rsid w:val="006C4E58"/>
    <w:rsid w:val="006C5769"/>
    <w:rsid w:val="006D0F6A"/>
    <w:rsid w:val="006D1FBD"/>
    <w:rsid w:val="006D3536"/>
    <w:rsid w:val="006D7D34"/>
    <w:rsid w:val="006E1B82"/>
    <w:rsid w:val="006E4792"/>
    <w:rsid w:val="006E61CB"/>
    <w:rsid w:val="006E6433"/>
    <w:rsid w:val="006E660B"/>
    <w:rsid w:val="006E77FB"/>
    <w:rsid w:val="006F19A6"/>
    <w:rsid w:val="006F446C"/>
    <w:rsid w:val="00700B39"/>
    <w:rsid w:val="0070427F"/>
    <w:rsid w:val="00705AA8"/>
    <w:rsid w:val="00711840"/>
    <w:rsid w:val="00711F99"/>
    <w:rsid w:val="007171E2"/>
    <w:rsid w:val="007172BA"/>
    <w:rsid w:val="00721BA6"/>
    <w:rsid w:val="00722BE3"/>
    <w:rsid w:val="00723F2D"/>
    <w:rsid w:val="00733643"/>
    <w:rsid w:val="00734D7A"/>
    <w:rsid w:val="00736D19"/>
    <w:rsid w:val="00737338"/>
    <w:rsid w:val="00737465"/>
    <w:rsid w:val="007407A5"/>
    <w:rsid w:val="00741BB8"/>
    <w:rsid w:val="00745807"/>
    <w:rsid w:val="00746696"/>
    <w:rsid w:val="00747E38"/>
    <w:rsid w:val="00750AD7"/>
    <w:rsid w:val="007511BE"/>
    <w:rsid w:val="00753A3F"/>
    <w:rsid w:val="00764A6B"/>
    <w:rsid w:val="007659F7"/>
    <w:rsid w:val="0076723F"/>
    <w:rsid w:val="00772A22"/>
    <w:rsid w:val="00775671"/>
    <w:rsid w:val="00775DFF"/>
    <w:rsid w:val="007843DB"/>
    <w:rsid w:val="007868E1"/>
    <w:rsid w:val="00787CF2"/>
    <w:rsid w:val="00793614"/>
    <w:rsid w:val="00797960"/>
    <w:rsid w:val="007A19BE"/>
    <w:rsid w:val="007A608F"/>
    <w:rsid w:val="007B7646"/>
    <w:rsid w:val="007C3787"/>
    <w:rsid w:val="007D00A3"/>
    <w:rsid w:val="007D07DD"/>
    <w:rsid w:val="007D7758"/>
    <w:rsid w:val="007E0ABB"/>
    <w:rsid w:val="007E2588"/>
    <w:rsid w:val="007F4D9E"/>
    <w:rsid w:val="00806AF7"/>
    <w:rsid w:val="008138DD"/>
    <w:rsid w:val="00813AA6"/>
    <w:rsid w:val="008169A6"/>
    <w:rsid w:val="00821E50"/>
    <w:rsid w:val="00823058"/>
    <w:rsid w:val="0082311F"/>
    <w:rsid w:val="008242C8"/>
    <w:rsid w:val="00832260"/>
    <w:rsid w:val="008362B5"/>
    <w:rsid w:val="008437B5"/>
    <w:rsid w:val="00846CD4"/>
    <w:rsid w:val="0084754D"/>
    <w:rsid w:val="00847A38"/>
    <w:rsid w:val="00851243"/>
    <w:rsid w:val="008518B3"/>
    <w:rsid w:val="00855DB0"/>
    <w:rsid w:val="0085645F"/>
    <w:rsid w:val="00857533"/>
    <w:rsid w:val="00861EB4"/>
    <w:rsid w:val="00862B20"/>
    <w:rsid w:val="00863E86"/>
    <w:rsid w:val="00870D6F"/>
    <w:rsid w:val="00874497"/>
    <w:rsid w:val="00875CDC"/>
    <w:rsid w:val="00876D43"/>
    <w:rsid w:val="008816C4"/>
    <w:rsid w:val="00884671"/>
    <w:rsid w:val="00890B97"/>
    <w:rsid w:val="0089192B"/>
    <w:rsid w:val="00895094"/>
    <w:rsid w:val="008979F0"/>
    <w:rsid w:val="008A0A95"/>
    <w:rsid w:val="008A0AAB"/>
    <w:rsid w:val="008A6756"/>
    <w:rsid w:val="008A702D"/>
    <w:rsid w:val="008B4ACE"/>
    <w:rsid w:val="008B6EFB"/>
    <w:rsid w:val="008C1AD9"/>
    <w:rsid w:val="008C1C83"/>
    <w:rsid w:val="008C1FFE"/>
    <w:rsid w:val="008D324C"/>
    <w:rsid w:val="008D66BB"/>
    <w:rsid w:val="008E6AE4"/>
    <w:rsid w:val="008F272F"/>
    <w:rsid w:val="008F4846"/>
    <w:rsid w:val="008F5503"/>
    <w:rsid w:val="008F74DF"/>
    <w:rsid w:val="008F753D"/>
    <w:rsid w:val="00902FC9"/>
    <w:rsid w:val="009048BA"/>
    <w:rsid w:val="009105B5"/>
    <w:rsid w:val="009139AA"/>
    <w:rsid w:val="0091478A"/>
    <w:rsid w:val="0091479D"/>
    <w:rsid w:val="00925ACE"/>
    <w:rsid w:val="00926C20"/>
    <w:rsid w:val="00930B99"/>
    <w:rsid w:val="00930E10"/>
    <w:rsid w:val="00931902"/>
    <w:rsid w:val="009372BC"/>
    <w:rsid w:val="009416FA"/>
    <w:rsid w:val="0094280C"/>
    <w:rsid w:val="00943DF7"/>
    <w:rsid w:val="009442EC"/>
    <w:rsid w:val="0095113D"/>
    <w:rsid w:val="0095164B"/>
    <w:rsid w:val="00952E1D"/>
    <w:rsid w:val="00957E48"/>
    <w:rsid w:val="00967A3F"/>
    <w:rsid w:val="009736F4"/>
    <w:rsid w:val="0097408A"/>
    <w:rsid w:val="00975B6E"/>
    <w:rsid w:val="00975F6D"/>
    <w:rsid w:val="009857D5"/>
    <w:rsid w:val="0098589E"/>
    <w:rsid w:val="0098608F"/>
    <w:rsid w:val="009904DE"/>
    <w:rsid w:val="009A267A"/>
    <w:rsid w:val="009A3082"/>
    <w:rsid w:val="009A30BA"/>
    <w:rsid w:val="009A3653"/>
    <w:rsid w:val="009B01F5"/>
    <w:rsid w:val="009B1B09"/>
    <w:rsid w:val="009C2EA1"/>
    <w:rsid w:val="009C5C6A"/>
    <w:rsid w:val="009D271E"/>
    <w:rsid w:val="009D3510"/>
    <w:rsid w:val="009D5A66"/>
    <w:rsid w:val="009E1810"/>
    <w:rsid w:val="009E1C7E"/>
    <w:rsid w:val="009E35EC"/>
    <w:rsid w:val="009E41D3"/>
    <w:rsid w:val="009E451D"/>
    <w:rsid w:val="009E4B9F"/>
    <w:rsid w:val="009E64B2"/>
    <w:rsid w:val="009E7AE0"/>
    <w:rsid w:val="009F26FA"/>
    <w:rsid w:val="00A03009"/>
    <w:rsid w:val="00A037EC"/>
    <w:rsid w:val="00A04471"/>
    <w:rsid w:val="00A11F7F"/>
    <w:rsid w:val="00A13948"/>
    <w:rsid w:val="00A17B12"/>
    <w:rsid w:val="00A20665"/>
    <w:rsid w:val="00A24523"/>
    <w:rsid w:val="00A25787"/>
    <w:rsid w:val="00A31268"/>
    <w:rsid w:val="00A327A9"/>
    <w:rsid w:val="00A327DE"/>
    <w:rsid w:val="00A33131"/>
    <w:rsid w:val="00A34047"/>
    <w:rsid w:val="00A340FD"/>
    <w:rsid w:val="00A34B3B"/>
    <w:rsid w:val="00A35302"/>
    <w:rsid w:val="00A356F8"/>
    <w:rsid w:val="00A40247"/>
    <w:rsid w:val="00A40759"/>
    <w:rsid w:val="00A42F47"/>
    <w:rsid w:val="00A43611"/>
    <w:rsid w:val="00A51454"/>
    <w:rsid w:val="00A53694"/>
    <w:rsid w:val="00A5734F"/>
    <w:rsid w:val="00A62D44"/>
    <w:rsid w:val="00A67E8D"/>
    <w:rsid w:val="00A70017"/>
    <w:rsid w:val="00A708B7"/>
    <w:rsid w:val="00A733F7"/>
    <w:rsid w:val="00A73816"/>
    <w:rsid w:val="00A74F5B"/>
    <w:rsid w:val="00A81525"/>
    <w:rsid w:val="00A82CE4"/>
    <w:rsid w:val="00A83F80"/>
    <w:rsid w:val="00A90B5F"/>
    <w:rsid w:val="00AA2358"/>
    <w:rsid w:val="00AA453A"/>
    <w:rsid w:val="00AA6368"/>
    <w:rsid w:val="00AA69D3"/>
    <w:rsid w:val="00AA76D2"/>
    <w:rsid w:val="00AB45F9"/>
    <w:rsid w:val="00AC02D8"/>
    <w:rsid w:val="00AC2AF1"/>
    <w:rsid w:val="00AC3B6C"/>
    <w:rsid w:val="00AC48F1"/>
    <w:rsid w:val="00AD372D"/>
    <w:rsid w:val="00AD569A"/>
    <w:rsid w:val="00AD6CFE"/>
    <w:rsid w:val="00AE1F80"/>
    <w:rsid w:val="00AE5360"/>
    <w:rsid w:val="00AE6033"/>
    <w:rsid w:val="00AE615E"/>
    <w:rsid w:val="00AE7BFE"/>
    <w:rsid w:val="00AF2139"/>
    <w:rsid w:val="00AF351C"/>
    <w:rsid w:val="00AF6107"/>
    <w:rsid w:val="00B005D5"/>
    <w:rsid w:val="00B03208"/>
    <w:rsid w:val="00B06D9E"/>
    <w:rsid w:val="00B1108F"/>
    <w:rsid w:val="00B13C8E"/>
    <w:rsid w:val="00B14E31"/>
    <w:rsid w:val="00B17B14"/>
    <w:rsid w:val="00B22676"/>
    <w:rsid w:val="00B2514B"/>
    <w:rsid w:val="00B259B2"/>
    <w:rsid w:val="00B26A01"/>
    <w:rsid w:val="00B274C4"/>
    <w:rsid w:val="00B30C52"/>
    <w:rsid w:val="00B326D6"/>
    <w:rsid w:val="00B3558F"/>
    <w:rsid w:val="00B3606E"/>
    <w:rsid w:val="00B3787F"/>
    <w:rsid w:val="00B41EE3"/>
    <w:rsid w:val="00B465C2"/>
    <w:rsid w:val="00B473F9"/>
    <w:rsid w:val="00B51048"/>
    <w:rsid w:val="00B519F3"/>
    <w:rsid w:val="00B5512E"/>
    <w:rsid w:val="00B6166C"/>
    <w:rsid w:val="00B63ABF"/>
    <w:rsid w:val="00B66E90"/>
    <w:rsid w:val="00B70267"/>
    <w:rsid w:val="00B74CAE"/>
    <w:rsid w:val="00B84A0D"/>
    <w:rsid w:val="00B902FF"/>
    <w:rsid w:val="00B91FBB"/>
    <w:rsid w:val="00B927DC"/>
    <w:rsid w:val="00B96770"/>
    <w:rsid w:val="00BA16D5"/>
    <w:rsid w:val="00BA3318"/>
    <w:rsid w:val="00BA66BB"/>
    <w:rsid w:val="00BA6835"/>
    <w:rsid w:val="00BA6A7C"/>
    <w:rsid w:val="00BB0273"/>
    <w:rsid w:val="00BB20FB"/>
    <w:rsid w:val="00BB386F"/>
    <w:rsid w:val="00BB56EE"/>
    <w:rsid w:val="00BB6FB7"/>
    <w:rsid w:val="00BC124B"/>
    <w:rsid w:val="00BC471D"/>
    <w:rsid w:val="00BC49F7"/>
    <w:rsid w:val="00BD1102"/>
    <w:rsid w:val="00BD66DA"/>
    <w:rsid w:val="00BD69AB"/>
    <w:rsid w:val="00BD76A0"/>
    <w:rsid w:val="00BE1334"/>
    <w:rsid w:val="00BE29BF"/>
    <w:rsid w:val="00BE5F6A"/>
    <w:rsid w:val="00BF2C4B"/>
    <w:rsid w:val="00BF4273"/>
    <w:rsid w:val="00BF6993"/>
    <w:rsid w:val="00BF77A1"/>
    <w:rsid w:val="00BF7E8B"/>
    <w:rsid w:val="00C04AD8"/>
    <w:rsid w:val="00C13830"/>
    <w:rsid w:val="00C20F0C"/>
    <w:rsid w:val="00C32560"/>
    <w:rsid w:val="00C3337E"/>
    <w:rsid w:val="00C33CE7"/>
    <w:rsid w:val="00C35C57"/>
    <w:rsid w:val="00C37223"/>
    <w:rsid w:val="00C41CF8"/>
    <w:rsid w:val="00C43417"/>
    <w:rsid w:val="00C47674"/>
    <w:rsid w:val="00C47B5F"/>
    <w:rsid w:val="00C56308"/>
    <w:rsid w:val="00C571B7"/>
    <w:rsid w:val="00C62AF5"/>
    <w:rsid w:val="00C72759"/>
    <w:rsid w:val="00C81BFE"/>
    <w:rsid w:val="00C9476B"/>
    <w:rsid w:val="00C94A76"/>
    <w:rsid w:val="00C957ED"/>
    <w:rsid w:val="00CA0413"/>
    <w:rsid w:val="00CA224D"/>
    <w:rsid w:val="00CA2703"/>
    <w:rsid w:val="00CA2E4B"/>
    <w:rsid w:val="00CB00CD"/>
    <w:rsid w:val="00CB1238"/>
    <w:rsid w:val="00CB780E"/>
    <w:rsid w:val="00CC4443"/>
    <w:rsid w:val="00CC54D8"/>
    <w:rsid w:val="00CC6AD5"/>
    <w:rsid w:val="00CC7515"/>
    <w:rsid w:val="00CD60C1"/>
    <w:rsid w:val="00CE3371"/>
    <w:rsid w:val="00CE3596"/>
    <w:rsid w:val="00CE482B"/>
    <w:rsid w:val="00CF0A6F"/>
    <w:rsid w:val="00CF0F31"/>
    <w:rsid w:val="00CF46BB"/>
    <w:rsid w:val="00CF72BC"/>
    <w:rsid w:val="00D02CF9"/>
    <w:rsid w:val="00D0383C"/>
    <w:rsid w:val="00D04AA0"/>
    <w:rsid w:val="00D06C96"/>
    <w:rsid w:val="00D079E6"/>
    <w:rsid w:val="00D233B4"/>
    <w:rsid w:val="00D24378"/>
    <w:rsid w:val="00D26186"/>
    <w:rsid w:val="00D320DD"/>
    <w:rsid w:val="00D34B49"/>
    <w:rsid w:val="00D41BB8"/>
    <w:rsid w:val="00D41FAE"/>
    <w:rsid w:val="00D4218A"/>
    <w:rsid w:val="00D4311B"/>
    <w:rsid w:val="00D43177"/>
    <w:rsid w:val="00D475EB"/>
    <w:rsid w:val="00D50A4B"/>
    <w:rsid w:val="00D51122"/>
    <w:rsid w:val="00D53BDE"/>
    <w:rsid w:val="00D55260"/>
    <w:rsid w:val="00D5586F"/>
    <w:rsid w:val="00D61A05"/>
    <w:rsid w:val="00D62097"/>
    <w:rsid w:val="00D63363"/>
    <w:rsid w:val="00D7057F"/>
    <w:rsid w:val="00D82D48"/>
    <w:rsid w:val="00D8546B"/>
    <w:rsid w:val="00D861AB"/>
    <w:rsid w:val="00D86500"/>
    <w:rsid w:val="00D9112B"/>
    <w:rsid w:val="00D96CD6"/>
    <w:rsid w:val="00DA1DAD"/>
    <w:rsid w:val="00DA30ED"/>
    <w:rsid w:val="00DA45FC"/>
    <w:rsid w:val="00DB254A"/>
    <w:rsid w:val="00DB3F0A"/>
    <w:rsid w:val="00DB7929"/>
    <w:rsid w:val="00DC029F"/>
    <w:rsid w:val="00DC19C4"/>
    <w:rsid w:val="00DC1E46"/>
    <w:rsid w:val="00DC2602"/>
    <w:rsid w:val="00DC6876"/>
    <w:rsid w:val="00DD37BA"/>
    <w:rsid w:val="00DD6C07"/>
    <w:rsid w:val="00DE0FDD"/>
    <w:rsid w:val="00DE60A3"/>
    <w:rsid w:val="00DF3610"/>
    <w:rsid w:val="00E00296"/>
    <w:rsid w:val="00E0571E"/>
    <w:rsid w:val="00E1586B"/>
    <w:rsid w:val="00E15E9A"/>
    <w:rsid w:val="00E2207C"/>
    <w:rsid w:val="00E24D06"/>
    <w:rsid w:val="00E260C2"/>
    <w:rsid w:val="00E26AD9"/>
    <w:rsid w:val="00E315B2"/>
    <w:rsid w:val="00E435B4"/>
    <w:rsid w:val="00E45AE1"/>
    <w:rsid w:val="00E4754F"/>
    <w:rsid w:val="00E51DDD"/>
    <w:rsid w:val="00E64D58"/>
    <w:rsid w:val="00E73797"/>
    <w:rsid w:val="00E81AF4"/>
    <w:rsid w:val="00E834BB"/>
    <w:rsid w:val="00E90E85"/>
    <w:rsid w:val="00E93E4F"/>
    <w:rsid w:val="00EA03EE"/>
    <w:rsid w:val="00EA1DBA"/>
    <w:rsid w:val="00EA32D9"/>
    <w:rsid w:val="00EA5653"/>
    <w:rsid w:val="00EA5EC1"/>
    <w:rsid w:val="00EB078D"/>
    <w:rsid w:val="00EB55B8"/>
    <w:rsid w:val="00EB5ECA"/>
    <w:rsid w:val="00EC0239"/>
    <w:rsid w:val="00EC2020"/>
    <w:rsid w:val="00EC24F8"/>
    <w:rsid w:val="00EC522A"/>
    <w:rsid w:val="00ED0960"/>
    <w:rsid w:val="00ED4DF8"/>
    <w:rsid w:val="00EE2FF5"/>
    <w:rsid w:val="00EF214E"/>
    <w:rsid w:val="00F0003D"/>
    <w:rsid w:val="00F01116"/>
    <w:rsid w:val="00F02484"/>
    <w:rsid w:val="00F0493E"/>
    <w:rsid w:val="00F06491"/>
    <w:rsid w:val="00F06B9E"/>
    <w:rsid w:val="00F07DFA"/>
    <w:rsid w:val="00F102AE"/>
    <w:rsid w:val="00F15AD2"/>
    <w:rsid w:val="00F21B85"/>
    <w:rsid w:val="00F23042"/>
    <w:rsid w:val="00F2554E"/>
    <w:rsid w:val="00F3604B"/>
    <w:rsid w:val="00F41672"/>
    <w:rsid w:val="00F44A5D"/>
    <w:rsid w:val="00F478B7"/>
    <w:rsid w:val="00F50DC0"/>
    <w:rsid w:val="00F53F1C"/>
    <w:rsid w:val="00F562AD"/>
    <w:rsid w:val="00F56D6E"/>
    <w:rsid w:val="00F633F9"/>
    <w:rsid w:val="00F646C4"/>
    <w:rsid w:val="00F65984"/>
    <w:rsid w:val="00F661F6"/>
    <w:rsid w:val="00F7745F"/>
    <w:rsid w:val="00F80EBD"/>
    <w:rsid w:val="00F82C8A"/>
    <w:rsid w:val="00F86BE7"/>
    <w:rsid w:val="00F92889"/>
    <w:rsid w:val="00F95A3F"/>
    <w:rsid w:val="00F973FE"/>
    <w:rsid w:val="00F977A6"/>
    <w:rsid w:val="00F97DA0"/>
    <w:rsid w:val="00F97FA1"/>
    <w:rsid w:val="00FA1BB3"/>
    <w:rsid w:val="00FA2517"/>
    <w:rsid w:val="00FA5E31"/>
    <w:rsid w:val="00FA770D"/>
    <w:rsid w:val="00FB154D"/>
    <w:rsid w:val="00FB5F44"/>
    <w:rsid w:val="00FB6E9E"/>
    <w:rsid w:val="00FC2670"/>
    <w:rsid w:val="00FC2741"/>
    <w:rsid w:val="00FC35F1"/>
    <w:rsid w:val="00FC3B9E"/>
    <w:rsid w:val="00FC40EF"/>
    <w:rsid w:val="00FC56C5"/>
    <w:rsid w:val="00FC7D8E"/>
    <w:rsid w:val="00FD1C46"/>
    <w:rsid w:val="00FD410B"/>
    <w:rsid w:val="00FD5C8B"/>
    <w:rsid w:val="00FE7079"/>
    <w:rsid w:val="00FE74A3"/>
    <w:rsid w:val="00FE76A9"/>
    <w:rsid w:val="00FF262D"/>
    <w:rsid w:val="00FF2888"/>
    <w:rsid w:val="00FF6EE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CAC28"/>
  <w15:chartTrackingRefBased/>
  <w15:docId w15:val="{A7F1F687-BF4B-466E-AD51-7B1B44037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4BE1"/>
    <w:pPr>
      <w:spacing w:after="200" w:line="276" w:lineRule="auto"/>
    </w:pPr>
    <w:rPr>
      <w:sz w:val="22"/>
      <w:szCs w:val="22"/>
      <w:lang w:eastAsia="en-US"/>
    </w:rPr>
  </w:style>
  <w:style w:type="paragraph" w:styleId="Heading1">
    <w:name w:val="heading 1"/>
    <w:basedOn w:val="Normal"/>
    <w:next w:val="Normal"/>
    <w:link w:val="Heading1Char"/>
    <w:qFormat/>
    <w:rsid w:val="004A222D"/>
    <w:pPr>
      <w:keepNext/>
      <w:keepLines/>
      <w:spacing w:before="480" w:after="0"/>
      <w:outlineLvl w:val="0"/>
    </w:pPr>
    <w:rPr>
      <w:rFonts w:ascii="Cambria" w:eastAsia="Times New Roman" w:hAnsi="Cambria"/>
      <w:b/>
      <w:bCs/>
      <w:color w:val="365F91"/>
      <w:sz w:val="28"/>
      <w:szCs w:val="28"/>
      <w:lang w:val="x-none" w:eastAsia="x-none"/>
    </w:rPr>
  </w:style>
  <w:style w:type="paragraph" w:styleId="Heading2">
    <w:name w:val="heading 2"/>
    <w:basedOn w:val="Normal"/>
    <w:next w:val="Normal"/>
    <w:link w:val="Heading2Char"/>
    <w:uiPriority w:val="9"/>
    <w:unhideWhenUsed/>
    <w:qFormat/>
    <w:rsid w:val="00CF0F31"/>
    <w:pPr>
      <w:keepNext/>
      <w:spacing w:before="240" w:after="60"/>
      <w:outlineLvl w:val="1"/>
    </w:pPr>
    <w:rPr>
      <w:rFonts w:ascii="Cambria" w:eastAsia="Times New Roman" w:hAnsi="Cambria"/>
      <w:b/>
      <w:bCs/>
      <w:i/>
      <w:iCs/>
      <w:sz w:val="28"/>
      <w:szCs w:val="28"/>
      <w:lang w:val="x-none"/>
    </w:rPr>
  </w:style>
  <w:style w:type="paragraph" w:styleId="Heading3">
    <w:name w:val="heading 3"/>
    <w:basedOn w:val="Normal"/>
    <w:next w:val="Normal"/>
    <w:link w:val="Heading3Char"/>
    <w:uiPriority w:val="9"/>
    <w:unhideWhenUsed/>
    <w:qFormat/>
    <w:rsid w:val="00CF0F31"/>
    <w:pPr>
      <w:keepNext/>
      <w:spacing w:before="240" w:after="60"/>
      <w:outlineLvl w:val="2"/>
    </w:pPr>
    <w:rPr>
      <w:rFonts w:ascii="Cambria" w:eastAsia="Times New Roman" w:hAnsi="Cambria"/>
      <w:b/>
      <w:bCs/>
      <w:sz w:val="26"/>
      <w:szCs w:val="26"/>
      <w:lang w:val="x-none"/>
    </w:rPr>
  </w:style>
  <w:style w:type="paragraph" w:styleId="Heading4">
    <w:name w:val="heading 4"/>
    <w:basedOn w:val="Normal"/>
    <w:next w:val="Normal"/>
    <w:link w:val="Heading4Char"/>
    <w:uiPriority w:val="9"/>
    <w:unhideWhenUsed/>
    <w:qFormat/>
    <w:rsid w:val="00CF0F31"/>
    <w:pPr>
      <w:keepNext/>
      <w:spacing w:before="240" w:after="60"/>
      <w:outlineLvl w:val="3"/>
    </w:pPr>
    <w:rPr>
      <w:rFonts w:eastAsia="Times New Roman"/>
      <w:b/>
      <w:bCs/>
      <w:sz w:val="28"/>
      <w:szCs w:val="28"/>
      <w:lang w:val="x-none"/>
    </w:rPr>
  </w:style>
  <w:style w:type="paragraph" w:styleId="Heading5">
    <w:name w:val="heading 5"/>
    <w:basedOn w:val="Normal"/>
    <w:next w:val="Normal"/>
    <w:link w:val="Heading5Char"/>
    <w:uiPriority w:val="9"/>
    <w:unhideWhenUsed/>
    <w:qFormat/>
    <w:rsid w:val="00CF0F31"/>
    <w:pPr>
      <w:spacing w:before="240" w:after="60"/>
      <w:outlineLvl w:val="4"/>
    </w:pPr>
    <w:rPr>
      <w:rFonts w:eastAsia="Times New Roman"/>
      <w:b/>
      <w:bCs/>
      <w:i/>
      <w:iCs/>
      <w:sz w:val="26"/>
      <w:szCs w:val="26"/>
      <w:lang w:val="x-none"/>
    </w:rPr>
  </w:style>
  <w:style w:type="paragraph" w:styleId="Heading6">
    <w:name w:val="heading 6"/>
    <w:basedOn w:val="Normal"/>
    <w:next w:val="Normal"/>
    <w:link w:val="Heading6Char"/>
    <w:uiPriority w:val="9"/>
    <w:unhideWhenUsed/>
    <w:qFormat/>
    <w:rsid w:val="00CF0F31"/>
    <w:pPr>
      <w:spacing w:before="240" w:after="60"/>
      <w:outlineLvl w:val="5"/>
    </w:pPr>
    <w:rPr>
      <w:rFonts w:eastAsia="Times New Roman"/>
      <w:b/>
      <w:bCs/>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A222D"/>
    <w:rPr>
      <w:rFonts w:ascii="Cambria" w:eastAsia="Times New Roman" w:hAnsi="Cambria" w:cs="Times New Roman"/>
      <w:b/>
      <w:bCs/>
      <w:color w:val="365F91"/>
      <w:sz w:val="28"/>
      <w:szCs w:val="28"/>
    </w:rPr>
  </w:style>
  <w:style w:type="character" w:customStyle="1" w:styleId="Heading2Char">
    <w:name w:val="Heading 2 Char"/>
    <w:link w:val="Heading2"/>
    <w:uiPriority w:val="9"/>
    <w:rsid w:val="00CF0F31"/>
    <w:rPr>
      <w:rFonts w:ascii="Cambria" w:eastAsia="Times New Roman" w:hAnsi="Cambria" w:cs="Times New Roman"/>
      <w:b/>
      <w:bCs/>
      <w:i/>
      <w:iCs/>
      <w:sz w:val="28"/>
      <w:szCs w:val="28"/>
      <w:lang w:eastAsia="en-US"/>
    </w:rPr>
  </w:style>
  <w:style w:type="character" w:customStyle="1" w:styleId="Heading3Char">
    <w:name w:val="Heading 3 Char"/>
    <w:link w:val="Heading3"/>
    <w:uiPriority w:val="9"/>
    <w:rsid w:val="00CF0F31"/>
    <w:rPr>
      <w:rFonts w:ascii="Cambria" w:eastAsia="Times New Roman" w:hAnsi="Cambria" w:cs="Times New Roman"/>
      <w:b/>
      <w:bCs/>
      <w:sz w:val="26"/>
      <w:szCs w:val="26"/>
      <w:lang w:eastAsia="en-US"/>
    </w:rPr>
  </w:style>
  <w:style w:type="character" w:customStyle="1" w:styleId="Heading4Char">
    <w:name w:val="Heading 4 Char"/>
    <w:link w:val="Heading4"/>
    <w:uiPriority w:val="9"/>
    <w:rsid w:val="00CF0F31"/>
    <w:rPr>
      <w:rFonts w:ascii="Calibri" w:eastAsia="Times New Roman" w:hAnsi="Calibri" w:cs="Times New Roman"/>
      <w:b/>
      <w:bCs/>
      <w:sz w:val="28"/>
      <w:szCs w:val="28"/>
      <w:lang w:eastAsia="en-US"/>
    </w:rPr>
  </w:style>
  <w:style w:type="character" w:customStyle="1" w:styleId="Heading5Char">
    <w:name w:val="Heading 5 Char"/>
    <w:link w:val="Heading5"/>
    <w:uiPriority w:val="9"/>
    <w:rsid w:val="00CF0F31"/>
    <w:rPr>
      <w:rFonts w:ascii="Calibri" w:eastAsia="Times New Roman" w:hAnsi="Calibri" w:cs="Times New Roman"/>
      <w:b/>
      <w:bCs/>
      <w:i/>
      <w:iCs/>
      <w:sz w:val="26"/>
      <w:szCs w:val="26"/>
      <w:lang w:eastAsia="en-US"/>
    </w:rPr>
  </w:style>
  <w:style w:type="character" w:customStyle="1" w:styleId="Heading6Char">
    <w:name w:val="Heading 6 Char"/>
    <w:link w:val="Heading6"/>
    <w:uiPriority w:val="9"/>
    <w:rsid w:val="00CF0F31"/>
    <w:rPr>
      <w:rFonts w:ascii="Calibri" w:eastAsia="Times New Roman" w:hAnsi="Calibri" w:cs="Times New Roman"/>
      <w:b/>
      <w:bCs/>
      <w:sz w:val="22"/>
      <w:szCs w:val="22"/>
      <w:lang w:eastAsia="en-US"/>
    </w:rPr>
  </w:style>
  <w:style w:type="paragraph" w:styleId="Header">
    <w:name w:val="header"/>
    <w:basedOn w:val="Normal"/>
    <w:link w:val="HeaderChar"/>
    <w:uiPriority w:val="99"/>
    <w:unhideWhenUsed/>
    <w:rsid w:val="001D4170"/>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170"/>
  </w:style>
  <w:style w:type="paragraph" w:styleId="Footer">
    <w:name w:val="footer"/>
    <w:basedOn w:val="Normal"/>
    <w:link w:val="FooterChar"/>
    <w:uiPriority w:val="99"/>
    <w:unhideWhenUsed/>
    <w:rsid w:val="001D41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170"/>
  </w:style>
  <w:style w:type="paragraph" w:styleId="BalloonText">
    <w:name w:val="Balloon Text"/>
    <w:basedOn w:val="Normal"/>
    <w:link w:val="BalloonTextChar"/>
    <w:uiPriority w:val="99"/>
    <w:semiHidden/>
    <w:unhideWhenUsed/>
    <w:rsid w:val="001D4170"/>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1D4170"/>
    <w:rPr>
      <w:rFonts w:ascii="Tahoma" w:hAnsi="Tahoma" w:cs="Tahoma"/>
      <w:sz w:val="16"/>
      <w:szCs w:val="16"/>
    </w:rPr>
  </w:style>
  <w:style w:type="table" w:styleId="TableGrid">
    <w:name w:val="Table Grid"/>
    <w:basedOn w:val="TableNormal"/>
    <w:uiPriority w:val="59"/>
    <w:rsid w:val="001D4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eQuote">
    <w:name w:val="Intense Quote"/>
    <w:basedOn w:val="Normal"/>
    <w:next w:val="Normal"/>
    <w:link w:val="IntenseQuoteChar"/>
    <w:uiPriority w:val="30"/>
    <w:qFormat/>
    <w:rsid w:val="001D4170"/>
    <w:pPr>
      <w:pBdr>
        <w:bottom w:val="single" w:sz="4" w:space="4" w:color="4F81BD"/>
      </w:pBdr>
      <w:spacing w:before="200" w:after="280"/>
      <w:ind w:left="936" w:right="936"/>
    </w:pPr>
    <w:rPr>
      <w:b/>
      <w:bCs/>
      <w:i/>
      <w:iCs/>
      <w:color w:val="4F81BD"/>
      <w:sz w:val="20"/>
      <w:szCs w:val="20"/>
      <w:lang w:val="x-none" w:eastAsia="x-none"/>
    </w:rPr>
  </w:style>
  <w:style w:type="character" w:customStyle="1" w:styleId="IntenseQuoteChar">
    <w:name w:val="Intense Quote Char"/>
    <w:link w:val="IntenseQuote"/>
    <w:uiPriority w:val="30"/>
    <w:rsid w:val="001D4170"/>
    <w:rPr>
      <w:b/>
      <w:bCs/>
      <w:i/>
      <w:iCs/>
      <w:color w:val="4F81BD"/>
    </w:rPr>
  </w:style>
  <w:style w:type="paragraph" w:styleId="NoSpacing">
    <w:name w:val="No Spacing"/>
    <w:link w:val="NoSpacingChar"/>
    <w:uiPriority w:val="1"/>
    <w:qFormat/>
    <w:rsid w:val="000F7E9C"/>
    <w:rPr>
      <w:sz w:val="22"/>
      <w:szCs w:val="22"/>
      <w:lang w:eastAsia="en-US"/>
    </w:rPr>
  </w:style>
  <w:style w:type="character" w:customStyle="1" w:styleId="NoSpacingChar">
    <w:name w:val="No Spacing Char"/>
    <w:link w:val="NoSpacing"/>
    <w:uiPriority w:val="1"/>
    <w:qFormat/>
    <w:rsid w:val="008518B3"/>
    <w:rPr>
      <w:sz w:val="22"/>
      <w:szCs w:val="22"/>
      <w:lang w:val="hr-HR" w:eastAsia="en-US" w:bidi="ar-SA"/>
    </w:rPr>
  </w:style>
  <w:style w:type="paragraph" w:styleId="ListParagraph">
    <w:name w:val="List Paragraph"/>
    <w:basedOn w:val="Normal"/>
    <w:link w:val="ListParagraphChar"/>
    <w:uiPriority w:val="34"/>
    <w:qFormat/>
    <w:rsid w:val="00797960"/>
    <w:pPr>
      <w:ind w:left="720"/>
      <w:contextualSpacing/>
    </w:pPr>
  </w:style>
  <w:style w:type="character" w:customStyle="1" w:styleId="apple-converted-space">
    <w:name w:val="apple-converted-space"/>
    <w:basedOn w:val="DefaultParagraphFont"/>
    <w:rsid w:val="00967A3F"/>
  </w:style>
  <w:style w:type="character" w:customStyle="1" w:styleId="apple-style-span">
    <w:name w:val="apple-style-span"/>
    <w:rsid w:val="0091478A"/>
    <w:rPr>
      <w:rFonts w:ascii="Tahoma" w:hAnsi="Tahoma"/>
      <w:color w:val="000000"/>
      <w:lang w:val="en-US" w:eastAsia="en-US" w:bidi="ar-SA"/>
    </w:rPr>
  </w:style>
  <w:style w:type="paragraph" w:customStyle="1" w:styleId="NoSpacing1">
    <w:name w:val="No Spacing1"/>
    <w:qFormat/>
    <w:rsid w:val="001A7ACF"/>
    <w:rPr>
      <w:sz w:val="22"/>
      <w:szCs w:val="22"/>
      <w:lang w:eastAsia="en-US"/>
    </w:rPr>
  </w:style>
  <w:style w:type="paragraph" w:styleId="NormalWeb">
    <w:name w:val="Normal (Web)"/>
    <w:basedOn w:val="Normal"/>
    <w:uiPriority w:val="99"/>
    <w:unhideWhenUsed/>
    <w:rsid w:val="00764A6B"/>
    <w:pPr>
      <w:spacing w:before="100" w:beforeAutospacing="1" w:after="100" w:afterAutospacing="1" w:line="240" w:lineRule="auto"/>
    </w:pPr>
    <w:rPr>
      <w:rFonts w:ascii="Times New Roman" w:eastAsia="Times New Roman" w:hAnsi="Times New Roman"/>
      <w:sz w:val="24"/>
      <w:szCs w:val="24"/>
      <w:lang w:eastAsia="hr-HR"/>
    </w:rPr>
  </w:style>
  <w:style w:type="table" w:styleId="MediumGrid3-Accent5">
    <w:name w:val="Medium Grid 3 Accent 5"/>
    <w:basedOn w:val="TableNormal"/>
    <w:uiPriority w:val="69"/>
    <w:rsid w:val="005E45A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1">
    <w:name w:val="Medium Grid 3 Accent 1"/>
    <w:basedOn w:val="TableNormal"/>
    <w:uiPriority w:val="69"/>
    <w:rsid w:val="005E45A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3">
    <w:name w:val="Medium Grid 3 Accent 3"/>
    <w:basedOn w:val="TableNormal"/>
    <w:uiPriority w:val="69"/>
    <w:rsid w:val="005E45AA"/>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Shading1-Accent2">
    <w:name w:val="Medium Shading 1 Accent 2"/>
    <w:basedOn w:val="TableNormal"/>
    <w:uiPriority w:val="63"/>
    <w:rsid w:val="005E45AA"/>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3">
    <w:name w:val="Medium List 1 Accent 3"/>
    <w:basedOn w:val="TableNormal"/>
    <w:uiPriority w:val="65"/>
    <w:rsid w:val="00C13830"/>
    <w:rPr>
      <w:color w:val="000000"/>
    </w:rPr>
    <w:tblPr>
      <w:tblStyleRowBandSize w:val="1"/>
      <w:tblStyleColBandSize w:val="1"/>
      <w:tblBorders>
        <w:top w:val="single" w:sz="8" w:space="0" w:color="9BBB59"/>
        <w:bottom w:val="single" w:sz="8" w:space="0" w:color="9BBB59"/>
      </w:tblBorders>
    </w:tblPr>
    <w:tblStylePr w:type="firstRow">
      <w:rPr>
        <w:rFonts w:ascii="Calibri Light" w:eastAsia="Times New Roman" w:hAnsi="Calibri Light"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paragraph" w:styleId="TOCHeading">
    <w:name w:val="TOC Heading"/>
    <w:basedOn w:val="Heading1"/>
    <w:next w:val="Normal"/>
    <w:uiPriority w:val="39"/>
    <w:semiHidden/>
    <w:unhideWhenUsed/>
    <w:qFormat/>
    <w:rsid w:val="00BF7E8B"/>
    <w:pPr>
      <w:outlineLvl w:val="9"/>
    </w:pPr>
    <w:rPr>
      <w:lang w:val="en-US"/>
    </w:rPr>
  </w:style>
  <w:style w:type="paragraph" w:styleId="TOC1">
    <w:name w:val="toc 1"/>
    <w:basedOn w:val="Normal"/>
    <w:next w:val="Normal"/>
    <w:autoRedefine/>
    <w:uiPriority w:val="39"/>
    <w:unhideWhenUsed/>
    <w:rsid w:val="00BF7E8B"/>
  </w:style>
  <w:style w:type="paragraph" w:styleId="TOC2">
    <w:name w:val="toc 2"/>
    <w:basedOn w:val="Normal"/>
    <w:next w:val="Normal"/>
    <w:autoRedefine/>
    <w:uiPriority w:val="39"/>
    <w:unhideWhenUsed/>
    <w:rsid w:val="00BF7E8B"/>
    <w:pPr>
      <w:ind w:left="220"/>
    </w:pPr>
  </w:style>
  <w:style w:type="character" w:styleId="Hyperlink">
    <w:name w:val="Hyperlink"/>
    <w:uiPriority w:val="99"/>
    <w:unhideWhenUsed/>
    <w:rsid w:val="00BF7E8B"/>
    <w:rPr>
      <w:color w:val="0000FF"/>
      <w:u w:val="single"/>
    </w:rPr>
  </w:style>
  <w:style w:type="paragraph" w:customStyle="1" w:styleId="xl65">
    <w:name w:val="xl65"/>
    <w:basedOn w:val="Normal"/>
    <w:rsid w:val="00333B08"/>
    <w:pP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66">
    <w:name w:val="xl66"/>
    <w:basedOn w:val="Normal"/>
    <w:rsid w:val="00333B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hr-HR"/>
    </w:rPr>
  </w:style>
  <w:style w:type="paragraph" w:customStyle="1" w:styleId="xl67">
    <w:name w:val="xl67"/>
    <w:basedOn w:val="Normal"/>
    <w:rsid w:val="00333B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68">
    <w:name w:val="xl68"/>
    <w:basedOn w:val="Normal"/>
    <w:rsid w:val="00333B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69">
    <w:name w:val="xl69"/>
    <w:basedOn w:val="Normal"/>
    <w:rsid w:val="00333B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hr-HR"/>
    </w:rPr>
  </w:style>
  <w:style w:type="paragraph" w:customStyle="1" w:styleId="xl70">
    <w:name w:val="xl70"/>
    <w:basedOn w:val="Normal"/>
    <w:rsid w:val="00333B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71">
    <w:name w:val="xl71"/>
    <w:basedOn w:val="Normal"/>
    <w:rsid w:val="00333B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72">
    <w:name w:val="xl72"/>
    <w:basedOn w:val="Normal"/>
    <w:rsid w:val="00333B0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hr-HR"/>
    </w:rPr>
  </w:style>
  <w:style w:type="paragraph" w:customStyle="1" w:styleId="xl73">
    <w:name w:val="xl73"/>
    <w:basedOn w:val="Normal"/>
    <w:rsid w:val="00333B0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74">
    <w:name w:val="xl74"/>
    <w:basedOn w:val="Normal"/>
    <w:rsid w:val="00333B0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75">
    <w:name w:val="xl75"/>
    <w:basedOn w:val="Normal"/>
    <w:rsid w:val="00333B0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76">
    <w:name w:val="xl76"/>
    <w:basedOn w:val="Normal"/>
    <w:rsid w:val="00333B0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77">
    <w:name w:val="xl77"/>
    <w:basedOn w:val="Normal"/>
    <w:rsid w:val="00333B08"/>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78">
    <w:name w:val="xl78"/>
    <w:basedOn w:val="Normal"/>
    <w:rsid w:val="00333B08"/>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79">
    <w:name w:val="xl79"/>
    <w:basedOn w:val="Normal"/>
    <w:rsid w:val="00333B08"/>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80">
    <w:name w:val="xl80"/>
    <w:basedOn w:val="Normal"/>
    <w:rsid w:val="00333B08"/>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81">
    <w:name w:val="xl81"/>
    <w:basedOn w:val="Normal"/>
    <w:rsid w:val="00333B0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Times New Roman" w:eastAsia="Times New Roman" w:hAnsi="Times New Roman"/>
      <w:b/>
      <w:bCs/>
      <w:sz w:val="20"/>
      <w:szCs w:val="20"/>
      <w:lang w:eastAsia="hr-HR"/>
    </w:rPr>
  </w:style>
  <w:style w:type="paragraph" w:customStyle="1" w:styleId="xl82">
    <w:name w:val="xl82"/>
    <w:basedOn w:val="Normal"/>
    <w:rsid w:val="00333B0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b/>
      <w:bCs/>
      <w:sz w:val="20"/>
      <w:szCs w:val="20"/>
      <w:lang w:eastAsia="hr-HR"/>
    </w:rPr>
  </w:style>
  <w:style w:type="paragraph" w:customStyle="1" w:styleId="xl83">
    <w:name w:val="xl83"/>
    <w:basedOn w:val="Normal"/>
    <w:rsid w:val="00333B08"/>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84">
    <w:name w:val="xl84"/>
    <w:basedOn w:val="Normal"/>
    <w:rsid w:val="00333B08"/>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line="240" w:lineRule="auto"/>
      <w:jc w:val="center"/>
      <w:textAlignment w:val="top"/>
    </w:pPr>
    <w:rPr>
      <w:rFonts w:ascii="Times New Roman" w:eastAsia="Times New Roman" w:hAnsi="Times New Roman"/>
      <w:sz w:val="24"/>
      <w:szCs w:val="24"/>
      <w:lang w:eastAsia="hr-HR"/>
    </w:rPr>
  </w:style>
  <w:style w:type="paragraph" w:customStyle="1" w:styleId="xl85">
    <w:name w:val="xl85"/>
    <w:basedOn w:val="Normal"/>
    <w:rsid w:val="00333B08"/>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86">
    <w:name w:val="xl86"/>
    <w:basedOn w:val="Normal"/>
    <w:rsid w:val="00333B0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87">
    <w:name w:val="xl87"/>
    <w:basedOn w:val="Normal"/>
    <w:rsid w:val="00333B08"/>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88">
    <w:name w:val="xl88"/>
    <w:basedOn w:val="Normal"/>
    <w:rsid w:val="00333B08"/>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89">
    <w:name w:val="xl89"/>
    <w:basedOn w:val="Normal"/>
    <w:rsid w:val="00333B0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90">
    <w:name w:val="xl90"/>
    <w:basedOn w:val="Normal"/>
    <w:rsid w:val="00333B0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top"/>
    </w:pPr>
    <w:rPr>
      <w:rFonts w:ascii="Times New Roman" w:eastAsia="Times New Roman" w:hAnsi="Times New Roman"/>
      <w:sz w:val="24"/>
      <w:szCs w:val="24"/>
      <w:lang w:eastAsia="hr-HR"/>
    </w:rPr>
  </w:style>
  <w:style w:type="paragraph" w:customStyle="1" w:styleId="xl91">
    <w:name w:val="xl91"/>
    <w:basedOn w:val="Normal"/>
    <w:rsid w:val="00333B0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92">
    <w:name w:val="xl92"/>
    <w:basedOn w:val="Normal"/>
    <w:rsid w:val="00333B08"/>
    <w:pPr>
      <w:pBdr>
        <w:top w:val="single" w:sz="4" w:space="0" w:color="auto"/>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93">
    <w:name w:val="xl93"/>
    <w:basedOn w:val="Normal"/>
    <w:rsid w:val="00333B08"/>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94">
    <w:name w:val="xl94"/>
    <w:basedOn w:val="Normal"/>
    <w:rsid w:val="00333B08"/>
    <w:pPr>
      <w:pBdr>
        <w:top w:val="single" w:sz="4" w:space="0" w:color="auto"/>
        <w:left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95">
    <w:name w:val="xl95"/>
    <w:basedOn w:val="Normal"/>
    <w:rsid w:val="00333B08"/>
    <w:pPr>
      <w:pBdr>
        <w:left w:val="single" w:sz="4" w:space="0" w:color="auto"/>
        <w:bottom w:val="single" w:sz="4" w:space="0" w:color="auto"/>
        <w:right w:val="single" w:sz="4" w:space="0" w:color="auto"/>
      </w:pBdr>
      <w:shd w:val="clear" w:color="000000" w:fill="E5E0EC"/>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96">
    <w:name w:val="xl96"/>
    <w:basedOn w:val="Normal"/>
    <w:rsid w:val="00333B08"/>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97">
    <w:name w:val="xl97"/>
    <w:basedOn w:val="Normal"/>
    <w:rsid w:val="00333B08"/>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line="240" w:lineRule="auto"/>
      <w:jc w:val="center"/>
      <w:textAlignment w:val="top"/>
    </w:pPr>
    <w:rPr>
      <w:rFonts w:ascii="Times New Roman" w:eastAsia="Times New Roman" w:hAnsi="Times New Roman"/>
      <w:sz w:val="24"/>
      <w:szCs w:val="24"/>
      <w:lang w:eastAsia="hr-HR"/>
    </w:rPr>
  </w:style>
  <w:style w:type="paragraph" w:customStyle="1" w:styleId="xl98">
    <w:name w:val="xl98"/>
    <w:basedOn w:val="Normal"/>
    <w:rsid w:val="00333B08"/>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99">
    <w:name w:val="xl99"/>
    <w:basedOn w:val="Normal"/>
    <w:rsid w:val="00333B08"/>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100">
    <w:name w:val="xl100"/>
    <w:basedOn w:val="Normal"/>
    <w:rsid w:val="00333B08"/>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center"/>
    </w:pPr>
    <w:rPr>
      <w:rFonts w:ascii="Times New Roman" w:eastAsia="Times New Roman" w:hAnsi="Times New Roman"/>
      <w:b/>
      <w:bCs/>
      <w:sz w:val="20"/>
      <w:szCs w:val="20"/>
      <w:lang w:eastAsia="hr-HR"/>
    </w:rPr>
  </w:style>
  <w:style w:type="paragraph" w:customStyle="1" w:styleId="xl101">
    <w:name w:val="xl101"/>
    <w:basedOn w:val="Normal"/>
    <w:rsid w:val="00333B0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center"/>
    </w:pPr>
    <w:rPr>
      <w:rFonts w:ascii="Times New Roman" w:eastAsia="Times New Roman" w:hAnsi="Times New Roman"/>
      <w:b/>
      <w:bCs/>
      <w:sz w:val="20"/>
      <w:szCs w:val="20"/>
      <w:lang w:eastAsia="hr-HR"/>
    </w:rPr>
  </w:style>
  <w:style w:type="paragraph" w:customStyle="1" w:styleId="xl102">
    <w:name w:val="xl102"/>
    <w:basedOn w:val="Normal"/>
    <w:rsid w:val="00333B08"/>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textAlignment w:val="top"/>
    </w:pPr>
    <w:rPr>
      <w:rFonts w:ascii="Times New Roman" w:eastAsia="Times New Roman" w:hAnsi="Times New Roman"/>
      <w:sz w:val="24"/>
      <w:szCs w:val="24"/>
      <w:lang w:eastAsia="hr-HR"/>
    </w:rPr>
  </w:style>
  <w:style w:type="paragraph" w:customStyle="1" w:styleId="xl103">
    <w:name w:val="xl103"/>
    <w:basedOn w:val="Normal"/>
    <w:rsid w:val="00333B0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104">
    <w:name w:val="xl104"/>
    <w:basedOn w:val="Normal"/>
    <w:rsid w:val="00333B08"/>
    <w:pPr>
      <w:pBdr>
        <w:top w:val="single" w:sz="4" w:space="0" w:color="auto"/>
        <w:left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105">
    <w:name w:val="xl105"/>
    <w:basedOn w:val="Normal"/>
    <w:rsid w:val="00333B08"/>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sz w:val="20"/>
      <w:szCs w:val="20"/>
      <w:lang w:eastAsia="hr-HR"/>
    </w:rPr>
  </w:style>
  <w:style w:type="paragraph" w:customStyle="1" w:styleId="xl106">
    <w:name w:val="xl106"/>
    <w:basedOn w:val="Normal"/>
    <w:rsid w:val="00333B0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107">
    <w:name w:val="xl107"/>
    <w:basedOn w:val="Normal"/>
    <w:rsid w:val="00333B0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top"/>
    </w:pPr>
    <w:rPr>
      <w:rFonts w:ascii="Times New Roman" w:eastAsia="Times New Roman" w:hAnsi="Times New Roman"/>
      <w:sz w:val="24"/>
      <w:szCs w:val="24"/>
      <w:lang w:eastAsia="hr-HR"/>
    </w:rPr>
  </w:style>
  <w:style w:type="paragraph" w:customStyle="1" w:styleId="xl108">
    <w:name w:val="xl108"/>
    <w:basedOn w:val="Normal"/>
    <w:rsid w:val="00333B0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109">
    <w:name w:val="xl109"/>
    <w:basedOn w:val="Normal"/>
    <w:rsid w:val="00333B08"/>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pPr>
    <w:rPr>
      <w:rFonts w:ascii="Times New Roman" w:eastAsia="Times New Roman" w:hAnsi="Times New Roman"/>
      <w:sz w:val="24"/>
      <w:szCs w:val="24"/>
      <w:lang w:eastAsia="hr-HR"/>
    </w:rPr>
  </w:style>
  <w:style w:type="paragraph" w:customStyle="1" w:styleId="xl110">
    <w:name w:val="xl110"/>
    <w:basedOn w:val="Normal"/>
    <w:rsid w:val="00333B0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b/>
      <w:bCs/>
      <w:sz w:val="20"/>
      <w:szCs w:val="20"/>
      <w:lang w:eastAsia="hr-HR"/>
    </w:rPr>
  </w:style>
  <w:style w:type="paragraph" w:customStyle="1" w:styleId="xl111">
    <w:name w:val="xl111"/>
    <w:basedOn w:val="Normal"/>
    <w:rsid w:val="00333B08"/>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top"/>
    </w:pPr>
    <w:rPr>
      <w:rFonts w:ascii="Times New Roman" w:eastAsia="Times New Roman" w:hAnsi="Times New Roman"/>
      <w:sz w:val="24"/>
      <w:szCs w:val="24"/>
      <w:lang w:eastAsia="hr-HR"/>
    </w:rPr>
  </w:style>
  <w:style w:type="paragraph" w:customStyle="1" w:styleId="xl112">
    <w:name w:val="xl112"/>
    <w:basedOn w:val="Normal"/>
    <w:rsid w:val="00333B08"/>
    <w:pPr>
      <w:pBdr>
        <w:top w:val="single" w:sz="4" w:space="0" w:color="auto"/>
        <w:left w:val="single" w:sz="4" w:space="0" w:color="auto"/>
        <w:bottom w:val="single" w:sz="4" w:space="0" w:color="auto"/>
        <w:right w:val="single" w:sz="4" w:space="0" w:color="auto"/>
      </w:pBdr>
      <w:shd w:val="clear" w:color="000000" w:fill="D7E4BC"/>
      <w:spacing w:before="100" w:beforeAutospacing="1" w:after="100" w:afterAutospacing="1" w:line="240" w:lineRule="auto"/>
      <w:jc w:val="center"/>
      <w:textAlignment w:val="top"/>
    </w:pPr>
    <w:rPr>
      <w:rFonts w:ascii="Times New Roman" w:eastAsia="Times New Roman" w:hAnsi="Times New Roman"/>
      <w:sz w:val="24"/>
      <w:szCs w:val="24"/>
      <w:lang w:eastAsia="hr-HR"/>
    </w:rPr>
  </w:style>
  <w:style w:type="paragraph" w:customStyle="1" w:styleId="xl113">
    <w:name w:val="xl113"/>
    <w:basedOn w:val="Normal"/>
    <w:rsid w:val="00333B08"/>
    <w:pPr>
      <w:pBdr>
        <w:top w:val="single" w:sz="4" w:space="0" w:color="auto"/>
      </w:pBdr>
      <w:shd w:val="clear" w:color="000000" w:fill="DDD9C3"/>
      <w:spacing w:before="100" w:beforeAutospacing="1" w:after="100" w:afterAutospacing="1" w:line="240" w:lineRule="auto"/>
      <w:jc w:val="center"/>
      <w:textAlignment w:val="center"/>
    </w:pPr>
    <w:rPr>
      <w:rFonts w:ascii="Times New Roman" w:eastAsia="Times New Roman" w:hAnsi="Times New Roman"/>
      <w:sz w:val="24"/>
      <w:szCs w:val="24"/>
      <w:lang w:eastAsia="hr-HR"/>
    </w:rPr>
  </w:style>
  <w:style w:type="paragraph" w:customStyle="1" w:styleId="xl114">
    <w:name w:val="xl114"/>
    <w:basedOn w:val="Normal"/>
    <w:rsid w:val="00333B08"/>
    <w:pPr>
      <w:pBdr>
        <w:top w:val="single" w:sz="4" w:space="0" w:color="auto"/>
        <w:right w:val="single" w:sz="4" w:space="0" w:color="auto"/>
      </w:pBdr>
      <w:shd w:val="clear" w:color="000000" w:fill="DDD9C3"/>
      <w:spacing w:before="100" w:beforeAutospacing="1" w:after="100" w:afterAutospacing="1" w:line="240" w:lineRule="auto"/>
      <w:jc w:val="center"/>
      <w:textAlignment w:val="center"/>
    </w:pPr>
    <w:rPr>
      <w:rFonts w:ascii="Times New Roman" w:eastAsia="Times New Roman" w:hAnsi="Times New Roman"/>
      <w:sz w:val="24"/>
      <w:szCs w:val="24"/>
      <w:lang w:eastAsia="hr-HR"/>
    </w:rPr>
  </w:style>
  <w:style w:type="paragraph" w:customStyle="1" w:styleId="xl115">
    <w:name w:val="xl115"/>
    <w:basedOn w:val="Normal"/>
    <w:rsid w:val="00333B08"/>
    <w:pPr>
      <w:shd w:val="clear" w:color="000000" w:fill="DDD9C3"/>
      <w:spacing w:before="100" w:beforeAutospacing="1" w:after="100" w:afterAutospacing="1" w:line="240" w:lineRule="auto"/>
      <w:jc w:val="center"/>
      <w:textAlignment w:val="center"/>
    </w:pPr>
    <w:rPr>
      <w:rFonts w:ascii="Times New Roman" w:eastAsia="Times New Roman" w:hAnsi="Times New Roman"/>
      <w:sz w:val="24"/>
      <w:szCs w:val="24"/>
      <w:lang w:eastAsia="hr-HR"/>
    </w:rPr>
  </w:style>
  <w:style w:type="paragraph" w:customStyle="1" w:styleId="xl116">
    <w:name w:val="xl116"/>
    <w:basedOn w:val="Normal"/>
    <w:rsid w:val="00333B08"/>
    <w:pPr>
      <w:pBdr>
        <w:right w:val="single" w:sz="4" w:space="0" w:color="auto"/>
      </w:pBdr>
      <w:shd w:val="clear" w:color="000000" w:fill="DDD9C3"/>
      <w:spacing w:before="100" w:beforeAutospacing="1" w:after="100" w:afterAutospacing="1" w:line="240" w:lineRule="auto"/>
      <w:jc w:val="center"/>
      <w:textAlignment w:val="center"/>
    </w:pPr>
    <w:rPr>
      <w:rFonts w:ascii="Times New Roman" w:eastAsia="Times New Roman" w:hAnsi="Times New Roman"/>
      <w:sz w:val="24"/>
      <w:szCs w:val="24"/>
      <w:lang w:eastAsia="hr-HR"/>
    </w:rPr>
  </w:style>
  <w:style w:type="table" w:customStyle="1" w:styleId="LightList1">
    <w:name w:val="Light List1"/>
    <w:basedOn w:val="TableNormal"/>
    <w:uiPriority w:val="61"/>
    <w:rsid w:val="00C81BFE"/>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5">
    <w:name w:val="Light List Accent 5"/>
    <w:basedOn w:val="TableNormal"/>
    <w:uiPriority w:val="61"/>
    <w:rsid w:val="00C81BFE"/>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3-Accent6">
    <w:name w:val="Medium Grid 3 Accent 6"/>
    <w:basedOn w:val="TableNormal"/>
    <w:uiPriority w:val="69"/>
    <w:rsid w:val="002C0F18"/>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character" w:styleId="FollowedHyperlink">
    <w:name w:val="FollowedHyperlink"/>
    <w:uiPriority w:val="99"/>
    <w:semiHidden/>
    <w:unhideWhenUsed/>
    <w:rsid w:val="00A53694"/>
    <w:rPr>
      <w:color w:val="954F72"/>
      <w:u w:val="single"/>
    </w:rPr>
  </w:style>
  <w:style w:type="paragraph" w:customStyle="1" w:styleId="xl117">
    <w:name w:val="xl117"/>
    <w:basedOn w:val="Normal"/>
    <w:rsid w:val="00A53694"/>
    <w:pPr>
      <w:pBdr>
        <w:top w:val="single" w:sz="4" w:space="0" w:color="auto"/>
        <w:bottom w:val="single" w:sz="8" w:space="0" w:color="auto"/>
        <w:right w:val="single" w:sz="4" w:space="0" w:color="auto"/>
      </w:pBdr>
      <w:shd w:val="clear" w:color="000000" w:fill="DDD9C3"/>
      <w:spacing w:before="100" w:beforeAutospacing="1" w:after="100" w:afterAutospacing="1" w:line="240" w:lineRule="auto"/>
      <w:jc w:val="center"/>
      <w:textAlignment w:val="center"/>
    </w:pPr>
    <w:rPr>
      <w:rFonts w:ascii="Arial Narrow" w:eastAsia="Times New Roman" w:hAnsi="Arial Narrow"/>
      <w:b/>
      <w:bCs/>
      <w:color w:val="000000"/>
      <w:sz w:val="20"/>
      <w:szCs w:val="20"/>
      <w:lang w:eastAsia="hr-HR"/>
    </w:rPr>
  </w:style>
  <w:style w:type="table" w:styleId="GridTable1Light-Accent6">
    <w:name w:val="Grid Table 1 Light Accent 6"/>
    <w:basedOn w:val="TableNormal"/>
    <w:uiPriority w:val="46"/>
    <w:rsid w:val="004325E4"/>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ListTable2-Accent6">
    <w:name w:val="List Table 2 Accent 6"/>
    <w:basedOn w:val="TableNormal"/>
    <w:uiPriority w:val="47"/>
    <w:rsid w:val="00AC2AF1"/>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customStyle="1" w:styleId="GridTable1Light-Accent61">
    <w:name w:val="Grid Table 1 Light - Accent 61"/>
    <w:basedOn w:val="TableNormal"/>
    <w:next w:val="GridTable1Light-Accent6"/>
    <w:uiPriority w:val="46"/>
    <w:rsid w:val="00DA45FC"/>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ColorfulGrid-Accent6">
    <w:name w:val="Colorful Grid Accent 6"/>
    <w:basedOn w:val="TableNormal"/>
    <w:uiPriority w:val="73"/>
    <w:rsid w:val="000012A1"/>
    <w:rPr>
      <w:color w:val="000000"/>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paragraph" w:customStyle="1" w:styleId="Default">
    <w:name w:val="Default"/>
    <w:rsid w:val="00626089"/>
    <w:pPr>
      <w:autoSpaceDE w:val="0"/>
      <w:autoSpaceDN w:val="0"/>
      <w:adjustRightInd w:val="0"/>
    </w:pPr>
    <w:rPr>
      <w:rFonts w:ascii="Times New Roman" w:hAnsi="Times New Roman"/>
      <w:color w:val="000000"/>
      <w:sz w:val="24"/>
      <w:szCs w:val="24"/>
    </w:rPr>
  </w:style>
  <w:style w:type="table" w:styleId="GridTable4-Accent5">
    <w:name w:val="Grid Table 4 Accent 5"/>
    <w:basedOn w:val="TableNormal"/>
    <w:uiPriority w:val="49"/>
    <w:rsid w:val="008816C4"/>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5Dark-Accent5">
    <w:name w:val="Grid Table 5 Dark Accent 5"/>
    <w:basedOn w:val="TableNormal"/>
    <w:uiPriority w:val="50"/>
    <w:rsid w:val="008816C4"/>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TableGrid1">
    <w:name w:val="Table Grid1"/>
    <w:basedOn w:val="TableNormal"/>
    <w:next w:val="TableGrid"/>
    <w:uiPriority w:val="59"/>
    <w:rsid w:val="00FA7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681F36"/>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customStyle="1" w:styleId="ListParagraphChar">
    <w:name w:val="List Paragraph Char"/>
    <w:link w:val="ListParagraph"/>
    <w:uiPriority w:val="34"/>
    <w:locked/>
    <w:rsid w:val="006245E1"/>
    <w:rPr>
      <w:sz w:val="22"/>
      <w:szCs w:val="22"/>
      <w:lang w:eastAsia="en-US"/>
    </w:rPr>
  </w:style>
  <w:style w:type="character" w:customStyle="1" w:styleId="FootnoteTextChar">
    <w:name w:val="Footnote Text Char"/>
    <w:link w:val="FootnoteText"/>
    <w:uiPriority w:val="99"/>
    <w:semiHidden/>
    <w:qFormat/>
    <w:rsid w:val="006245E1"/>
  </w:style>
  <w:style w:type="character" w:styleId="FootnoteReference">
    <w:name w:val="footnote reference"/>
    <w:uiPriority w:val="99"/>
    <w:semiHidden/>
    <w:unhideWhenUsed/>
    <w:qFormat/>
    <w:rsid w:val="006245E1"/>
    <w:rPr>
      <w:vertAlign w:val="superscript"/>
    </w:rPr>
  </w:style>
  <w:style w:type="character" w:customStyle="1" w:styleId="FootnoteAnchor">
    <w:name w:val="Footnote Anchor"/>
    <w:rsid w:val="006245E1"/>
    <w:rPr>
      <w:vertAlign w:val="superscript"/>
    </w:rPr>
  </w:style>
  <w:style w:type="paragraph" w:styleId="FootnoteText">
    <w:name w:val="footnote text"/>
    <w:basedOn w:val="Normal"/>
    <w:link w:val="FootnoteTextChar"/>
    <w:uiPriority w:val="99"/>
    <w:semiHidden/>
    <w:unhideWhenUsed/>
    <w:qFormat/>
    <w:rsid w:val="006245E1"/>
    <w:pPr>
      <w:spacing w:after="0" w:line="240" w:lineRule="auto"/>
    </w:pPr>
    <w:rPr>
      <w:sz w:val="20"/>
      <w:szCs w:val="20"/>
      <w:lang w:eastAsia="hr-HR"/>
    </w:rPr>
  </w:style>
  <w:style w:type="character" w:customStyle="1" w:styleId="FootnoteTextChar1">
    <w:name w:val="Footnote Text Char1"/>
    <w:uiPriority w:val="99"/>
    <w:semiHidden/>
    <w:rsid w:val="006245E1"/>
    <w:rPr>
      <w:lang w:eastAsia="en-US"/>
    </w:rPr>
  </w:style>
  <w:style w:type="paragraph" w:customStyle="1" w:styleId="t-9-8">
    <w:name w:val="t-9-8"/>
    <w:basedOn w:val="Normal"/>
    <w:rsid w:val="006245E1"/>
    <w:pPr>
      <w:spacing w:before="100" w:beforeAutospacing="1" w:after="100" w:afterAutospacing="1" w:line="240" w:lineRule="auto"/>
    </w:pPr>
    <w:rPr>
      <w:rFonts w:ascii="Times New Roman" w:eastAsia="Times New Roman" w:hAnsi="Times New Roman"/>
      <w:sz w:val="24"/>
      <w:szCs w:val="24"/>
      <w:lang w:eastAsia="hr-HR"/>
    </w:rPr>
  </w:style>
  <w:style w:type="paragraph" w:styleId="Revision">
    <w:name w:val="Revision"/>
    <w:hidden/>
    <w:uiPriority w:val="99"/>
    <w:semiHidden/>
    <w:rsid w:val="006D7D34"/>
    <w:rPr>
      <w:sz w:val="22"/>
      <w:szCs w:val="22"/>
      <w:lang w:eastAsia="en-US"/>
    </w:rPr>
  </w:style>
  <w:style w:type="paragraph" w:styleId="Quote">
    <w:name w:val="Quote"/>
    <w:basedOn w:val="Normal"/>
    <w:next w:val="Normal"/>
    <w:link w:val="QuoteChar"/>
    <w:uiPriority w:val="29"/>
    <w:qFormat/>
    <w:rsid w:val="008242C8"/>
    <w:pPr>
      <w:spacing w:before="240" w:after="240" w:line="252" w:lineRule="auto"/>
      <w:ind w:left="864" w:right="864"/>
      <w:jc w:val="center"/>
    </w:pPr>
    <w:rPr>
      <w:rFonts w:asciiTheme="minorHAnsi" w:eastAsiaTheme="minorEastAsia" w:hAnsiTheme="minorHAnsi" w:cstheme="minorBidi"/>
      <w:i/>
      <w:iCs/>
      <w:sz w:val="21"/>
      <w:szCs w:val="21"/>
    </w:rPr>
  </w:style>
  <w:style w:type="character" w:customStyle="1" w:styleId="QuoteChar">
    <w:name w:val="Quote Char"/>
    <w:basedOn w:val="DefaultParagraphFont"/>
    <w:link w:val="Quote"/>
    <w:uiPriority w:val="29"/>
    <w:rsid w:val="008242C8"/>
    <w:rPr>
      <w:rFonts w:asciiTheme="minorHAnsi" w:eastAsiaTheme="minorEastAsia" w:hAnsiTheme="minorHAnsi" w:cstheme="minorBidi"/>
      <w:i/>
      <w:iC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968818">
      <w:bodyDiv w:val="1"/>
      <w:marLeft w:val="0"/>
      <w:marRight w:val="0"/>
      <w:marTop w:val="0"/>
      <w:marBottom w:val="0"/>
      <w:divBdr>
        <w:top w:val="none" w:sz="0" w:space="0" w:color="auto"/>
        <w:left w:val="none" w:sz="0" w:space="0" w:color="auto"/>
        <w:bottom w:val="none" w:sz="0" w:space="0" w:color="auto"/>
        <w:right w:val="none" w:sz="0" w:space="0" w:color="auto"/>
      </w:divBdr>
    </w:div>
    <w:div w:id="255752962">
      <w:bodyDiv w:val="1"/>
      <w:marLeft w:val="0"/>
      <w:marRight w:val="0"/>
      <w:marTop w:val="0"/>
      <w:marBottom w:val="0"/>
      <w:divBdr>
        <w:top w:val="none" w:sz="0" w:space="0" w:color="auto"/>
        <w:left w:val="none" w:sz="0" w:space="0" w:color="auto"/>
        <w:bottom w:val="none" w:sz="0" w:space="0" w:color="auto"/>
        <w:right w:val="none" w:sz="0" w:space="0" w:color="auto"/>
      </w:divBdr>
    </w:div>
    <w:div w:id="451049875">
      <w:bodyDiv w:val="1"/>
      <w:marLeft w:val="0"/>
      <w:marRight w:val="0"/>
      <w:marTop w:val="0"/>
      <w:marBottom w:val="0"/>
      <w:divBdr>
        <w:top w:val="none" w:sz="0" w:space="0" w:color="auto"/>
        <w:left w:val="none" w:sz="0" w:space="0" w:color="auto"/>
        <w:bottom w:val="none" w:sz="0" w:space="0" w:color="auto"/>
        <w:right w:val="none" w:sz="0" w:space="0" w:color="auto"/>
      </w:divBdr>
    </w:div>
    <w:div w:id="711266514">
      <w:bodyDiv w:val="1"/>
      <w:marLeft w:val="0"/>
      <w:marRight w:val="0"/>
      <w:marTop w:val="0"/>
      <w:marBottom w:val="0"/>
      <w:divBdr>
        <w:top w:val="none" w:sz="0" w:space="0" w:color="auto"/>
        <w:left w:val="none" w:sz="0" w:space="0" w:color="auto"/>
        <w:bottom w:val="none" w:sz="0" w:space="0" w:color="auto"/>
        <w:right w:val="none" w:sz="0" w:space="0" w:color="auto"/>
      </w:divBdr>
    </w:div>
    <w:div w:id="715932518">
      <w:bodyDiv w:val="1"/>
      <w:marLeft w:val="0"/>
      <w:marRight w:val="0"/>
      <w:marTop w:val="0"/>
      <w:marBottom w:val="0"/>
      <w:divBdr>
        <w:top w:val="none" w:sz="0" w:space="0" w:color="auto"/>
        <w:left w:val="none" w:sz="0" w:space="0" w:color="auto"/>
        <w:bottom w:val="none" w:sz="0" w:space="0" w:color="auto"/>
        <w:right w:val="none" w:sz="0" w:space="0" w:color="auto"/>
      </w:divBdr>
    </w:div>
    <w:div w:id="881791241">
      <w:bodyDiv w:val="1"/>
      <w:marLeft w:val="0"/>
      <w:marRight w:val="0"/>
      <w:marTop w:val="0"/>
      <w:marBottom w:val="0"/>
      <w:divBdr>
        <w:top w:val="none" w:sz="0" w:space="0" w:color="auto"/>
        <w:left w:val="none" w:sz="0" w:space="0" w:color="auto"/>
        <w:bottom w:val="none" w:sz="0" w:space="0" w:color="auto"/>
        <w:right w:val="none" w:sz="0" w:space="0" w:color="auto"/>
      </w:divBdr>
    </w:div>
    <w:div w:id="970600474">
      <w:bodyDiv w:val="1"/>
      <w:marLeft w:val="0"/>
      <w:marRight w:val="0"/>
      <w:marTop w:val="0"/>
      <w:marBottom w:val="0"/>
      <w:divBdr>
        <w:top w:val="none" w:sz="0" w:space="0" w:color="auto"/>
        <w:left w:val="none" w:sz="0" w:space="0" w:color="auto"/>
        <w:bottom w:val="none" w:sz="0" w:space="0" w:color="auto"/>
        <w:right w:val="none" w:sz="0" w:space="0" w:color="auto"/>
      </w:divBdr>
    </w:div>
    <w:div w:id="983703949">
      <w:bodyDiv w:val="1"/>
      <w:marLeft w:val="0"/>
      <w:marRight w:val="0"/>
      <w:marTop w:val="0"/>
      <w:marBottom w:val="0"/>
      <w:divBdr>
        <w:top w:val="none" w:sz="0" w:space="0" w:color="auto"/>
        <w:left w:val="none" w:sz="0" w:space="0" w:color="auto"/>
        <w:bottom w:val="none" w:sz="0" w:space="0" w:color="auto"/>
        <w:right w:val="none" w:sz="0" w:space="0" w:color="auto"/>
      </w:divBdr>
    </w:div>
    <w:div w:id="1004552465">
      <w:bodyDiv w:val="1"/>
      <w:marLeft w:val="0"/>
      <w:marRight w:val="0"/>
      <w:marTop w:val="0"/>
      <w:marBottom w:val="0"/>
      <w:divBdr>
        <w:top w:val="none" w:sz="0" w:space="0" w:color="auto"/>
        <w:left w:val="none" w:sz="0" w:space="0" w:color="auto"/>
        <w:bottom w:val="none" w:sz="0" w:space="0" w:color="auto"/>
        <w:right w:val="none" w:sz="0" w:space="0" w:color="auto"/>
      </w:divBdr>
    </w:div>
    <w:div w:id="1038357563">
      <w:bodyDiv w:val="1"/>
      <w:marLeft w:val="0"/>
      <w:marRight w:val="0"/>
      <w:marTop w:val="0"/>
      <w:marBottom w:val="0"/>
      <w:divBdr>
        <w:top w:val="none" w:sz="0" w:space="0" w:color="auto"/>
        <w:left w:val="none" w:sz="0" w:space="0" w:color="auto"/>
        <w:bottom w:val="none" w:sz="0" w:space="0" w:color="auto"/>
        <w:right w:val="none" w:sz="0" w:space="0" w:color="auto"/>
      </w:divBdr>
    </w:div>
    <w:div w:id="1395471715">
      <w:bodyDiv w:val="1"/>
      <w:marLeft w:val="0"/>
      <w:marRight w:val="0"/>
      <w:marTop w:val="0"/>
      <w:marBottom w:val="0"/>
      <w:divBdr>
        <w:top w:val="none" w:sz="0" w:space="0" w:color="auto"/>
        <w:left w:val="none" w:sz="0" w:space="0" w:color="auto"/>
        <w:bottom w:val="none" w:sz="0" w:space="0" w:color="auto"/>
        <w:right w:val="none" w:sz="0" w:space="0" w:color="auto"/>
      </w:divBdr>
    </w:div>
    <w:div w:id="1495611857">
      <w:bodyDiv w:val="1"/>
      <w:marLeft w:val="0"/>
      <w:marRight w:val="0"/>
      <w:marTop w:val="0"/>
      <w:marBottom w:val="0"/>
      <w:divBdr>
        <w:top w:val="none" w:sz="0" w:space="0" w:color="auto"/>
        <w:left w:val="none" w:sz="0" w:space="0" w:color="auto"/>
        <w:bottom w:val="none" w:sz="0" w:space="0" w:color="auto"/>
        <w:right w:val="none" w:sz="0" w:space="0" w:color="auto"/>
      </w:divBdr>
    </w:div>
    <w:div w:id="1542128494">
      <w:bodyDiv w:val="1"/>
      <w:marLeft w:val="0"/>
      <w:marRight w:val="0"/>
      <w:marTop w:val="0"/>
      <w:marBottom w:val="0"/>
      <w:divBdr>
        <w:top w:val="none" w:sz="0" w:space="0" w:color="auto"/>
        <w:left w:val="none" w:sz="0" w:space="0" w:color="auto"/>
        <w:bottom w:val="none" w:sz="0" w:space="0" w:color="auto"/>
        <w:right w:val="none" w:sz="0" w:space="0" w:color="auto"/>
      </w:divBdr>
    </w:div>
    <w:div w:id="1769808175">
      <w:bodyDiv w:val="1"/>
      <w:marLeft w:val="0"/>
      <w:marRight w:val="0"/>
      <w:marTop w:val="0"/>
      <w:marBottom w:val="0"/>
      <w:divBdr>
        <w:top w:val="none" w:sz="0" w:space="0" w:color="auto"/>
        <w:left w:val="none" w:sz="0" w:space="0" w:color="auto"/>
        <w:bottom w:val="none" w:sz="0" w:space="0" w:color="auto"/>
        <w:right w:val="none" w:sz="0" w:space="0" w:color="auto"/>
      </w:divBdr>
    </w:div>
    <w:div w:id="2035836576">
      <w:bodyDiv w:val="1"/>
      <w:marLeft w:val="0"/>
      <w:marRight w:val="0"/>
      <w:marTop w:val="0"/>
      <w:marBottom w:val="0"/>
      <w:divBdr>
        <w:top w:val="none" w:sz="0" w:space="0" w:color="auto"/>
        <w:left w:val="none" w:sz="0" w:space="0" w:color="auto"/>
        <w:bottom w:val="none" w:sz="0" w:space="0" w:color="auto"/>
        <w:right w:val="none" w:sz="0" w:space="0" w:color="auto"/>
      </w:divBdr>
    </w:div>
    <w:div w:id="2039307174">
      <w:bodyDiv w:val="1"/>
      <w:marLeft w:val="0"/>
      <w:marRight w:val="0"/>
      <w:marTop w:val="0"/>
      <w:marBottom w:val="0"/>
      <w:divBdr>
        <w:top w:val="none" w:sz="0" w:space="0" w:color="auto"/>
        <w:left w:val="none" w:sz="0" w:space="0" w:color="auto"/>
        <w:bottom w:val="none" w:sz="0" w:space="0" w:color="auto"/>
        <w:right w:val="none" w:sz="0" w:space="0" w:color="auto"/>
      </w:divBdr>
    </w:div>
    <w:div w:id="2043435985">
      <w:bodyDiv w:val="1"/>
      <w:marLeft w:val="0"/>
      <w:marRight w:val="0"/>
      <w:marTop w:val="0"/>
      <w:marBottom w:val="0"/>
      <w:divBdr>
        <w:top w:val="none" w:sz="0" w:space="0" w:color="auto"/>
        <w:left w:val="none" w:sz="0" w:space="0" w:color="auto"/>
        <w:bottom w:val="none" w:sz="0" w:space="0" w:color="auto"/>
        <w:right w:val="none" w:sz="0" w:space="0" w:color="auto"/>
      </w:divBdr>
    </w:div>
    <w:div w:id="2137481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http://www.slatina.hr/wp-content/uploads/2014/05/lag-marinianis.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5CBF9-BEA9-49B9-AFF6-59E76DA4F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3660</Words>
  <Characters>20867</Characters>
  <Application>Microsoft Office Word</Application>
  <DocSecurity>0</DocSecurity>
  <Lines>173</Lines>
  <Paragraphs>48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LRS LAG Marinianis</vt:lpstr>
      <vt:lpstr>LAG Frankopan LEADER – inicijalni poslovni plan</vt:lpstr>
    </vt:vector>
  </TitlesOfParts>
  <Company>Hewlett-Packard Company</Company>
  <LinksUpToDate>false</LinksUpToDate>
  <CharactersWithSpaces>24479</CharactersWithSpaces>
  <SharedDoc>false</SharedDoc>
  <HLinks>
    <vt:vector size="30" baseType="variant">
      <vt:variant>
        <vt:i4>5308456</vt:i4>
      </vt:variant>
      <vt:variant>
        <vt:i4>9</vt:i4>
      </vt:variant>
      <vt:variant>
        <vt:i4>0</vt:i4>
      </vt:variant>
      <vt:variant>
        <vt:i4>5</vt:i4>
      </vt:variant>
      <vt:variant>
        <vt:lpwstr>http://narodne-novine.nn.hr/clanci/sluzbeni/2017_03_27_614.html</vt:lpwstr>
      </vt:variant>
      <vt:variant>
        <vt:lpwstr/>
      </vt:variant>
      <vt:variant>
        <vt:i4>5242923</vt:i4>
      </vt:variant>
      <vt:variant>
        <vt:i4>6</vt:i4>
      </vt:variant>
      <vt:variant>
        <vt:i4>0</vt:i4>
      </vt:variant>
      <vt:variant>
        <vt:i4>5</vt:i4>
      </vt:variant>
      <vt:variant>
        <vt:lpwstr>http://narodne-novine.nn.hr/clanci/sluzbeni/2017_02_17_407.html</vt:lpwstr>
      </vt:variant>
      <vt:variant>
        <vt:lpwstr/>
      </vt:variant>
      <vt:variant>
        <vt:i4>5701678</vt:i4>
      </vt:variant>
      <vt:variant>
        <vt:i4>3</vt:i4>
      </vt:variant>
      <vt:variant>
        <vt:i4>0</vt:i4>
      </vt:variant>
      <vt:variant>
        <vt:i4>5</vt:i4>
      </vt:variant>
      <vt:variant>
        <vt:lpwstr>http://narodne-novine.nn.hr/clanci/sluzbeni/2017_02_15_355.html</vt:lpwstr>
      </vt:variant>
      <vt:variant>
        <vt:lpwstr/>
      </vt:variant>
      <vt:variant>
        <vt:i4>7274570</vt:i4>
      </vt:variant>
      <vt:variant>
        <vt:i4>0</vt:i4>
      </vt:variant>
      <vt:variant>
        <vt:i4>0</vt:i4>
      </vt:variant>
      <vt:variant>
        <vt:i4>5</vt:i4>
      </vt:variant>
      <vt:variant>
        <vt:lpwstr>http://narodne-novine.nn.hr/clanci/sluzbeni/2016_08_71_1694.html</vt:lpwstr>
      </vt:variant>
      <vt:variant>
        <vt:lpwstr/>
      </vt:variant>
      <vt:variant>
        <vt:i4>2359407</vt:i4>
      </vt:variant>
      <vt:variant>
        <vt:i4>116154</vt:i4>
      </vt:variant>
      <vt:variant>
        <vt:i4>1025</vt:i4>
      </vt:variant>
      <vt:variant>
        <vt:i4>1</vt:i4>
      </vt:variant>
      <vt:variant>
        <vt:lpwstr>http://www.slatina.hr/wp-content/uploads/2014/05/lag-marinianis.jpg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LRS LAG Marinianis</dc:title>
  <dc:subject/>
  <dc:creator>LAG Marinianis</dc:creator>
  <cp:keywords/>
  <cp:lastModifiedBy>LAG Marinianis_V6_I5</cp:lastModifiedBy>
  <cp:revision>8</cp:revision>
  <cp:lastPrinted>2021-02-25T10:56:00Z</cp:lastPrinted>
  <dcterms:created xsi:type="dcterms:W3CDTF">2021-07-26T14:26:00Z</dcterms:created>
  <dcterms:modified xsi:type="dcterms:W3CDTF">2021-07-26T14:53:00Z</dcterms:modified>
</cp:coreProperties>
</file>