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3B4" w:rsidRPr="00166D7E" w:rsidDel="002159E9" w:rsidRDefault="00F503B4" w:rsidP="00F503B4">
      <w:pPr>
        <w:jc w:val="center"/>
        <w:rPr>
          <w:del w:id="0" w:author="LAG Marinianis 2" w:date="2021-10-05T08:35:00Z"/>
          <w:rFonts w:ascii="Arial Narrow" w:hAnsi="Arial Narrow"/>
          <w:b/>
          <w:i/>
          <w:sz w:val="32"/>
        </w:rPr>
      </w:pPr>
    </w:p>
    <w:p w:rsidR="00F503B4" w:rsidRPr="00166D7E" w:rsidDel="002159E9" w:rsidRDefault="00F503B4" w:rsidP="00F503B4">
      <w:pPr>
        <w:jc w:val="center"/>
        <w:rPr>
          <w:del w:id="1" w:author="LAG Marinianis 2" w:date="2021-10-05T08:35:00Z"/>
          <w:rFonts w:ascii="Arial Narrow" w:hAnsi="Arial Narrow"/>
          <w:b/>
          <w:i/>
          <w:sz w:val="32"/>
        </w:rPr>
      </w:pPr>
    </w:p>
    <w:p w:rsidR="00DD1779" w:rsidRPr="00166D7E" w:rsidRDefault="00DD1779" w:rsidP="00F503B4">
      <w:pPr>
        <w:jc w:val="center"/>
        <w:rPr>
          <w:rFonts w:ascii="Arial Narrow" w:hAnsi="Arial Narrow"/>
          <w:b/>
          <w:i/>
          <w:sz w:val="32"/>
        </w:rPr>
      </w:pPr>
    </w:p>
    <w:p w:rsidR="00DD1779" w:rsidRPr="00166D7E" w:rsidRDefault="00DD1779" w:rsidP="00F503B4">
      <w:pPr>
        <w:jc w:val="center"/>
        <w:rPr>
          <w:rFonts w:ascii="Arial Narrow" w:hAnsi="Arial Narrow"/>
          <w:b/>
          <w:i/>
          <w:sz w:val="32"/>
        </w:rPr>
      </w:pPr>
    </w:p>
    <w:p w:rsidR="00F503B4" w:rsidRPr="00166D7E" w:rsidRDefault="00DD1779" w:rsidP="00F503B4">
      <w:pPr>
        <w:jc w:val="center"/>
        <w:rPr>
          <w:rFonts w:ascii="Arial Narrow" w:hAnsi="Arial Narrow"/>
          <w:b/>
          <w:i/>
          <w:sz w:val="32"/>
        </w:rPr>
      </w:pPr>
      <w:r w:rsidRPr="00166D7E">
        <w:rPr>
          <w:rFonts w:ascii="Arial Narrow" w:hAnsi="Arial Narrow"/>
          <w:b/>
          <w:i/>
          <w:sz w:val="32"/>
        </w:rPr>
        <w:t xml:space="preserve">Prijavni obrazac </w:t>
      </w:r>
    </w:p>
    <w:p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2159E9" w:rsidRDefault="00DD1779" w:rsidP="00DD1779">
      <w:pPr>
        <w:shd w:val="clear" w:color="auto" w:fill="FFFFFF" w:themeFill="background1"/>
        <w:tabs>
          <w:tab w:val="left" w:pos="426"/>
          <w:tab w:val="left" w:pos="8647"/>
        </w:tabs>
        <w:spacing w:line="276" w:lineRule="auto"/>
        <w:ind w:right="-563"/>
        <w:jc w:val="center"/>
        <w:rPr>
          <w:ins w:id="2" w:author="LAG Marinianis 2" w:date="2021-10-05T08:35:00Z"/>
          <w:rFonts w:ascii="Arial Narrow" w:hAnsi="Arial Narrow"/>
          <w:b/>
          <w:sz w:val="32"/>
        </w:rPr>
      </w:pPr>
      <w:r w:rsidRPr="00166D7E">
        <w:rPr>
          <w:rFonts w:ascii="Arial Narrow" w:hAnsi="Arial Narrow"/>
          <w:b/>
          <w:sz w:val="32"/>
        </w:rPr>
        <w:t>TIP OPERACIJE</w:t>
      </w:r>
      <w:del w:id="3" w:author="LAG Marinianis 2" w:date="2021-10-05T08:35:00Z">
        <w:r w:rsidRPr="00166D7E" w:rsidDel="002159E9">
          <w:rPr>
            <w:rFonts w:ascii="Arial Narrow" w:hAnsi="Arial Narrow"/>
            <w:b/>
            <w:sz w:val="32"/>
          </w:rPr>
          <w:delText xml:space="preserve"> </w:delText>
        </w:r>
      </w:del>
    </w:p>
    <w:p w:rsidR="00DD1779" w:rsidRPr="00166D7E" w:rsidRDefault="00E70E65" w:rsidP="00DD1779">
      <w:pPr>
        <w:shd w:val="clear" w:color="auto" w:fill="FFFFFF" w:themeFill="background1"/>
        <w:tabs>
          <w:tab w:val="left" w:pos="426"/>
          <w:tab w:val="left" w:pos="8647"/>
        </w:tabs>
        <w:spacing w:line="276" w:lineRule="auto"/>
        <w:ind w:right="-563"/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2.2.1. “Potpora razvoju malih poljoprivrednih gospodarstava“</w:t>
      </w:r>
      <w:del w:id="4" w:author="LAG Marinianis 2" w:date="2021-10-05T08:35:00Z">
        <w:r w:rsidR="00DD1779" w:rsidRPr="00166D7E" w:rsidDel="002159E9">
          <w:rPr>
            <w:rFonts w:ascii="Arial Narrow" w:hAnsi="Arial Narrow"/>
            <w:b/>
            <w:sz w:val="32"/>
          </w:rPr>
          <w:delText xml:space="preserve"> </w:delText>
        </w:r>
      </w:del>
      <w:bookmarkStart w:id="5" w:name="_Hlk74560321"/>
    </w:p>
    <w:bookmarkEnd w:id="5"/>
    <w:p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1E442C" w:rsidRPr="001E442C" w:rsidRDefault="001E442C" w:rsidP="001E442C">
      <w:pPr>
        <w:jc w:val="center"/>
        <w:rPr>
          <w:rFonts w:ascii="Arial Narrow" w:hAnsi="Arial Narrow"/>
          <w:b/>
          <w:i/>
          <w:sz w:val="32"/>
        </w:rPr>
      </w:pPr>
      <w:r w:rsidRPr="001E442C">
        <w:rPr>
          <w:rFonts w:ascii="Arial Narrow" w:hAnsi="Arial Narrow"/>
          <w:b/>
          <w:i/>
          <w:sz w:val="32"/>
        </w:rPr>
        <w:t>LAG</w:t>
      </w:r>
      <w:r w:rsidR="00BA0306">
        <w:rPr>
          <w:rFonts w:ascii="Arial Narrow" w:hAnsi="Arial Narrow"/>
          <w:b/>
          <w:i/>
          <w:sz w:val="32"/>
        </w:rPr>
        <w:t xml:space="preserve"> “MARINIANIS“</w:t>
      </w:r>
    </w:p>
    <w:p w:rsidR="00F503B4" w:rsidRPr="00166D7E" w:rsidDel="002159E9" w:rsidRDefault="00F503B4" w:rsidP="00F503B4">
      <w:pPr>
        <w:jc w:val="center"/>
        <w:rPr>
          <w:del w:id="6" w:author="LAG Marinianis 2" w:date="2021-10-05T08:36:00Z"/>
          <w:rFonts w:ascii="Arial Narrow" w:hAnsi="Arial Narrow"/>
          <w:b/>
          <w:i/>
          <w:sz w:val="32"/>
        </w:rPr>
      </w:pPr>
    </w:p>
    <w:p w:rsidR="00F503B4" w:rsidRPr="00166D7E" w:rsidDel="002159E9" w:rsidRDefault="00F503B4" w:rsidP="00F503B4">
      <w:pPr>
        <w:jc w:val="center"/>
        <w:rPr>
          <w:del w:id="7" w:author="LAG Marinianis 2" w:date="2021-10-05T08:36:00Z"/>
          <w:rFonts w:ascii="Arial Narrow" w:hAnsi="Arial Narrow"/>
          <w:b/>
          <w:i/>
          <w:sz w:val="32"/>
        </w:rPr>
      </w:pPr>
    </w:p>
    <w:p w:rsidR="008E675F" w:rsidRPr="00166D7E" w:rsidDel="002159E9" w:rsidRDefault="008E675F" w:rsidP="00F503B4">
      <w:pPr>
        <w:jc w:val="center"/>
        <w:rPr>
          <w:del w:id="8" w:author="LAG Marinianis 2" w:date="2021-10-05T08:36:00Z"/>
          <w:rFonts w:ascii="Arial Narrow" w:hAnsi="Arial Narrow"/>
          <w:b/>
          <w:i/>
          <w:sz w:val="32"/>
        </w:rPr>
      </w:pPr>
    </w:p>
    <w:p w:rsidR="008E675F" w:rsidRPr="00166D7E" w:rsidDel="002159E9" w:rsidRDefault="008E675F" w:rsidP="00F503B4">
      <w:pPr>
        <w:jc w:val="center"/>
        <w:rPr>
          <w:del w:id="9" w:author="LAG Marinianis 2" w:date="2021-10-05T08:36:00Z"/>
          <w:rFonts w:ascii="Arial Narrow" w:hAnsi="Arial Narrow"/>
          <w:b/>
          <w:i/>
          <w:sz w:val="32"/>
        </w:rPr>
      </w:pPr>
    </w:p>
    <w:p w:rsidR="008E675F" w:rsidRPr="00166D7E" w:rsidDel="002159E9" w:rsidRDefault="008E675F" w:rsidP="00F503B4">
      <w:pPr>
        <w:jc w:val="center"/>
        <w:rPr>
          <w:del w:id="10" w:author="LAG Marinianis 2" w:date="2021-10-05T08:36:00Z"/>
          <w:rFonts w:ascii="Arial Narrow" w:hAnsi="Arial Narrow"/>
          <w:b/>
          <w:i/>
          <w:sz w:val="32"/>
        </w:rPr>
      </w:pPr>
    </w:p>
    <w:p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:rsidR="008E675F" w:rsidRPr="00166D7E" w:rsidRDefault="008E675F" w:rsidP="00DD1779">
      <w:pPr>
        <w:rPr>
          <w:rFonts w:ascii="Arial Narrow" w:hAnsi="Arial Narrow"/>
          <w:b/>
        </w:rPr>
      </w:pPr>
    </w:p>
    <w:p w:rsidR="008E675F" w:rsidRPr="00166D7E" w:rsidRDefault="008E675F" w:rsidP="00DD1779">
      <w:pPr>
        <w:rPr>
          <w:rFonts w:ascii="Arial Narrow" w:hAnsi="Arial Narrow"/>
          <w:b/>
        </w:rPr>
      </w:pPr>
    </w:p>
    <w:p w:rsidR="00441AAD" w:rsidRPr="00441AAD" w:rsidRDefault="008E675F" w:rsidP="000F76B9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spacing w:after="120"/>
        <w:jc w:val="both"/>
        <w:rPr>
          <w:rFonts w:ascii="Arial Narrow" w:hAnsi="Arial Narrow"/>
          <w:b/>
        </w:rPr>
      </w:pPr>
      <w:r w:rsidRPr="00441AAD">
        <w:rPr>
          <w:rFonts w:ascii="Arial Narrow" w:hAnsi="Arial Narrow"/>
          <w:b/>
        </w:rPr>
        <w:t xml:space="preserve">Molimo Vas da prije ispunjavanja Prijavnog obrasca pažljivo pročitate „Natječaj za provedbu </w:t>
      </w:r>
      <w:r w:rsidR="00DD1779" w:rsidRPr="00441AAD">
        <w:rPr>
          <w:rFonts w:ascii="Arial Narrow" w:hAnsi="Arial Narrow"/>
          <w:b/>
        </w:rPr>
        <w:t>tipa operacije</w:t>
      </w:r>
      <w:r w:rsidR="00BA0306">
        <w:rPr>
          <w:rFonts w:ascii="Arial Narrow" w:hAnsi="Arial Narrow"/>
          <w:b/>
        </w:rPr>
        <w:t xml:space="preserve"> 2.2.1. „Potpora razvoju malih poljoprivrednih gospodarstava“</w:t>
      </w:r>
      <w:r w:rsidR="00DD1779" w:rsidRPr="00441AAD">
        <w:rPr>
          <w:rFonts w:ascii="Arial Narrow" w:hAnsi="Arial Narrow"/>
          <w:b/>
        </w:rPr>
        <w:t xml:space="preserve"> objavljen na mrežn</w:t>
      </w:r>
      <w:r w:rsidR="00CA7FFB">
        <w:rPr>
          <w:rFonts w:ascii="Arial Narrow" w:hAnsi="Arial Narrow"/>
          <w:b/>
        </w:rPr>
        <w:t>oj</w:t>
      </w:r>
      <w:r w:rsidR="00DD1779" w:rsidRPr="00441AAD">
        <w:rPr>
          <w:rFonts w:ascii="Arial Narrow" w:hAnsi="Arial Narrow"/>
          <w:b/>
        </w:rPr>
        <w:t xml:space="preserve"> stranic</w:t>
      </w:r>
      <w:r w:rsidR="00CA7FFB">
        <w:rPr>
          <w:rFonts w:ascii="Arial Narrow" w:hAnsi="Arial Narrow"/>
          <w:b/>
        </w:rPr>
        <w:t>i</w:t>
      </w:r>
      <w:r w:rsidR="00BA0306">
        <w:rPr>
          <w:rFonts w:ascii="Arial Narrow" w:hAnsi="Arial Narrow"/>
          <w:b/>
        </w:rPr>
        <w:t xml:space="preserve"> </w:t>
      </w:r>
      <w:hyperlink r:id="rId8" w:history="1">
        <w:r w:rsidR="00A76EA4" w:rsidRPr="00160631">
          <w:rPr>
            <w:rStyle w:val="Hiperveza"/>
            <w:rFonts w:ascii="Arial Narrow" w:hAnsi="Arial Narrow"/>
            <w:b/>
          </w:rPr>
          <w:t>www.lag-marinianis.hr</w:t>
        </w:r>
      </w:hyperlink>
      <w:r w:rsidR="00BA0306">
        <w:rPr>
          <w:rFonts w:ascii="Arial Narrow" w:hAnsi="Arial Narrow"/>
          <w:b/>
        </w:rPr>
        <w:t xml:space="preserve"> .</w:t>
      </w:r>
      <w:del w:id="11" w:author="Ana LAG Terra liburna" w:date="2021-06-14T10:50:00Z">
        <w:r w:rsidR="000F76B9" w:rsidDel="00F43BE4">
          <w:rPr>
            <w:rFonts w:ascii="Arial Narrow" w:hAnsi="Arial Narrow"/>
            <w:b/>
          </w:rPr>
          <w:delText xml:space="preserve"> </w:delText>
        </w:r>
        <w:r w:rsidR="008E1BBD" w:rsidDel="00F43BE4">
          <w:rPr>
            <w:rFonts w:ascii="Arial Narrow" w:hAnsi="Arial Narrow"/>
            <w:b/>
          </w:rPr>
          <w:delText xml:space="preserve"> </w:delText>
        </w:r>
        <w:r w:rsidR="00DD1779" w:rsidRPr="00441AAD" w:rsidDel="00F43BE4">
          <w:rPr>
            <w:rFonts w:ascii="Arial Narrow" w:hAnsi="Arial Narrow"/>
            <w:b/>
          </w:rPr>
          <w:delText xml:space="preserve"> </w:delText>
        </w:r>
      </w:del>
    </w:p>
    <w:p w:rsidR="00441AAD" w:rsidRDefault="008E675F" w:rsidP="000F76B9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both"/>
        <w:rPr>
          <w:rFonts w:ascii="Arial Narrow" w:hAnsi="Arial Narrow"/>
        </w:rPr>
      </w:pPr>
      <w:r w:rsidRPr="00085A18">
        <w:rPr>
          <w:rFonts w:ascii="Arial Narrow" w:hAnsi="Arial Narrow"/>
        </w:rPr>
        <w:t>Prijavni obrazac popunite pažljivo i što je moguće jas</w:t>
      </w:r>
      <w:r w:rsidR="00DD1779" w:rsidRPr="00085A18">
        <w:rPr>
          <w:rFonts w:ascii="Arial Narrow" w:hAnsi="Arial Narrow"/>
        </w:rPr>
        <w:t>nije kako bi se mogla utvrditi točnost podataka. Ako se podatci razliku</w:t>
      </w:r>
      <w:r w:rsidR="001E442C">
        <w:rPr>
          <w:rFonts w:ascii="Arial Narrow" w:hAnsi="Arial Narrow"/>
        </w:rPr>
        <w:t>ju</w:t>
      </w:r>
      <w:r w:rsidR="00DD1779" w:rsidRPr="00085A18">
        <w:rPr>
          <w:rFonts w:ascii="Arial Narrow" w:hAnsi="Arial Narrow"/>
        </w:rPr>
        <w:t xml:space="preserve"> </w:t>
      </w:r>
      <w:r w:rsidR="001E442C">
        <w:rPr>
          <w:rFonts w:ascii="Arial Narrow" w:hAnsi="Arial Narrow"/>
        </w:rPr>
        <w:t>od</w:t>
      </w:r>
      <w:r w:rsidR="00DD1779" w:rsidRPr="00085A18">
        <w:rPr>
          <w:rFonts w:ascii="Arial Narrow" w:hAnsi="Arial Narrow"/>
        </w:rPr>
        <w:t xml:space="preserve"> podat</w:t>
      </w:r>
      <w:r w:rsidR="001E442C">
        <w:rPr>
          <w:rFonts w:ascii="Arial Narrow" w:hAnsi="Arial Narrow"/>
        </w:rPr>
        <w:t>aka</w:t>
      </w:r>
      <w:r w:rsidR="00DD1779" w:rsidRPr="00085A18">
        <w:rPr>
          <w:rFonts w:ascii="Arial Narrow" w:hAnsi="Arial Narrow"/>
        </w:rPr>
        <w:t xml:space="preserve"> navedeni</w:t>
      </w:r>
      <w:r w:rsidR="001E442C">
        <w:rPr>
          <w:rFonts w:ascii="Arial Narrow" w:hAnsi="Arial Narrow"/>
        </w:rPr>
        <w:t>h</w:t>
      </w:r>
      <w:r w:rsidR="00DD1779" w:rsidRPr="00085A18">
        <w:rPr>
          <w:rFonts w:ascii="Arial Narrow" w:hAnsi="Arial Narrow"/>
        </w:rPr>
        <w:t xml:space="preserve"> u dokumentaciji, kao relevantni će se uzeti podatci navedeni u priloženoj dokumentaciji.</w:t>
      </w:r>
    </w:p>
    <w:p w:rsidR="00CC5369" w:rsidRPr="00085A18" w:rsidRDefault="00CC5369" w:rsidP="000F76B9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both"/>
        <w:rPr>
          <w:rFonts w:ascii="Arial Narrow" w:hAnsi="Arial Narrow"/>
        </w:rPr>
      </w:pPr>
    </w:p>
    <w:p w:rsidR="00DD1779" w:rsidRPr="00166D7E" w:rsidRDefault="00DD1779" w:rsidP="000F76B9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both"/>
        <w:rPr>
          <w:rFonts w:ascii="Arial Narrow" w:hAnsi="Arial Narrow"/>
          <w:b/>
        </w:rPr>
      </w:pPr>
      <w:r w:rsidRPr="00085A18">
        <w:rPr>
          <w:rFonts w:ascii="Arial Narrow" w:hAnsi="Arial Narrow"/>
        </w:rPr>
        <w:t>Obratite pozornost da prijavni obrazac nakon popunjavanja mora biti potpisan od strane odgovorne osobe i ovjeren (OPG koji nema žig ne treba ovjeravati).</w:t>
      </w:r>
      <w:r w:rsidRPr="00166D7E">
        <w:rPr>
          <w:rFonts w:ascii="Arial Narrow" w:hAnsi="Arial Narrow"/>
        </w:rPr>
        <w:t xml:space="preserve">  </w:t>
      </w:r>
    </w:p>
    <w:p w:rsidR="008E675F" w:rsidRPr="00166D7E" w:rsidRDefault="008E675F" w:rsidP="00DD1779">
      <w:pPr>
        <w:rPr>
          <w:rFonts w:ascii="Arial Narrow" w:hAnsi="Arial Narrow"/>
          <w:b/>
          <w:sz w:val="32"/>
        </w:rPr>
      </w:pPr>
    </w:p>
    <w:p w:rsidR="00F503B4" w:rsidRPr="00166D7E" w:rsidRDefault="00F503B4" w:rsidP="00DD1779">
      <w:pPr>
        <w:rPr>
          <w:rFonts w:ascii="Arial Narrow" w:hAnsi="Arial Narrow"/>
          <w:b/>
        </w:rPr>
      </w:pPr>
    </w:p>
    <w:p w:rsidR="00DD1779" w:rsidRPr="00166D7E" w:rsidRDefault="00DD1779" w:rsidP="00DD1779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166D7E">
        <w:rPr>
          <w:rFonts w:ascii="Arial Narrow" w:eastAsia="Arial Unicode MS" w:hAnsi="Arial Narrow" w:cs="Arial"/>
          <w:b/>
          <w:bCs/>
        </w:rPr>
        <w:t>Molimo da obrazac popunite korištenjem računala</w:t>
      </w:r>
      <w:r w:rsidR="00441AAD">
        <w:rPr>
          <w:rFonts w:ascii="Arial Narrow" w:eastAsia="Arial Unicode MS" w:hAnsi="Arial Narrow" w:cs="Arial"/>
          <w:b/>
          <w:bCs/>
        </w:rPr>
        <w:t>.</w:t>
      </w:r>
    </w:p>
    <w:p w:rsidR="00F503B4" w:rsidRDefault="00F503B4" w:rsidP="00F503B4">
      <w:pPr>
        <w:jc w:val="center"/>
        <w:rPr>
          <w:rFonts w:ascii="Arial Narrow" w:hAnsi="Arial Narrow"/>
          <w:b/>
          <w:sz w:val="32"/>
        </w:rPr>
      </w:pPr>
    </w:p>
    <w:p w:rsidR="000F76B9" w:rsidRPr="00166D7E" w:rsidRDefault="000F76B9" w:rsidP="00F503B4">
      <w:pPr>
        <w:jc w:val="center"/>
        <w:rPr>
          <w:rFonts w:ascii="Arial Narrow" w:hAnsi="Arial Narrow"/>
          <w:b/>
          <w:sz w:val="32"/>
        </w:rPr>
      </w:pPr>
    </w:p>
    <w:p w:rsidR="00F503B4" w:rsidRPr="00166D7E" w:rsidRDefault="00F503B4" w:rsidP="00F503B4">
      <w:pPr>
        <w:jc w:val="center"/>
        <w:rPr>
          <w:rFonts w:ascii="Arial Narrow" w:hAnsi="Arial Narrow"/>
          <w:b/>
          <w:sz w:val="32"/>
        </w:rPr>
      </w:pPr>
    </w:p>
    <w:p w:rsidR="00F503B4" w:rsidRPr="00166D7E" w:rsidRDefault="00F503B4" w:rsidP="00F503B4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503B4" w:rsidRDefault="00F503B4" w:rsidP="00A04F20">
      <w:pPr>
        <w:rPr>
          <w:rFonts w:ascii="Arial Narrow" w:hAnsi="Arial Narrow"/>
          <w:b/>
          <w:sz w:val="32"/>
        </w:rPr>
      </w:pPr>
    </w:p>
    <w:p w:rsidR="00A6487A" w:rsidRPr="00166D7E" w:rsidRDefault="00A6487A" w:rsidP="00A04F20">
      <w:pPr>
        <w:rPr>
          <w:rFonts w:ascii="Arial Narrow" w:hAnsi="Arial Narrow"/>
          <w:b/>
          <w:sz w:val="32"/>
        </w:rPr>
      </w:pPr>
    </w:p>
    <w:tbl>
      <w:tblPr>
        <w:tblStyle w:val="Reetkatablice"/>
        <w:tblW w:w="9351" w:type="dxa"/>
        <w:tblLayout w:type="fixed"/>
        <w:tblLook w:val="04A0"/>
      </w:tblPr>
      <w:tblGrid>
        <w:gridCol w:w="561"/>
        <w:gridCol w:w="3242"/>
        <w:gridCol w:w="504"/>
        <w:gridCol w:w="504"/>
        <w:gridCol w:w="378"/>
        <w:gridCol w:w="126"/>
        <w:gridCol w:w="504"/>
        <w:gridCol w:w="504"/>
        <w:gridCol w:w="253"/>
        <w:gridCol w:w="251"/>
        <w:gridCol w:w="94"/>
        <w:gridCol w:w="410"/>
        <w:gridCol w:w="75"/>
        <w:gridCol w:w="429"/>
        <w:gridCol w:w="56"/>
        <w:gridCol w:w="71"/>
        <w:gridCol w:w="377"/>
        <w:gridCol w:w="38"/>
        <w:gridCol w:w="466"/>
        <w:gridCol w:w="19"/>
        <w:gridCol w:w="489"/>
      </w:tblGrid>
      <w:tr w:rsidR="00DF520B" w:rsidRPr="00166D7E" w:rsidTr="00D67FA7">
        <w:trPr>
          <w:trHeight w:val="274"/>
        </w:trPr>
        <w:tc>
          <w:tcPr>
            <w:tcW w:w="9351" w:type="dxa"/>
            <w:gridSpan w:val="21"/>
            <w:shd w:val="clear" w:color="auto" w:fill="FFF2CC" w:themeFill="accent4" w:themeFillTint="33"/>
          </w:tcPr>
          <w:p w:rsidR="00D97834" w:rsidRPr="00166D7E" w:rsidRDefault="00166D7E" w:rsidP="005A0A4B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sz w:val="28"/>
              </w:rPr>
              <w:t>I</w:t>
            </w:r>
            <w:r w:rsidR="00DF520B" w:rsidRPr="00166D7E">
              <w:rPr>
                <w:rFonts w:ascii="Arial Narrow" w:hAnsi="Arial Narrow" w:cs="Arial"/>
                <w:b/>
                <w:sz w:val="28"/>
              </w:rPr>
              <w:t xml:space="preserve">. </w:t>
            </w:r>
            <w:r w:rsidR="008A60F5" w:rsidRPr="00166D7E">
              <w:rPr>
                <w:rFonts w:ascii="Arial Narrow" w:hAnsi="Arial Narrow" w:cs="Arial"/>
                <w:b/>
                <w:sz w:val="28"/>
              </w:rPr>
              <w:t>PODATCI</w:t>
            </w:r>
            <w:r w:rsidR="00B74401">
              <w:rPr>
                <w:rFonts w:ascii="Arial Narrow" w:hAnsi="Arial Narrow" w:cs="Arial"/>
                <w:b/>
                <w:sz w:val="28"/>
              </w:rPr>
              <w:t xml:space="preserve"> O NOSITELJU PROJEKTA</w:t>
            </w:r>
          </w:p>
        </w:tc>
      </w:tr>
      <w:tr w:rsidR="00D97834" w:rsidRPr="00166D7E" w:rsidTr="00D67FA7">
        <w:trPr>
          <w:trHeight w:val="340"/>
        </w:trPr>
        <w:tc>
          <w:tcPr>
            <w:tcW w:w="9351" w:type="dxa"/>
            <w:gridSpan w:val="21"/>
            <w:shd w:val="clear" w:color="auto" w:fill="DEEAF6" w:themeFill="accent1" w:themeFillTint="33"/>
            <w:vAlign w:val="center"/>
          </w:tcPr>
          <w:p w:rsidR="00D97834" w:rsidRPr="00166D7E" w:rsidRDefault="00166D7E" w:rsidP="001F593A">
            <w:pPr>
              <w:jc w:val="both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I.1</w:t>
            </w:r>
            <w:r w:rsidR="00C90968">
              <w:rPr>
                <w:rFonts w:ascii="Arial Narrow" w:hAnsi="Arial Narrow" w:cs="Arial"/>
                <w:b/>
              </w:rPr>
              <w:t xml:space="preserve">. </w:t>
            </w:r>
            <w:r>
              <w:rPr>
                <w:rFonts w:ascii="Arial Narrow" w:hAnsi="Arial Narrow" w:cs="Arial"/>
                <w:b/>
              </w:rPr>
              <w:t>OSNOVNI PODATCI O NOSITELJU PROJEKTA</w:t>
            </w:r>
            <w:r w:rsidR="00D67FA7">
              <w:rPr>
                <w:rFonts w:ascii="Arial Narrow" w:hAnsi="Arial Narrow" w:cs="Arial"/>
                <w:b/>
              </w:rPr>
              <w:t xml:space="preserve"> </w:t>
            </w:r>
            <w:r w:rsidR="00D67FA7" w:rsidRPr="000F76B9">
              <w:rPr>
                <w:rFonts w:ascii="Arial Narrow" w:hAnsi="Arial Narrow" w:cs="Arial"/>
                <w:i/>
                <w:sz w:val="16"/>
              </w:rPr>
              <w:t>(</w:t>
            </w:r>
            <w:r w:rsidR="001F593A" w:rsidRPr="00C90968">
              <w:rPr>
                <w:rFonts w:ascii="Arial Narrow" w:hAnsi="Arial Narrow" w:cs="Arial"/>
                <w:i/>
                <w:sz w:val="16"/>
                <w:szCs w:val="16"/>
              </w:rPr>
              <w:t>kod</w:t>
            </w:r>
            <w:r w:rsidR="004944F8">
              <w:rPr>
                <w:rFonts w:ascii="Arial Narrow" w:hAnsi="Arial Narrow" w:cs="Arial"/>
                <w:i/>
                <w:sz w:val="16"/>
                <w:szCs w:val="16"/>
              </w:rPr>
              <w:t xml:space="preserve"> popunjavanja 5., 6., 7</w:t>
            </w:r>
            <w:r w:rsidR="00741F72" w:rsidRPr="00C90968">
              <w:rPr>
                <w:rFonts w:ascii="Arial Narrow" w:hAnsi="Arial Narrow" w:cs="Arial"/>
                <w:i/>
                <w:sz w:val="16"/>
                <w:szCs w:val="16"/>
              </w:rPr>
              <w:t>.</w:t>
            </w:r>
            <w:r w:rsidR="00441AAD">
              <w:rPr>
                <w:rFonts w:ascii="Arial Narrow" w:hAnsi="Arial Narrow" w:cs="Arial"/>
                <w:i/>
                <w:sz w:val="16"/>
                <w:szCs w:val="16"/>
              </w:rPr>
              <w:t xml:space="preserve"> i</w:t>
            </w:r>
            <w:r w:rsidR="004944F8">
              <w:rPr>
                <w:rFonts w:ascii="Arial Narrow" w:hAnsi="Arial Narrow" w:cs="Arial"/>
                <w:i/>
                <w:sz w:val="16"/>
                <w:szCs w:val="16"/>
              </w:rPr>
              <w:t xml:space="preserve"> 8</w:t>
            </w:r>
            <w:r w:rsidR="00C90968" w:rsidRPr="00C90968">
              <w:rPr>
                <w:rFonts w:ascii="Arial Narrow" w:hAnsi="Arial Narrow" w:cs="Arial"/>
                <w:i/>
                <w:sz w:val="16"/>
                <w:szCs w:val="16"/>
              </w:rPr>
              <w:t>.</w:t>
            </w:r>
            <w:r w:rsidR="00441AAD">
              <w:rPr>
                <w:rFonts w:ascii="Arial Narrow" w:hAnsi="Arial Narrow" w:cs="Arial"/>
                <w:i/>
                <w:sz w:val="16"/>
                <w:szCs w:val="16"/>
              </w:rPr>
              <w:t xml:space="preserve"> reda</w:t>
            </w:r>
            <w:r w:rsidR="001F593A" w:rsidRPr="00C90968">
              <w:rPr>
                <w:rFonts w:ascii="Arial Narrow" w:hAnsi="Arial Narrow" w:cs="Arial"/>
                <w:i/>
                <w:sz w:val="16"/>
                <w:szCs w:val="16"/>
              </w:rPr>
              <w:t xml:space="preserve">  upisati adresu sjedišta ili prebivališta </w:t>
            </w:r>
            <w:r w:rsidR="00441AAD">
              <w:rPr>
                <w:rFonts w:ascii="Arial Narrow" w:hAnsi="Arial Narrow" w:cs="Arial"/>
                <w:i/>
                <w:sz w:val="16"/>
                <w:szCs w:val="16"/>
              </w:rPr>
              <w:t>o</w:t>
            </w:r>
            <w:r w:rsidR="001F593A" w:rsidRPr="00C90968">
              <w:rPr>
                <w:rFonts w:ascii="Arial Narrow" w:hAnsi="Arial Narrow" w:cs="Arial"/>
                <w:i/>
                <w:sz w:val="16"/>
                <w:szCs w:val="16"/>
              </w:rPr>
              <w:t>visno o organizacijsko</w:t>
            </w:r>
            <w:r w:rsidR="00441AAD">
              <w:rPr>
                <w:rFonts w:ascii="Arial Narrow" w:hAnsi="Arial Narrow" w:cs="Arial"/>
                <w:i/>
                <w:sz w:val="16"/>
                <w:szCs w:val="16"/>
              </w:rPr>
              <w:t>m</w:t>
            </w:r>
            <w:r w:rsidR="001F593A" w:rsidRPr="00C90968">
              <w:rPr>
                <w:rFonts w:ascii="Arial Narrow" w:hAnsi="Arial Narrow" w:cs="Arial"/>
                <w:i/>
                <w:sz w:val="16"/>
                <w:szCs w:val="16"/>
              </w:rPr>
              <w:t xml:space="preserve"> oblik</w:t>
            </w:r>
            <w:r w:rsidR="00441AAD">
              <w:rPr>
                <w:rFonts w:ascii="Arial Narrow" w:hAnsi="Arial Narrow" w:cs="Arial"/>
                <w:i/>
                <w:sz w:val="16"/>
                <w:szCs w:val="16"/>
              </w:rPr>
              <w:t>u,</w:t>
            </w:r>
            <w:r w:rsidR="001F593A" w:rsidRPr="00C90968">
              <w:rPr>
                <w:rFonts w:ascii="Arial Narrow" w:hAnsi="Arial Narrow" w:cs="Arial"/>
                <w:i/>
                <w:sz w:val="16"/>
                <w:szCs w:val="16"/>
              </w:rPr>
              <w:t xml:space="preserve"> kako je pro</w:t>
            </w:r>
            <w:r w:rsidR="004944F8">
              <w:rPr>
                <w:rFonts w:ascii="Arial Narrow" w:hAnsi="Arial Narrow" w:cs="Arial"/>
                <w:i/>
                <w:sz w:val="16"/>
                <w:szCs w:val="16"/>
              </w:rPr>
              <w:t>pisano natječajem, poglavlje 2.3</w:t>
            </w:r>
            <w:r w:rsidR="001F593A" w:rsidRPr="00C90968">
              <w:rPr>
                <w:rFonts w:ascii="Arial Narrow" w:hAnsi="Arial Narrow" w:cs="Arial"/>
                <w:i/>
                <w:sz w:val="16"/>
                <w:szCs w:val="16"/>
              </w:rPr>
              <w:t>.)</w:t>
            </w:r>
          </w:p>
        </w:tc>
      </w:tr>
      <w:tr w:rsidR="001B065D" w:rsidRPr="00166D7E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1B065D" w:rsidRPr="001E31DD" w:rsidRDefault="001B065D" w:rsidP="00AC7FC1">
            <w:pPr>
              <w:rPr>
                <w:rFonts w:ascii="Arial Narrow" w:hAnsi="Arial Narrow" w:cs="Arial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1B065D" w:rsidRDefault="00AC7FC1" w:rsidP="00C90968">
            <w:pPr>
              <w:rPr>
                <w:rFonts w:ascii="Arial Narrow" w:hAnsi="Arial Narrow" w:cs="Arial"/>
                <w:b/>
              </w:rPr>
            </w:pPr>
            <w:r w:rsidRPr="00166D7E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Naziv nositelja projekta</w:t>
            </w:r>
            <w:r w:rsidR="00D67FA7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D67FA7" w:rsidRPr="00D67FA7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</w:t>
            </w:r>
            <w:r w:rsidR="00D67FA7" w:rsidRP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službeni naziv iz registra</w:t>
            </w:r>
            <w:r w:rsidR="00441AA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;</w:t>
            </w:r>
            <w:r w:rsid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u slučaju trgovačkog društva</w:t>
            </w:r>
            <w:r w:rsid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upisati o kojem je obliku riječ, npr</w:t>
            </w:r>
            <w:r w:rsidR="001A4BB9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.</w:t>
            </w:r>
            <w:r w:rsid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 j.d.o.o.</w:t>
            </w:r>
            <w:r w:rsidR="00D67FA7" w:rsidRPr="00D67FA7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)</w:t>
            </w:r>
            <w:r w:rsidRPr="00166D7E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  <w:vAlign w:val="center"/>
          </w:tcPr>
          <w:p w:rsidR="001B065D" w:rsidRDefault="001B065D" w:rsidP="00AC7FC1">
            <w:pPr>
              <w:rPr>
                <w:rFonts w:ascii="Arial Narrow" w:hAnsi="Arial Narrow" w:cs="Arial"/>
                <w:b/>
              </w:rPr>
            </w:pPr>
          </w:p>
        </w:tc>
      </w:tr>
      <w:tr w:rsidR="00F4253E" w:rsidRPr="00166D7E" w:rsidTr="007516A9">
        <w:trPr>
          <w:trHeight w:val="1007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F4253E" w:rsidRPr="001E31DD" w:rsidRDefault="006D4E33" w:rsidP="00AC7FC1">
            <w:pPr>
              <w:rPr>
                <w:rFonts w:ascii="Arial Narrow" w:hAnsi="Arial Narrow" w:cs="Arial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E13FFD" w:rsidRPr="005A0A4B" w:rsidRDefault="005A0A4B" w:rsidP="00C90968">
            <w:pPr>
              <w:rPr>
                <w:rFonts w:ascii="Arial Narrow" w:eastAsia="Calibri" w:hAnsi="Arial Narrow" w:cs="Arial"/>
                <w:i/>
                <w:sz w:val="20"/>
                <w:szCs w:val="20"/>
                <w:u w:val="single"/>
                <w:lang w:eastAsia="en-US"/>
              </w:rPr>
            </w:pPr>
            <w:r w:rsidRPr="005A0A4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Organizacijski oblik</w:t>
            </w:r>
          </w:p>
          <w:p w:rsidR="00F4253E" w:rsidRPr="00166D7E" w:rsidRDefault="00E13FFD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441AAD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po</w:t>
            </w:r>
            <w:r w:rsidR="006D4E33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debljati – bold </w:t>
            </w:r>
            <w:r w:rsidR="006D4E33" w:rsidRPr="006D4E3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organizacijski oblik</w:t>
            </w:r>
            <w:r w:rsidRPr="00E13FF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  <w:r w:rsidR="00F4253E"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  <w:vAlign w:val="center"/>
          </w:tcPr>
          <w:p w:rsidR="00F4253E" w:rsidRPr="004944F8" w:rsidRDefault="00E13FFD" w:rsidP="00AC7FC1">
            <w:pPr>
              <w:rPr>
                <w:rFonts w:ascii="Arial Narrow" w:hAnsi="Arial Narrow" w:cs="Arial"/>
                <w:sz w:val="20"/>
                <w:szCs w:val="20"/>
              </w:rPr>
            </w:pPr>
            <w:r w:rsidRPr="004944F8">
              <w:rPr>
                <w:rFonts w:ascii="Arial Narrow" w:hAnsi="Arial Narrow" w:cs="Arial"/>
                <w:sz w:val="20"/>
                <w:szCs w:val="20"/>
              </w:rPr>
              <w:t>a) trgovačko društvo</w:t>
            </w:r>
          </w:p>
          <w:p w:rsidR="00E13FFD" w:rsidRPr="00E13FFD" w:rsidRDefault="00E13FFD" w:rsidP="00AC7FC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b) zadruga</w:t>
            </w:r>
          </w:p>
          <w:p w:rsidR="00E13FFD" w:rsidRPr="00E13FFD" w:rsidRDefault="00E13FFD" w:rsidP="00AC7FC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c) o</w:t>
            </w:r>
            <w:r w:rsidRPr="00E13FFD">
              <w:rPr>
                <w:rFonts w:ascii="Arial Narrow" w:hAnsi="Arial Narrow" w:cs="Arial"/>
                <w:sz w:val="20"/>
                <w:szCs w:val="20"/>
              </w:rPr>
              <w:t>brt</w:t>
            </w:r>
          </w:p>
          <w:p w:rsidR="00E13FFD" w:rsidRDefault="00E13FFD" w:rsidP="00AC7FC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d) o</w:t>
            </w:r>
            <w:r w:rsidRPr="00E13FFD">
              <w:rPr>
                <w:rFonts w:ascii="Arial Narrow" w:hAnsi="Arial Narrow" w:cs="Arial"/>
                <w:sz w:val="20"/>
                <w:szCs w:val="20"/>
              </w:rPr>
              <w:t>biteljsko poljoprivredno gospodarstvo</w:t>
            </w:r>
            <w:r w:rsidR="001232EF">
              <w:rPr>
                <w:rFonts w:ascii="Arial Narrow" w:hAnsi="Arial Narrow" w:cs="Arial"/>
                <w:sz w:val="20"/>
                <w:szCs w:val="20"/>
              </w:rPr>
              <w:t xml:space="preserve"> (OPG)</w:t>
            </w:r>
          </w:p>
          <w:p w:rsidR="00641FCF" w:rsidRDefault="00641FCF" w:rsidP="00AC7FC1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e) </w:t>
            </w:r>
            <w:r w:rsidRPr="00641FCF">
              <w:rPr>
                <w:rFonts w:ascii="Arial Narrow" w:hAnsi="Arial Narrow" w:cs="Arial"/>
                <w:sz w:val="20"/>
                <w:szCs w:val="20"/>
              </w:rPr>
              <w:t>samoopskrbno poljoprivredno gospodarstvo</w:t>
            </w:r>
            <w:r w:rsidR="001232EF">
              <w:rPr>
                <w:rFonts w:ascii="Arial Narrow" w:hAnsi="Arial Narrow" w:cs="Arial"/>
                <w:sz w:val="20"/>
                <w:szCs w:val="20"/>
              </w:rPr>
              <w:t xml:space="preserve"> (SOPG)</w:t>
            </w:r>
          </w:p>
        </w:tc>
      </w:tr>
      <w:tr w:rsidR="005A0A4B" w:rsidRPr="00166D7E" w:rsidTr="007516A9">
        <w:trPr>
          <w:trHeight w:val="1007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5A0A4B" w:rsidRPr="001E31DD" w:rsidRDefault="005A0A4B" w:rsidP="00AC7FC1">
            <w:pPr>
              <w:rPr>
                <w:rFonts w:ascii="Arial Narrow" w:hAnsi="Arial Narrow" w:cs="Arial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5A0A4B" w:rsidRDefault="005A0A4B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Porezni status</w:t>
            </w:r>
          </w:p>
          <w:p w:rsidR="005A0A4B" w:rsidRPr="005A0A4B" w:rsidRDefault="005A0A4B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441AAD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po</w:t>
            </w:r>
            <w:r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debljati – bold 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porezni status</w:t>
            </w:r>
            <w:r w:rsidR="004944F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  <w:r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  <w:vAlign w:val="center"/>
          </w:tcPr>
          <w:p w:rsidR="005A0A4B" w:rsidRDefault="005A0A4B" w:rsidP="005A0A4B">
            <w:pPr>
              <w:suppressAutoHyphens w:val="0"/>
              <w:spacing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a) obveznik poreza </w:t>
            </w:r>
            <w:r w:rsidR="00441AA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na 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dobit</w:t>
            </w:r>
          </w:p>
          <w:p w:rsidR="005A0A4B" w:rsidRDefault="005A0A4B" w:rsidP="005A0A4B">
            <w:pPr>
              <w:suppressAutoHyphens w:val="0"/>
              <w:spacing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b) obveznik poreza na dohodak (vodi poslovne knjige sukladno Zakonu o porezu na dohodak)</w:t>
            </w:r>
          </w:p>
          <w:p w:rsidR="005A0A4B" w:rsidRDefault="005A0A4B" w:rsidP="005A0A4B">
            <w:pPr>
              <w:suppressAutoHyphens w:val="0"/>
              <w:spacing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c) obveznik poreza n</w:t>
            </w:r>
            <w:r w:rsidR="00860960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a dohodak (</w:t>
            </w:r>
            <w:r w:rsidR="00860960" w:rsidRPr="000F76B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paušalac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)</w:t>
            </w:r>
          </w:p>
          <w:p w:rsidR="005A0A4B" w:rsidRDefault="005A0A4B" w:rsidP="005A0A4B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d) nije obveznik poreza na dohodak/dobit</w:t>
            </w:r>
          </w:p>
        </w:tc>
      </w:tr>
      <w:tr w:rsidR="00D67FA7" w:rsidRPr="00166D7E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D67FA7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D67FA7" w:rsidRPr="00166D7E" w:rsidRDefault="00D67FA7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OIB </w:t>
            </w:r>
            <w:r w:rsidRP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(osobni identifikacijski broj):</w:t>
            </w:r>
          </w:p>
        </w:tc>
        <w:tc>
          <w:tcPr>
            <w:tcW w:w="504" w:type="dxa"/>
            <w:shd w:val="clear" w:color="auto" w:fill="F2F2F2" w:themeFill="background1" w:themeFillShade="F2"/>
          </w:tcPr>
          <w:p w:rsidR="00D67FA7" w:rsidRDefault="00D67FA7" w:rsidP="00D67FA7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504" w:type="dxa"/>
            <w:shd w:val="clear" w:color="auto" w:fill="F2F2F2" w:themeFill="background1" w:themeFillShade="F2"/>
          </w:tcPr>
          <w:p w:rsidR="00D67FA7" w:rsidRDefault="00D67FA7" w:rsidP="00D67FA7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504" w:type="dxa"/>
            <w:gridSpan w:val="2"/>
            <w:shd w:val="clear" w:color="auto" w:fill="F2F2F2" w:themeFill="background1" w:themeFillShade="F2"/>
          </w:tcPr>
          <w:p w:rsidR="00D67FA7" w:rsidRDefault="00D67FA7" w:rsidP="00D67FA7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504" w:type="dxa"/>
            <w:shd w:val="clear" w:color="auto" w:fill="F2F2F2" w:themeFill="background1" w:themeFillShade="F2"/>
          </w:tcPr>
          <w:p w:rsidR="00D67FA7" w:rsidRDefault="00D67FA7" w:rsidP="00D67FA7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504" w:type="dxa"/>
            <w:shd w:val="clear" w:color="auto" w:fill="F2F2F2" w:themeFill="background1" w:themeFillShade="F2"/>
          </w:tcPr>
          <w:p w:rsidR="00D67FA7" w:rsidRDefault="00D67FA7" w:rsidP="00D67FA7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504" w:type="dxa"/>
            <w:gridSpan w:val="2"/>
            <w:shd w:val="clear" w:color="auto" w:fill="F2F2F2" w:themeFill="background1" w:themeFillShade="F2"/>
          </w:tcPr>
          <w:p w:rsidR="00D67FA7" w:rsidRDefault="00D67FA7" w:rsidP="00D67FA7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504" w:type="dxa"/>
            <w:gridSpan w:val="2"/>
            <w:shd w:val="clear" w:color="auto" w:fill="F2F2F2" w:themeFill="background1" w:themeFillShade="F2"/>
          </w:tcPr>
          <w:p w:rsidR="00D67FA7" w:rsidRDefault="00D67FA7" w:rsidP="00D67FA7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504" w:type="dxa"/>
            <w:gridSpan w:val="2"/>
            <w:shd w:val="clear" w:color="auto" w:fill="F2F2F2" w:themeFill="background1" w:themeFillShade="F2"/>
          </w:tcPr>
          <w:p w:rsidR="00D67FA7" w:rsidRDefault="00D67FA7" w:rsidP="00D67FA7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504" w:type="dxa"/>
            <w:gridSpan w:val="3"/>
            <w:shd w:val="clear" w:color="auto" w:fill="F2F2F2" w:themeFill="background1" w:themeFillShade="F2"/>
          </w:tcPr>
          <w:p w:rsidR="00D67FA7" w:rsidRDefault="00D67FA7" w:rsidP="00D67FA7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504" w:type="dxa"/>
            <w:gridSpan w:val="2"/>
            <w:shd w:val="clear" w:color="auto" w:fill="F2F2F2" w:themeFill="background1" w:themeFillShade="F2"/>
          </w:tcPr>
          <w:p w:rsidR="00D67FA7" w:rsidRDefault="00D67FA7" w:rsidP="00D67FA7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508" w:type="dxa"/>
            <w:gridSpan w:val="2"/>
            <w:shd w:val="clear" w:color="auto" w:fill="F2F2F2" w:themeFill="background1" w:themeFillShade="F2"/>
          </w:tcPr>
          <w:p w:rsidR="00D67FA7" w:rsidRDefault="00D67FA7" w:rsidP="00D67FA7">
            <w:pPr>
              <w:rPr>
                <w:rFonts w:ascii="Arial Narrow" w:hAnsi="Arial Narrow" w:cs="Arial"/>
                <w:b/>
              </w:rPr>
            </w:pPr>
          </w:p>
        </w:tc>
      </w:tr>
      <w:tr w:rsidR="00D67FA7" w:rsidRPr="00166D7E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D67FA7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5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D67FA7" w:rsidRDefault="00D67FA7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Adresa </w:t>
            </w:r>
            <w:r w:rsidRP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(ulica i broj)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: 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:rsidR="00D67FA7" w:rsidRDefault="00D67FA7" w:rsidP="00114EF4">
            <w:pPr>
              <w:rPr>
                <w:rFonts w:ascii="Arial Narrow" w:hAnsi="Arial Narrow" w:cs="Arial"/>
                <w:b/>
              </w:rPr>
            </w:pPr>
          </w:p>
        </w:tc>
      </w:tr>
      <w:tr w:rsidR="001F593A" w:rsidRPr="00166D7E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1F593A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6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1F593A" w:rsidRDefault="001F593A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Naselje i poštanski broj:</w:t>
            </w:r>
          </w:p>
        </w:tc>
        <w:tc>
          <w:tcPr>
            <w:tcW w:w="3118" w:type="dxa"/>
            <w:gridSpan w:val="9"/>
            <w:shd w:val="clear" w:color="auto" w:fill="F2F2F2" w:themeFill="background1" w:themeFillShade="F2"/>
          </w:tcPr>
          <w:p w:rsidR="001F593A" w:rsidRDefault="001F593A" w:rsidP="00D67FA7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485" w:type="dxa"/>
            <w:gridSpan w:val="2"/>
            <w:shd w:val="clear" w:color="auto" w:fill="F2F2F2" w:themeFill="background1" w:themeFillShade="F2"/>
          </w:tcPr>
          <w:p w:rsidR="001F593A" w:rsidRDefault="001F593A" w:rsidP="00D67FA7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485" w:type="dxa"/>
            <w:gridSpan w:val="2"/>
            <w:shd w:val="clear" w:color="auto" w:fill="F2F2F2" w:themeFill="background1" w:themeFillShade="F2"/>
          </w:tcPr>
          <w:p w:rsidR="001F593A" w:rsidRDefault="001F593A" w:rsidP="00D67FA7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486" w:type="dxa"/>
            <w:gridSpan w:val="3"/>
            <w:shd w:val="clear" w:color="auto" w:fill="F2F2F2" w:themeFill="background1" w:themeFillShade="F2"/>
          </w:tcPr>
          <w:p w:rsidR="001F593A" w:rsidRDefault="001F593A" w:rsidP="00D67FA7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485" w:type="dxa"/>
            <w:gridSpan w:val="2"/>
            <w:shd w:val="clear" w:color="auto" w:fill="F2F2F2" w:themeFill="background1" w:themeFillShade="F2"/>
          </w:tcPr>
          <w:p w:rsidR="001F593A" w:rsidRDefault="001F593A" w:rsidP="00D67FA7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</w:tcPr>
          <w:p w:rsidR="001F593A" w:rsidRDefault="001F593A" w:rsidP="00D67FA7">
            <w:pPr>
              <w:rPr>
                <w:rFonts w:ascii="Arial Narrow" w:hAnsi="Arial Narrow" w:cs="Arial"/>
                <w:b/>
              </w:rPr>
            </w:pPr>
          </w:p>
        </w:tc>
      </w:tr>
      <w:tr w:rsidR="00D67FA7" w:rsidRPr="00166D7E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D67FA7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7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D67FA7" w:rsidRDefault="00477989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Grad/O</w:t>
            </w:r>
            <w:r w:rsidR="00D67FA7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pćina: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:rsidR="00D67FA7" w:rsidRDefault="00D67FA7" w:rsidP="008550F0">
            <w:pPr>
              <w:jc w:val="right"/>
              <w:rPr>
                <w:rFonts w:ascii="Arial Narrow" w:hAnsi="Arial Narrow" w:cs="Arial"/>
                <w:b/>
              </w:rPr>
            </w:pPr>
          </w:p>
        </w:tc>
      </w:tr>
      <w:tr w:rsidR="00D67FA7" w:rsidRPr="00166D7E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D67FA7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8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D67FA7" w:rsidRDefault="00D67FA7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Županija: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:rsidR="00D67FA7" w:rsidRDefault="00D67FA7" w:rsidP="008550F0">
            <w:pPr>
              <w:jc w:val="right"/>
              <w:rPr>
                <w:rFonts w:ascii="Arial Narrow" w:hAnsi="Arial Narrow" w:cs="Arial"/>
                <w:b/>
              </w:rPr>
            </w:pPr>
          </w:p>
        </w:tc>
      </w:tr>
      <w:tr w:rsidR="001F593A" w:rsidRPr="00166D7E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1F593A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9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1F593A" w:rsidRDefault="001F593A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Telefon</w:t>
            </w:r>
            <w:r w:rsidRPr="001F593A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:rsidR="001F593A" w:rsidRDefault="001F593A" w:rsidP="008550F0">
            <w:pPr>
              <w:jc w:val="right"/>
              <w:rPr>
                <w:rFonts w:ascii="Arial Narrow" w:hAnsi="Arial Narrow" w:cs="Arial"/>
                <w:b/>
              </w:rPr>
            </w:pPr>
          </w:p>
        </w:tc>
      </w:tr>
      <w:tr w:rsidR="001F593A" w:rsidRPr="00166D7E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1F593A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10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1F593A" w:rsidRDefault="001F593A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Telefaks </w:t>
            </w:r>
            <w:r w:rsidRP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(ako je primjenjivo</w:t>
            </w:r>
            <w:r w:rsidRPr="000F76B9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  <w:r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:rsidR="001F593A" w:rsidRDefault="001F593A" w:rsidP="008550F0">
            <w:pPr>
              <w:jc w:val="right"/>
              <w:rPr>
                <w:rFonts w:ascii="Arial Narrow" w:hAnsi="Arial Narrow" w:cs="Arial"/>
                <w:b/>
              </w:rPr>
            </w:pPr>
          </w:p>
        </w:tc>
      </w:tr>
      <w:tr w:rsidR="001F593A" w:rsidRPr="00166D7E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1F593A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1F593A" w:rsidRDefault="001F593A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Mobitel: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:rsidR="001F593A" w:rsidRDefault="001F593A" w:rsidP="008550F0">
            <w:pPr>
              <w:jc w:val="right"/>
              <w:rPr>
                <w:rFonts w:ascii="Arial Narrow" w:hAnsi="Arial Narrow" w:cs="Arial"/>
                <w:b/>
              </w:rPr>
            </w:pPr>
          </w:p>
        </w:tc>
      </w:tr>
      <w:tr w:rsidR="001F593A" w:rsidRPr="00166D7E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1F593A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12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1F593A" w:rsidRDefault="001F593A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Adresa e</w:t>
            </w:r>
            <w:r w:rsidR="00CA7FF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lektroničke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pošte</w:t>
            </w:r>
            <w:r w:rsidR="004944F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4944F8" w:rsidRP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AA000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navedena adresa služi za komunikaciju</w:t>
            </w:r>
            <w:r w:rsidR="004944F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:rsidR="001F593A" w:rsidRDefault="001F593A" w:rsidP="008550F0">
            <w:pPr>
              <w:jc w:val="right"/>
              <w:rPr>
                <w:rFonts w:ascii="Arial Narrow" w:hAnsi="Arial Narrow" w:cs="Arial"/>
                <w:b/>
              </w:rPr>
            </w:pPr>
          </w:p>
        </w:tc>
      </w:tr>
      <w:tr w:rsidR="001F593A" w:rsidRPr="00166D7E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1F593A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13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1F593A" w:rsidRDefault="001F593A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Datum i godina upisa u matični registar: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:rsidR="001F593A" w:rsidRDefault="001F593A" w:rsidP="004131CB">
            <w:pPr>
              <w:jc w:val="right"/>
              <w:rPr>
                <w:rFonts w:ascii="Arial Narrow" w:hAnsi="Arial Narrow" w:cs="Arial"/>
                <w:b/>
              </w:rPr>
            </w:pPr>
          </w:p>
        </w:tc>
      </w:tr>
      <w:tr w:rsidR="00741F72" w:rsidRPr="00166D7E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741F72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14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741F72" w:rsidRDefault="00741F72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MIBPG </w:t>
            </w:r>
            <w:r w:rsidRPr="00741F72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(matični identifikacijski broj poljoprivrednog gospodarstva</w:t>
            </w:r>
            <w:r w:rsidRPr="00741F72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)</w:t>
            </w:r>
            <w:r w:rsidRPr="000F76B9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:rsidR="00741F72" w:rsidRDefault="00741F72" w:rsidP="004131CB">
            <w:pPr>
              <w:jc w:val="right"/>
              <w:rPr>
                <w:rFonts w:ascii="Arial Narrow" w:hAnsi="Arial Narrow" w:cs="Arial"/>
                <w:b/>
              </w:rPr>
            </w:pPr>
          </w:p>
        </w:tc>
      </w:tr>
      <w:tr w:rsidR="00DE49C3" w:rsidRPr="00166D7E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DE49C3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15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DE49C3" w:rsidRDefault="00DE49C3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Poljoprivreda je glavna djelatnost </w:t>
            </w:r>
            <w:r w:rsidRPr="00DE49C3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</w:t>
            </w:r>
            <w:r w:rsidRP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označite sa „x“):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386" w:type="dxa"/>
            <w:gridSpan w:val="3"/>
            <w:shd w:val="clear" w:color="auto" w:fill="F2F2F2" w:themeFill="background1" w:themeFillShade="F2"/>
            <w:vAlign w:val="center"/>
          </w:tcPr>
          <w:p w:rsidR="00DE49C3" w:rsidRPr="00C05CC3" w:rsidRDefault="00DE49C3" w:rsidP="00DE49C3">
            <w:pPr>
              <w:rPr>
                <w:rFonts w:ascii="Arial Narrow" w:hAnsi="Arial Narrow" w:cs="Arial"/>
                <w:b/>
              </w:rPr>
            </w:pPr>
            <w:r w:rsidRPr="00C05CC3">
              <w:rPr>
                <w:rFonts w:ascii="Arial Narrow" w:hAnsi="Arial Narrow" w:cs="Arial"/>
                <w:b/>
              </w:rPr>
              <w:t>DA</w:t>
            </w:r>
          </w:p>
        </w:tc>
        <w:tc>
          <w:tcPr>
            <w:tcW w:w="1387" w:type="dxa"/>
            <w:gridSpan w:val="4"/>
            <w:shd w:val="clear" w:color="auto" w:fill="F2F2F2" w:themeFill="background1" w:themeFillShade="F2"/>
          </w:tcPr>
          <w:p w:rsidR="00DE49C3" w:rsidRDefault="00DE49C3" w:rsidP="004944F8">
            <w:pPr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386" w:type="dxa"/>
            <w:gridSpan w:val="7"/>
            <w:shd w:val="clear" w:color="auto" w:fill="F2F2F2" w:themeFill="background1" w:themeFillShade="F2"/>
            <w:vAlign w:val="center"/>
          </w:tcPr>
          <w:p w:rsidR="00DE49C3" w:rsidRPr="00C05CC3" w:rsidRDefault="00DE49C3" w:rsidP="00DE49C3">
            <w:pPr>
              <w:rPr>
                <w:rFonts w:ascii="Arial Narrow" w:hAnsi="Arial Narrow" w:cs="Arial"/>
                <w:b/>
              </w:rPr>
            </w:pPr>
            <w:r w:rsidRPr="00C05CC3">
              <w:rPr>
                <w:rFonts w:ascii="Arial Narrow" w:hAnsi="Arial Narrow" w:cs="Arial"/>
                <w:b/>
              </w:rPr>
              <w:t>NE</w:t>
            </w:r>
          </w:p>
        </w:tc>
        <w:tc>
          <w:tcPr>
            <w:tcW w:w="1389" w:type="dxa"/>
            <w:gridSpan w:val="5"/>
            <w:shd w:val="clear" w:color="auto" w:fill="F2F2F2" w:themeFill="background1" w:themeFillShade="F2"/>
          </w:tcPr>
          <w:p w:rsidR="00DE49C3" w:rsidRDefault="00DE49C3" w:rsidP="004944F8">
            <w:pPr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E13FFD" w:rsidRPr="00166D7E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E13FFD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16</w:t>
            </w:r>
            <w:r w:rsidR="006F290D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E13FFD" w:rsidRDefault="00E13FFD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Veličina poduzeća</w:t>
            </w:r>
            <w:r w:rsidR="006F290D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  <w:p w:rsidR="00E13FFD" w:rsidRDefault="00E13FFD" w:rsidP="008C2F72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E13FF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(ispunjava</w:t>
            </w:r>
            <w:r w:rsidR="008C2F72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ju </w:t>
            </w:r>
            <w:r w:rsidR="008C2F72" w:rsidRPr="008C2F72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svi organizacijski oblici poljoprivrednog gospodarstva: </w:t>
            </w:r>
            <w:r w:rsidR="00841ABC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SOPG,</w:t>
            </w:r>
            <w:r w:rsidR="008C2F72" w:rsidRPr="008C2F72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OPG, obrt, trgovačko društvo, zadruga</w:t>
            </w:r>
            <w:r w:rsidR="004574A6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,</w:t>
            </w:r>
            <w:r w:rsidRPr="00E13FF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</w:t>
            </w:r>
            <w:r w:rsidR="006F290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sukladno Izjavi o veličini poduzeća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; označiti sa „x“</w:t>
            </w:r>
            <w:r w:rsidRPr="00E13FF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):</w:t>
            </w:r>
          </w:p>
        </w:tc>
        <w:tc>
          <w:tcPr>
            <w:tcW w:w="1386" w:type="dxa"/>
            <w:gridSpan w:val="3"/>
            <w:shd w:val="clear" w:color="auto" w:fill="F2F2F2" w:themeFill="background1" w:themeFillShade="F2"/>
            <w:vAlign w:val="center"/>
          </w:tcPr>
          <w:p w:rsidR="00E13FFD" w:rsidRPr="00C05CC3" w:rsidRDefault="00E13FFD" w:rsidP="00DE49C3">
            <w:pPr>
              <w:rPr>
                <w:rFonts w:ascii="Arial Narrow" w:hAnsi="Arial Narrow" w:cs="Arial"/>
                <w:b/>
              </w:rPr>
            </w:pPr>
            <w:r w:rsidRPr="00C05CC3">
              <w:rPr>
                <w:rFonts w:ascii="Arial Narrow" w:hAnsi="Arial Narrow" w:cs="Arial"/>
                <w:b/>
              </w:rPr>
              <w:t>Mikro</w:t>
            </w:r>
          </w:p>
        </w:tc>
        <w:tc>
          <w:tcPr>
            <w:tcW w:w="1387" w:type="dxa"/>
            <w:gridSpan w:val="4"/>
            <w:shd w:val="clear" w:color="auto" w:fill="F2F2F2" w:themeFill="background1" w:themeFillShade="F2"/>
          </w:tcPr>
          <w:p w:rsidR="00E13FFD" w:rsidRDefault="00E13FFD" w:rsidP="004944F8">
            <w:pPr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386" w:type="dxa"/>
            <w:gridSpan w:val="7"/>
            <w:shd w:val="clear" w:color="auto" w:fill="F2F2F2" w:themeFill="background1" w:themeFillShade="F2"/>
            <w:vAlign w:val="center"/>
          </w:tcPr>
          <w:p w:rsidR="00E13FFD" w:rsidRPr="00C05CC3" w:rsidRDefault="008550F0" w:rsidP="00DE49C3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Malo</w:t>
            </w:r>
            <w:r w:rsidR="00E13FFD" w:rsidRPr="00C05CC3">
              <w:rPr>
                <w:rFonts w:ascii="Arial Narrow" w:hAnsi="Arial Narrow" w:cs="Arial"/>
                <w:b/>
              </w:rPr>
              <w:t xml:space="preserve"> </w:t>
            </w:r>
          </w:p>
        </w:tc>
        <w:tc>
          <w:tcPr>
            <w:tcW w:w="1389" w:type="dxa"/>
            <w:gridSpan w:val="5"/>
            <w:shd w:val="clear" w:color="auto" w:fill="F2F2F2" w:themeFill="background1" w:themeFillShade="F2"/>
          </w:tcPr>
          <w:p w:rsidR="00E13FFD" w:rsidRDefault="00E13FFD" w:rsidP="004944F8">
            <w:pPr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1E31DD" w:rsidRPr="00166D7E" w:rsidTr="005167B4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1E31DD" w:rsidRPr="001E31DD" w:rsidRDefault="001E31DD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17.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1E31DD" w:rsidRDefault="001E31DD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Ekonomska veličina poljoprivrednog gospodarstva </w:t>
            </w:r>
            <w:r w:rsidRPr="001E31D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(Izračun SO)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  <w:vAlign w:val="center"/>
          </w:tcPr>
          <w:p w:rsidR="001E31DD" w:rsidRDefault="001E31DD" w:rsidP="00DE49C3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_____________  (EUR)</w:t>
            </w:r>
          </w:p>
        </w:tc>
      </w:tr>
    </w:tbl>
    <w:p w:rsidR="00437073" w:rsidRPr="00166D7E" w:rsidRDefault="00437073" w:rsidP="00A04F20">
      <w:pPr>
        <w:rPr>
          <w:rFonts w:ascii="Arial Narrow" w:hAnsi="Arial Narrow" w:cs="Arial"/>
        </w:rPr>
      </w:pPr>
    </w:p>
    <w:tbl>
      <w:tblPr>
        <w:tblW w:w="50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5"/>
        <w:gridCol w:w="3325"/>
        <w:gridCol w:w="513"/>
        <w:gridCol w:w="513"/>
        <w:gridCol w:w="380"/>
        <w:gridCol w:w="130"/>
        <w:gridCol w:w="513"/>
        <w:gridCol w:w="513"/>
        <w:gridCol w:w="254"/>
        <w:gridCol w:w="259"/>
        <w:gridCol w:w="513"/>
        <w:gridCol w:w="513"/>
        <w:gridCol w:w="123"/>
        <w:gridCol w:w="388"/>
        <w:gridCol w:w="513"/>
        <w:gridCol w:w="246"/>
      </w:tblGrid>
      <w:tr w:rsidR="00C90968" w:rsidRPr="00166D7E" w:rsidTr="00AC2B26">
        <w:trPr>
          <w:trHeight w:hRule="exact" w:val="707"/>
        </w:trPr>
        <w:tc>
          <w:tcPr>
            <w:tcW w:w="5000" w:type="pct"/>
            <w:gridSpan w:val="16"/>
            <w:shd w:val="clear" w:color="auto" w:fill="DEEAF6" w:themeFill="accent1" w:themeFillTint="33"/>
            <w:vAlign w:val="center"/>
          </w:tcPr>
          <w:p w:rsidR="00C90968" w:rsidRDefault="00C90968" w:rsidP="00C90968">
            <w:pPr>
              <w:suppressAutoHyphens w:val="0"/>
              <w:spacing w:line="276" w:lineRule="auto"/>
              <w:jc w:val="both"/>
              <w:rPr>
                <w:rFonts w:ascii="Arial Narrow" w:hAnsi="Arial Narrow" w:cs="Arial"/>
                <w:b/>
              </w:rPr>
            </w:pPr>
            <w:r w:rsidRPr="00C90968">
              <w:rPr>
                <w:rFonts w:ascii="Arial Narrow" w:hAnsi="Arial Narrow" w:cs="Arial"/>
                <w:b/>
                <w:sz w:val="22"/>
              </w:rPr>
              <w:t xml:space="preserve">I.2. </w:t>
            </w:r>
            <w:r w:rsidR="00B563CF">
              <w:rPr>
                <w:rFonts w:ascii="Arial Narrow" w:hAnsi="Arial Narrow" w:cs="Arial"/>
                <w:b/>
                <w:sz w:val="22"/>
              </w:rPr>
              <w:t xml:space="preserve"> PODATCI O ODGOVORNOJ OSOBI</w:t>
            </w:r>
          </w:p>
          <w:p w:rsidR="00C90968" w:rsidRPr="00C90968" w:rsidRDefault="00C90968" w:rsidP="00DD1779">
            <w:pPr>
              <w:suppressAutoHyphens w:val="0"/>
              <w:spacing w:after="200" w:line="276" w:lineRule="auto"/>
              <w:jc w:val="both"/>
              <w:rPr>
                <w:rFonts w:ascii="Arial Narrow" w:hAnsi="Arial Narrow" w:cs="Arial"/>
                <w:b/>
              </w:rPr>
            </w:pPr>
            <w:r w:rsidRPr="0002663D">
              <w:rPr>
                <w:rFonts w:ascii="Arial" w:hAnsi="Arial" w:cs="Arial"/>
                <w:i/>
                <w:sz w:val="16"/>
                <w:szCs w:val="16"/>
              </w:rPr>
              <w:t>U slučaju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841ABC">
              <w:rPr>
                <w:rFonts w:ascii="Arial" w:hAnsi="Arial" w:cs="Arial"/>
                <w:i/>
                <w:sz w:val="16"/>
                <w:szCs w:val="16"/>
              </w:rPr>
              <w:t>SOPG/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>OPG</w:t>
            </w:r>
            <w:r w:rsidR="00CA7FFB">
              <w:rPr>
                <w:rFonts w:ascii="Arial" w:hAnsi="Arial" w:cs="Arial"/>
                <w:i/>
                <w:sz w:val="16"/>
                <w:szCs w:val="16"/>
              </w:rPr>
              <w:t>-a,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upišite podatke o nositelju poljoprivrednog gospodarstva</w:t>
            </w:r>
            <w:r w:rsidR="00FD370C">
              <w:rPr>
                <w:rFonts w:ascii="Arial" w:hAnsi="Arial" w:cs="Arial"/>
                <w:i/>
                <w:sz w:val="16"/>
                <w:szCs w:val="16"/>
              </w:rPr>
              <w:t>; u slučaju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obrta</w:t>
            </w:r>
            <w:r w:rsidR="00FD370C">
              <w:rPr>
                <w:rFonts w:ascii="Arial" w:hAnsi="Arial" w:cs="Arial"/>
                <w:i/>
                <w:sz w:val="16"/>
                <w:szCs w:val="16"/>
              </w:rPr>
              <w:t>, upišite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podatke o vlasniku obrta</w:t>
            </w:r>
            <w:r w:rsidR="00FD370C">
              <w:rPr>
                <w:rFonts w:ascii="Arial" w:hAnsi="Arial" w:cs="Arial"/>
                <w:i/>
                <w:sz w:val="16"/>
                <w:szCs w:val="16"/>
              </w:rPr>
              <w:t>; u slučaju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trgovačko</w:t>
            </w:r>
            <w:r w:rsidR="00FD370C">
              <w:rPr>
                <w:rFonts w:ascii="Arial" w:hAnsi="Arial" w:cs="Arial"/>
                <w:i/>
                <w:sz w:val="16"/>
                <w:szCs w:val="16"/>
              </w:rPr>
              <w:t>g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društv</w:t>
            </w:r>
            <w:r w:rsidR="00FD370C">
              <w:rPr>
                <w:rFonts w:ascii="Arial" w:hAnsi="Arial" w:cs="Arial"/>
                <w:i/>
                <w:sz w:val="16"/>
                <w:szCs w:val="16"/>
              </w:rPr>
              <w:t>a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ili zadrug</w:t>
            </w:r>
            <w:r w:rsidR="00FD370C">
              <w:rPr>
                <w:rFonts w:ascii="Arial" w:hAnsi="Arial" w:cs="Arial"/>
                <w:i/>
                <w:sz w:val="16"/>
                <w:szCs w:val="16"/>
              </w:rPr>
              <w:t>e, upišite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osob</w:t>
            </w:r>
            <w:r w:rsidR="00FD370C">
              <w:rPr>
                <w:rFonts w:ascii="Arial" w:hAnsi="Arial" w:cs="Arial"/>
                <w:i/>
                <w:sz w:val="16"/>
                <w:szCs w:val="16"/>
              </w:rPr>
              <w:t>u/osob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>e ovlaštene za zastupanje</w:t>
            </w:r>
          </w:p>
          <w:p w:rsidR="00C90968" w:rsidRPr="00166D7E" w:rsidRDefault="00C90968" w:rsidP="00C90968">
            <w:pPr>
              <w:jc w:val="both"/>
              <w:rPr>
                <w:rFonts w:ascii="Arial Narrow" w:eastAsia="Calibri" w:hAnsi="Arial Narrow" w:cs="Arial"/>
                <w:color w:val="FF0000"/>
                <w:sz w:val="20"/>
                <w:szCs w:val="20"/>
                <w:lang w:eastAsia="en-US"/>
              </w:rPr>
            </w:pPr>
          </w:p>
          <w:p w:rsidR="00C90968" w:rsidRPr="00166D7E" w:rsidRDefault="00C90968" w:rsidP="00AE7370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color w:val="FF0000"/>
                <w:sz w:val="20"/>
                <w:szCs w:val="20"/>
                <w:lang w:eastAsia="en-US"/>
              </w:rPr>
            </w:pPr>
          </w:p>
        </w:tc>
      </w:tr>
      <w:tr w:rsidR="00F53798" w:rsidRPr="00166D7E" w:rsidTr="00AC2B26">
        <w:trPr>
          <w:trHeight w:hRule="exact" w:val="1070"/>
        </w:trPr>
        <w:tc>
          <w:tcPr>
            <w:tcW w:w="336" w:type="pct"/>
            <w:shd w:val="clear" w:color="auto" w:fill="DEEAF6" w:themeFill="accent1" w:themeFillTint="33"/>
            <w:vAlign w:val="center"/>
          </w:tcPr>
          <w:p w:rsidR="008E5D9D" w:rsidRPr="001E31DD" w:rsidRDefault="007516A9" w:rsidP="00F4253E">
            <w:pPr>
              <w:suppressAutoHyphens w:val="0"/>
              <w:spacing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</w:t>
            </w:r>
            <w:r w:rsidR="00997DA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8</w:t>
            </w:r>
            <w:r w:rsidR="00F4253E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84" w:type="pct"/>
            <w:shd w:val="clear" w:color="auto" w:fill="DEEAF6" w:themeFill="accent1" w:themeFillTint="33"/>
            <w:vAlign w:val="center"/>
          </w:tcPr>
          <w:p w:rsidR="00B563CF" w:rsidRDefault="00B563CF" w:rsidP="00AC4CF6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Ime i prezime odgovorne osobe i dužnost koju ona obavlja</w:t>
            </w:r>
          </w:p>
          <w:p w:rsidR="00B563CF" w:rsidRDefault="00B563CF" w:rsidP="00AC4CF6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(npr. predsjednik/</w:t>
            </w:r>
            <w:r w:rsidR="00FD370C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predsjedn</w:t>
            </w:r>
            <w:r w:rsidRP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ica uprave, direktor/</w:t>
            </w:r>
            <w:r w:rsidR="00FD370C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direktor</w:t>
            </w:r>
            <w:r w:rsidRP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ica)</w:t>
            </w:r>
            <w:r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</w:p>
          <w:p w:rsidR="00B563CF" w:rsidRDefault="00B563CF" w:rsidP="00AC4CF6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B563CF" w:rsidRDefault="00B563CF" w:rsidP="00AC4CF6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8E5D9D" w:rsidRPr="00166D7E" w:rsidRDefault="008E5D9D" w:rsidP="00AC4CF6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166D7E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  <w:r w:rsidR="00B563C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2880" w:type="pct"/>
            <w:gridSpan w:val="14"/>
            <w:vAlign w:val="center"/>
          </w:tcPr>
          <w:p w:rsidR="008E5D9D" w:rsidRPr="004131CB" w:rsidRDefault="008E5D9D" w:rsidP="004131CB">
            <w:pPr>
              <w:suppressAutoHyphens w:val="0"/>
              <w:spacing w:after="200" w:line="276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B563CF" w:rsidRPr="00166D7E" w:rsidTr="00AC2B26">
        <w:trPr>
          <w:trHeight w:hRule="exact" w:val="500"/>
        </w:trPr>
        <w:tc>
          <w:tcPr>
            <w:tcW w:w="336" w:type="pct"/>
            <w:shd w:val="clear" w:color="auto" w:fill="DEEAF6" w:themeFill="accent1" w:themeFillTint="33"/>
            <w:vAlign w:val="center"/>
          </w:tcPr>
          <w:p w:rsidR="00B563CF" w:rsidRPr="001E31DD" w:rsidRDefault="007516A9" w:rsidP="00F4253E">
            <w:pPr>
              <w:suppressAutoHyphens w:val="0"/>
              <w:spacing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</w:t>
            </w:r>
            <w:r w:rsidR="00997DA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9</w:t>
            </w:r>
            <w:r w:rsidR="00B563CF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84" w:type="pct"/>
            <w:shd w:val="clear" w:color="auto" w:fill="DEEAF6" w:themeFill="accent1" w:themeFillTint="33"/>
            <w:vAlign w:val="center"/>
          </w:tcPr>
          <w:p w:rsidR="00B563CF" w:rsidRPr="00166D7E" w:rsidRDefault="00B563CF" w:rsidP="007516A9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Spol:</w:t>
            </w:r>
          </w:p>
        </w:tc>
        <w:tc>
          <w:tcPr>
            <w:tcW w:w="754" w:type="pct"/>
            <w:gridSpan w:val="3"/>
            <w:vAlign w:val="center"/>
          </w:tcPr>
          <w:p w:rsidR="00B563CF" w:rsidRPr="00C05CC3" w:rsidRDefault="007516A9" w:rsidP="00C05CC3">
            <w:pPr>
              <w:suppressAutoHyphens w:val="0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5CC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M</w:t>
            </w:r>
          </w:p>
        </w:tc>
        <w:tc>
          <w:tcPr>
            <w:tcW w:w="756" w:type="pct"/>
            <w:gridSpan w:val="4"/>
            <w:vAlign w:val="center"/>
          </w:tcPr>
          <w:p w:rsidR="00B563CF" w:rsidRPr="00166D7E" w:rsidRDefault="00B563CF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755" w:type="pct"/>
            <w:gridSpan w:val="4"/>
            <w:vAlign w:val="center"/>
          </w:tcPr>
          <w:p w:rsidR="00B563CF" w:rsidRPr="00C05CC3" w:rsidRDefault="00B563CF" w:rsidP="00C05CC3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5CC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Ž</w:t>
            </w:r>
          </w:p>
        </w:tc>
        <w:tc>
          <w:tcPr>
            <w:tcW w:w="615" w:type="pct"/>
            <w:gridSpan w:val="3"/>
            <w:vAlign w:val="center"/>
          </w:tcPr>
          <w:p w:rsidR="00B563CF" w:rsidRPr="00166D7E" w:rsidRDefault="00B563CF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7516A9" w:rsidRPr="00166D7E" w:rsidTr="00AC2B26">
        <w:trPr>
          <w:trHeight w:hRule="exact" w:val="500"/>
        </w:trPr>
        <w:tc>
          <w:tcPr>
            <w:tcW w:w="336" w:type="pct"/>
            <w:shd w:val="clear" w:color="auto" w:fill="DEEAF6" w:themeFill="accent1" w:themeFillTint="33"/>
            <w:vAlign w:val="center"/>
          </w:tcPr>
          <w:p w:rsidR="007516A9" w:rsidRPr="001E31DD" w:rsidRDefault="00997DA8" w:rsidP="00F4253E">
            <w:pPr>
              <w:suppressAutoHyphens w:val="0"/>
              <w:spacing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20</w:t>
            </w:r>
            <w:r w:rsidR="007516A9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84" w:type="pct"/>
            <w:shd w:val="clear" w:color="auto" w:fill="DEEAF6" w:themeFill="accent1" w:themeFillTint="33"/>
            <w:vAlign w:val="center"/>
          </w:tcPr>
          <w:p w:rsidR="007516A9" w:rsidRDefault="007516A9" w:rsidP="007516A9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OIB odgovorne osobe:</w:t>
            </w:r>
          </w:p>
        </w:tc>
        <w:tc>
          <w:tcPr>
            <w:tcW w:w="275" w:type="pct"/>
            <w:vAlign w:val="center"/>
          </w:tcPr>
          <w:p w:rsidR="007516A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vAlign w:val="center"/>
          </w:tcPr>
          <w:p w:rsidR="007516A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4" w:type="pct"/>
            <w:gridSpan w:val="2"/>
            <w:vAlign w:val="center"/>
          </w:tcPr>
          <w:p w:rsidR="007516A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vAlign w:val="center"/>
          </w:tcPr>
          <w:p w:rsidR="007516A9" w:rsidRPr="00166D7E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vAlign w:val="center"/>
          </w:tcPr>
          <w:p w:rsidR="007516A9" w:rsidRPr="00166D7E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gridSpan w:val="2"/>
            <w:vAlign w:val="center"/>
          </w:tcPr>
          <w:p w:rsidR="007516A9" w:rsidRPr="00166D7E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vAlign w:val="center"/>
          </w:tcPr>
          <w:p w:rsidR="007516A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vAlign w:val="center"/>
          </w:tcPr>
          <w:p w:rsidR="007516A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4" w:type="pct"/>
            <w:gridSpan w:val="2"/>
            <w:vAlign w:val="center"/>
          </w:tcPr>
          <w:p w:rsidR="007516A9" w:rsidRPr="00166D7E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vAlign w:val="center"/>
          </w:tcPr>
          <w:p w:rsidR="007516A9" w:rsidRPr="00166D7E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132" w:type="pct"/>
            <w:vAlign w:val="center"/>
          </w:tcPr>
          <w:p w:rsidR="007516A9" w:rsidRPr="00166D7E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F53798" w:rsidRPr="00166D7E" w:rsidTr="00AC2B26">
        <w:trPr>
          <w:trHeight w:hRule="exact" w:val="511"/>
        </w:trPr>
        <w:tc>
          <w:tcPr>
            <w:tcW w:w="336" w:type="pct"/>
            <w:shd w:val="clear" w:color="auto" w:fill="DEEAF6" w:themeFill="accent1" w:themeFillTint="33"/>
            <w:vAlign w:val="center"/>
          </w:tcPr>
          <w:p w:rsidR="00F53798" w:rsidRPr="001E31DD" w:rsidRDefault="007516A9" w:rsidP="00F4253E">
            <w:pPr>
              <w:rPr>
                <w:rFonts w:ascii="Arial Narrow" w:hAnsi="Arial Narrow" w:cs="Arial"/>
                <w:sz w:val="20"/>
                <w:szCs w:val="20"/>
              </w:rPr>
            </w:pPr>
            <w:r w:rsidRPr="001E31DD">
              <w:rPr>
                <w:rFonts w:ascii="Arial Narrow" w:hAnsi="Arial Narrow" w:cs="Arial"/>
                <w:sz w:val="20"/>
                <w:szCs w:val="20"/>
              </w:rPr>
              <w:lastRenderedPageBreak/>
              <w:t>2</w:t>
            </w:r>
            <w:r w:rsidR="00997DA8">
              <w:rPr>
                <w:rFonts w:ascii="Arial Narrow" w:hAnsi="Arial Narrow" w:cs="Arial"/>
                <w:sz w:val="20"/>
                <w:szCs w:val="20"/>
              </w:rPr>
              <w:t>1</w:t>
            </w:r>
            <w:r w:rsidR="00F4253E" w:rsidRPr="001E31DD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784" w:type="pct"/>
            <w:shd w:val="clear" w:color="auto" w:fill="DEEAF6" w:themeFill="accent1" w:themeFillTint="33"/>
            <w:vAlign w:val="center"/>
          </w:tcPr>
          <w:p w:rsidR="00F53798" w:rsidRPr="00166D7E" w:rsidRDefault="007516A9" w:rsidP="00AE7370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Adresa odgovorne osobe</w:t>
            </w:r>
            <w:r w:rsidR="00477989">
              <w:rPr>
                <w:rFonts w:ascii="Arial Narrow" w:hAnsi="Arial Narrow" w:cs="Arial"/>
                <w:b/>
                <w:sz w:val="20"/>
                <w:szCs w:val="20"/>
              </w:rPr>
              <w:t>:</w:t>
            </w:r>
            <w:r w:rsidR="00F53798" w:rsidRPr="00166D7E">
              <w:rPr>
                <w:rFonts w:ascii="Arial Narrow" w:hAnsi="Arial Narrow" w:cs="Arial"/>
                <w:b/>
                <w:sz w:val="20"/>
                <w:szCs w:val="20"/>
                <w:highlight w:val="green"/>
              </w:rPr>
              <w:t xml:space="preserve"> </w:t>
            </w:r>
          </w:p>
        </w:tc>
        <w:tc>
          <w:tcPr>
            <w:tcW w:w="2880" w:type="pct"/>
            <w:gridSpan w:val="14"/>
            <w:vAlign w:val="center"/>
          </w:tcPr>
          <w:p w:rsidR="00F53798" w:rsidRPr="00166D7E" w:rsidRDefault="00F53798" w:rsidP="004131CB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6A15B8" w:rsidRPr="00166D7E" w:rsidRDefault="006A15B8" w:rsidP="006A15B8">
      <w:pPr>
        <w:rPr>
          <w:rFonts w:ascii="Arial Narrow" w:hAnsi="Arial Narrow"/>
          <w:b/>
          <w:sz w:val="32"/>
        </w:rPr>
      </w:pPr>
    </w:p>
    <w:tbl>
      <w:tblPr>
        <w:tblStyle w:val="Reetkatablice"/>
        <w:tblW w:w="9346" w:type="dxa"/>
        <w:tblLayout w:type="fixed"/>
        <w:tblLook w:val="04A0"/>
      </w:tblPr>
      <w:tblGrid>
        <w:gridCol w:w="525"/>
        <w:gridCol w:w="3411"/>
        <w:gridCol w:w="1022"/>
        <w:gridCol w:w="1440"/>
        <w:gridCol w:w="1185"/>
        <w:gridCol w:w="1763"/>
      </w:tblGrid>
      <w:tr w:rsidR="006A15B8" w:rsidRPr="00166D7E" w:rsidTr="002E7736">
        <w:trPr>
          <w:trHeight w:val="274"/>
        </w:trPr>
        <w:tc>
          <w:tcPr>
            <w:tcW w:w="9346" w:type="dxa"/>
            <w:gridSpan w:val="6"/>
            <w:shd w:val="clear" w:color="auto" w:fill="FFF2CC" w:themeFill="accent4" w:themeFillTint="33"/>
          </w:tcPr>
          <w:p w:rsidR="006A15B8" w:rsidRPr="00166D7E" w:rsidRDefault="006A15B8" w:rsidP="00E17D9A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sz w:val="28"/>
              </w:rPr>
              <w:t>I</w:t>
            </w:r>
            <w:r w:rsidR="004F2765">
              <w:rPr>
                <w:rFonts w:ascii="Arial Narrow" w:hAnsi="Arial Narrow" w:cs="Arial"/>
                <w:b/>
                <w:sz w:val="28"/>
              </w:rPr>
              <w:t>I</w:t>
            </w:r>
            <w:r w:rsidRPr="00166D7E">
              <w:rPr>
                <w:rFonts w:ascii="Arial Narrow" w:hAnsi="Arial Narrow" w:cs="Arial"/>
                <w:b/>
                <w:sz w:val="28"/>
              </w:rPr>
              <w:t xml:space="preserve">. </w:t>
            </w:r>
            <w:r w:rsidR="00E17D9A">
              <w:rPr>
                <w:rFonts w:ascii="Arial Narrow" w:hAnsi="Arial Narrow" w:cs="Arial"/>
                <w:b/>
                <w:sz w:val="28"/>
              </w:rPr>
              <w:t>PODATCI O PROJEKTU</w:t>
            </w:r>
          </w:p>
        </w:tc>
      </w:tr>
      <w:tr w:rsidR="00E17D9A" w:rsidRPr="00166D7E" w:rsidTr="00E17D9A">
        <w:trPr>
          <w:trHeight w:val="274"/>
        </w:trPr>
        <w:tc>
          <w:tcPr>
            <w:tcW w:w="9346" w:type="dxa"/>
            <w:gridSpan w:val="6"/>
            <w:shd w:val="clear" w:color="auto" w:fill="DEEAF6" w:themeFill="accent1" w:themeFillTint="33"/>
          </w:tcPr>
          <w:p w:rsidR="00E17D9A" w:rsidRDefault="00E17D9A" w:rsidP="007516A9">
            <w:pPr>
              <w:rPr>
                <w:rFonts w:ascii="Arial Narrow" w:hAnsi="Arial Narrow" w:cs="Arial"/>
                <w:b/>
                <w:sz w:val="28"/>
              </w:rPr>
            </w:pPr>
            <w:r>
              <w:rPr>
                <w:rFonts w:ascii="Arial Narrow" w:hAnsi="Arial Narrow" w:cs="Arial"/>
                <w:b/>
              </w:rPr>
              <w:t>I</w:t>
            </w:r>
            <w:r w:rsidR="007516A9">
              <w:rPr>
                <w:rFonts w:ascii="Arial Narrow" w:hAnsi="Arial Narrow" w:cs="Arial"/>
                <w:b/>
              </w:rPr>
              <w:t>I</w:t>
            </w:r>
            <w:r>
              <w:rPr>
                <w:rFonts w:ascii="Arial Narrow" w:hAnsi="Arial Narrow" w:cs="Arial"/>
                <w:b/>
              </w:rPr>
              <w:t xml:space="preserve">.1. OSNOVNI PODATCI O PROJEKTU </w:t>
            </w:r>
          </w:p>
        </w:tc>
      </w:tr>
      <w:tr w:rsidR="00E17D9A" w:rsidRPr="00166D7E" w:rsidTr="00966095">
        <w:trPr>
          <w:trHeight w:val="465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:rsidR="00E17D9A" w:rsidRPr="001E31DD" w:rsidRDefault="001E31DD" w:rsidP="00E17D9A">
            <w:pPr>
              <w:rPr>
                <w:rFonts w:ascii="Arial Narrow" w:hAnsi="Arial Narrow" w:cs="Arial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</w:t>
            </w:r>
            <w:r w:rsidR="00997DA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</w:t>
            </w:r>
            <w:r w:rsidR="00E17D9A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411" w:type="dxa"/>
            <w:shd w:val="clear" w:color="auto" w:fill="DEEAF6" w:themeFill="accent1" w:themeFillTint="33"/>
            <w:vAlign w:val="center"/>
          </w:tcPr>
          <w:p w:rsidR="00E17D9A" w:rsidRDefault="00E17D9A" w:rsidP="00E17D9A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Naziv projekta:</w:t>
            </w:r>
          </w:p>
        </w:tc>
        <w:tc>
          <w:tcPr>
            <w:tcW w:w="5410" w:type="dxa"/>
            <w:gridSpan w:val="4"/>
            <w:shd w:val="clear" w:color="auto" w:fill="auto"/>
            <w:vAlign w:val="center"/>
          </w:tcPr>
          <w:p w:rsidR="00E17D9A" w:rsidRDefault="00E17D9A" w:rsidP="00E17D9A">
            <w:pPr>
              <w:rPr>
                <w:rFonts w:ascii="Arial Narrow" w:hAnsi="Arial Narrow" w:cs="Arial"/>
                <w:b/>
              </w:rPr>
            </w:pPr>
          </w:p>
        </w:tc>
      </w:tr>
      <w:tr w:rsidR="00E17D9A" w:rsidRPr="00166D7E" w:rsidTr="00966095">
        <w:trPr>
          <w:trHeight w:val="340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:rsidR="00E17D9A" w:rsidRPr="001E31DD" w:rsidRDefault="00E17D9A" w:rsidP="00E17D9A">
            <w:pPr>
              <w:rPr>
                <w:rFonts w:ascii="Arial Narrow" w:hAnsi="Arial Narrow" w:cs="Arial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</w:t>
            </w:r>
            <w:r w:rsidR="00997DA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</w:t>
            </w: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411" w:type="dxa"/>
            <w:shd w:val="clear" w:color="auto" w:fill="DEEAF6" w:themeFill="accent1" w:themeFillTint="33"/>
            <w:vAlign w:val="center"/>
          </w:tcPr>
          <w:p w:rsidR="00E17D9A" w:rsidRDefault="00B74401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Projektom ostvarujete sljedeće</w:t>
            </w:r>
            <w:r w:rsidR="00E17D9A" w:rsidRPr="00E17D9A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cilj</w:t>
            </w:r>
            <w:r w:rsidR="00E17D9A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eve</w:t>
            </w:r>
          </w:p>
          <w:p w:rsidR="00E17D9A" w:rsidRDefault="00E17D9A" w:rsidP="00E17D9A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(</w:t>
            </w:r>
            <w:r w:rsidR="00FD370C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po</w:t>
            </w:r>
            <w:r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debljati – bold 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cilj koji </w:t>
            </w:r>
            <w:r w:rsidR="004944F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ostvarujete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  <w:r w:rsidR="00FD370C"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  <w:r>
              <w:rPr>
                <w:rFonts w:ascii="Arial Narrow" w:hAnsi="Arial Narrow" w:cs="Arial"/>
                <w:b/>
              </w:rPr>
              <w:t xml:space="preserve"> </w:t>
            </w:r>
          </w:p>
        </w:tc>
        <w:tc>
          <w:tcPr>
            <w:tcW w:w="5410" w:type="dxa"/>
            <w:gridSpan w:val="4"/>
            <w:shd w:val="clear" w:color="auto" w:fill="FFFFFF" w:themeFill="background1"/>
            <w:vAlign w:val="center"/>
          </w:tcPr>
          <w:p w:rsidR="00E17D9A" w:rsidRPr="00E17D9A" w:rsidRDefault="00E17D9A" w:rsidP="00E17D9A">
            <w:pPr>
              <w:pStyle w:val="t-9-8"/>
              <w:numPr>
                <w:ilvl w:val="0"/>
                <w:numId w:val="1"/>
              </w:numPr>
              <w:spacing w:before="0" w:beforeAutospacing="0" w:after="0"/>
              <w:ind w:left="179" w:hanging="179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  <w:r w:rsidRPr="00E17D9A">
              <w:rPr>
                <w:rFonts w:ascii="Arial Narrow" w:hAnsi="Arial Narrow" w:cs="Arial"/>
                <w:sz w:val="20"/>
                <w:szCs w:val="20"/>
                <w:lang w:eastAsia="ar-SA"/>
              </w:rPr>
              <w:t>modernizaciju i/ili unapređenje</w:t>
            </w:r>
            <w:r>
              <w:rPr>
                <w:rFonts w:ascii="Arial Narrow" w:hAnsi="Arial Narrow" w:cs="Arial"/>
                <w:sz w:val="20"/>
                <w:szCs w:val="20"/>
                <w:lang w:eastAsia="ar-SA"/>
              </w:rPr>
              <w:t xml:space="preserve"> procesa rada i poslovanja </w:t>
            </w:r>
          </w:p>
          <w:p w:rsidR="00E17D9A" w:rsidRDefault="00E17D9A" w:rsidP="00E17D9A">
            <w:pPr>
              <w:pStyle w:val="t-9-8"/>
              <w:numPr>
                <w:ilvl w:val="0"/>
                <w:numId w:val="1"/>
              </w:numPr>
              <w:spacing w:before="0" w:beforeAutospacing="0" w:after="0"/>
              <w:ind w:left="179" w:hanging="179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  <w:r w:rsidRPr="00E17D9A">
              <w:rPr>
                <w:rFonts w:ascii="Arial Narrow" w:hAnsi="Arial Narrow" w:cs="Arial"/>
                <w:sz w:val="20"/>
                <w:szCs w:val="20"/>
                <w:lang w:eastAsia="ar-SA"/>
              </w:rPr>
              <w:t>povećanje proizvodnog kapaciteta iskazanom kroz povećanje ukupnog s</w:t>
            </w:r>
            <w:r>
              <w:rPr>
                <w:rFonts w:ascii="Arial Narrow" w:hAnsi="Arial Narrow" w:cs="Arial"/>
                <w:sz w:val="20"/>
                <w:szCs w:val="20"/>
                <w:lang w:eastAsia="ar-SA"/>
              </w:rPr>
              <w:t>tandardnog ekonomskog rezultata</w:t>
            </w:r>
          </w:p>
          <w:p w:rsidR="00E17D9A" w:rsidRPr="00E17D9A" w:rsidRDefault="00E17D9A" w:rsidP="00E17D9A">
            <w:pPr>
              <w:pStyle w:val="t-9-8"/>
              <w:numPr>
                <w:ilvl w:val="0"/>
                <w:numId w:val="1"/>
              </w:numPr>
              <w:spacing w:before="0" w:beforeAutospacing="0" w:after="0"/>
              <w:ind w:left="179" w:hanging="179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ar-SA"/>
              </w:rPr>
              <w:t>i jedno i drugo</w:t>
            </w:r>
          </w:p>
        </w:tc>
      </w:tr>
      <w:tr w:rsidR="00B74401" w:rsidRPr="00166D7E" w:rsidTr="00966095">
        <w:trPr>
          <w:trHeight w:val="343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:rsidR="00B74401" w:rsidRPr="001E31DD" w:rsidRDefault="001E31DD" w:rsidP="00E17D9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</w:t>
            </w:r>
            <w:r w:rsidR="00997DA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B74401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411" w:type="dxa"/>
            <w:shd w:val="clear" w:color="auto" w:fill="DEEAF6" w:themeFill="accent1" w:themeFillTint="33"/>
            <w:vAlign w:val="center"/>
          </w:tcPr>
          <w:p w:rsidR="00B74401" w:rsidRDefault="00B74401" w:rsidP="00B74401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Nazivi projektnih aktivnosti</w:t>
            </w:r>
          </w:p>
          <w:p w:rsidR="00B74401" w:rsidRDefault="00B74401" w:rsidP="00B74401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74401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(navedite projektne aktivnosti sukladno Obrascu B. Poslovni plan)</w:t>
            </w:r>
            <w:r w:rsidR="00FD370C"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  <w:r w:rsidRPr="00FD370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410" w:type="dxa"/>
            <w:gridSpan w:val="4"/>
            <w:shd w:val="clear" w:color="auto" w:fill="FFFFFF" w:themeFill="background1"/>
            <w:vAlign w:val="center"/>
          </w:tcPr>
          <w:p w:rsidR="00B74401" w:rsidRPr="00B74401" w:rsidRDefault="00B74401" w:rsidP="00B74401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B74401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1.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 Aktivnost xy</w:t>
            </w:r>
          </w:p>
          <w:p w:rsidR="00B74401" w:rsidRPr="00B74401" w:rsidRDefault="00B74401" w:rsidP="00B74401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B74401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2.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 …</w:t>
            </w:r>
          </w:p>
          <w:p w:rsidR="00B74401" w:rsidRDefault="00B74401" w:rsidP="00B74401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74401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3.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 ….</w:t>
            </w:r>
          </w:p>
        </w:tc>
      </w:tr>
      <w:tr w:rsidR="00B74401" w:rsidRPr="00166D7E" w:rsidTr="00966095">
        <w:trPr>
          <w:trHeight w:val="891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:rsidR="00B74401" w:rsidRPr="001E31DD" w:rsidRDefault="001E31DD" w:rsidP="00E17D9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</w:t>
            </w:r>
            <w:r w:rsidR="00997DA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5</w:t>
            </w:r>
            <w:r w:rsidR="00B74401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411" w:type="dxa"/>
            <w:shd w:val="clear" w:color="auto" w:fill="DEEAF6" w:themeFill="accent1" w:themeFillTint="33"/>
            <w:vAlign w:val="center"/>
          </w:tcPr>
          <w:p w:rsidR="00B74401" w:rsidRDefault="00FD370C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K</w:t>
            </w:r>
            <w:r w:rsidR="00B7440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rat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a</w:t>
            </w:r>
            <w:r w:rsidR="00B7440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k opi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s</w:t>
            </w:r>
            <w:r w:rsidR="00B7440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projekt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a</w:t>
            </w:r>
          </w:p>
          <w:p w:rsidR="00B74401" w:rsidRPr="005A0A4B" w:rsidRDefault="00B74401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353B86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predstavite osnovne informacije o projektu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):</w:t>
            </w:r>
          </w:p>
        </w:tc>
        <w:tc>
          <w:tcPr>
            <w:tcW w:w="5410" w:type="dxa"/>
            <w:gridSpan w:val="4"/>
            <w:shd w:val="clear" w:color="auto" w:fill="FFFFFF" w:themeFill="background1"/>
            <w:vAlign w:val="center"/>
          </w:tcPr>
          <w:p w:rsidR="00B74401" w:rsidRDefault="00B74401" w:rsidP="004944F8">
            <w:pPr>
              <w:suppressAutoHyphens w:val="0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B74401" w:rsidRDefault="00B74401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FD370C" w:rsidRDefault="00FD370C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FD370C" w:rsidRDefault="00FD370C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FD370C" w:rsidRPr="005A0A4B" w:rsidRDefault="00FD370C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B74401" w:rsidRPr="00166D7E" w:rsidTr="00966095">
        <w:trPr>
          <w:trHeight w:val="552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:rsidR="00B74401" w:rsidRPr="001E31DD" w:rsidRDefault="001E31DD" w:rsidP="00E17D9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</w:t>
            </w:r>
            <w:r w:rsidR="00997DA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6</w:t>
            </w:r>
            <w:r w:rsidR="00B74401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411" w:type="dxa"/>
            <w:shd w:val="clear" w:color="auto" w:fill="DEEAF6" w:themeFill="accent1" w:themeFillTint="33"/>
            <w:vAlign w:val="center"/>
          </w:tcPr>
          <w:p w:rsidR="00B74401" w:rsidRDefault="00B74401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Očekivani datum završetka projekta</w:t>
            </w:r>
          </w:p>
          <w:p w:rsidR="00B74401" w:rsidRDefault="00B74401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74401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B563C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upišite dan, mjesec i godinu)</w:t>
            </w:r>
            <w:r w:rsidR="00FD370C"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  <w:r w:rsidR="00B563CF"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410" w:type="dxa"/>
            <w:gridSpan w:val="4"/>
            <w:shd w:val="clear" w:color="auto" w:fill="FFFFFF" w:themeFill="background1"/>
            <w:vAlign w:val="center"/>
          </w:tcPr>
          <w:p w:rsidR="00B74401" w:rsidRDefault="00B74401" w:rsidP="004944F8">
            <w:pPr>
              <w:suppressAutoHyphens w:val="0"/>
              <w:spacing w:line="259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97091D" w:rsidRPr="00166D7E" w:rsidTr="00966095">
        <w:trPr>
          <w:trHeight w:val="552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:rsidR="0097091D" w:rsidRPr="001E31DD" w:rsidRDefault="0097091D" w:rsidP="0097091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27.</w:t>
            </w:r>
          </w:p>
        </w:tc>
        <w:tc>
          <w:tcPr>
            <w:tcW w:w="3411" w:type="dxa"/>
            <w:shd w:val="clear" w:color="auto" w:fill="DEEAF6" w:themeFill="accent1" w:themeFillTint="33"/>
            <w:vAlign w:val="center"/>
          </w:tcPr>
          <w:p w:rsidR="0097091D" w:rsidRDefault="00966095" w:rsidP="0097091D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Prijavljena aktivnost</w:t>
            </w:r>
            <w:r w:rsidR="0097091D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se odnosi </w:t>
            </w:r>
            <w:r w:rsidR="0097091D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na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ulaganje za dostizanje</w:t>
            </w:r>
            <w:r w:rsidR="00260ED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novih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standarda:</w:t>
            </w:r>
          </w:p>
          <w:p w:rsidR="0097091D" w:rsidRDefault="0097091D" w:rsidP="0097091D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353B86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označiti s</w:t>
            </w:r>
            <w:r w:rsidR="001A4BB9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a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„X“):</w:t>
            </w:r>
            <w:r w:rsidR="004925E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    </w:t>
            </w:r>
          </w:p>
        </w:tc>
        <w:tc>
          <w:tcPr>
            <w:tcW w:w="1022" w:type="dxa"/>
            <w:shd w:val="clear" w:color="auto" w:fill="FFFFFF" w:themeFill="background1"/>
            <w:vAlign w:val="center"/>
          </w:tcPr>
          <w:p w:rsidR="0097091D" w:rsidRDefault="0097091D" w:rsidP="0097091D">
            <w:pPr>
              <w:suppressAutoHyphens w:val="0"/>
              <w:spacing w:line="259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331CA2">
              <w:rPr>
                <w:rFonts w:ascii="Arial Narrow" w:hAnsi="Arial Narrow" w:cs="Arial"/>
                <w:b/>
              </w:rPr>
              <w:t>DA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97091D" w:rsidRDefault="0097091D" w:rsidP="0097091D">
            <w:pPr>
              <w:suppressAutoHyphens w:val="0"/>
              <w:spacing w:line="259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85" w:type="dxa"/>
            <w:shd w:val="clear" w:color="auto" w:fill="FFFFFF" w:themeFill="background1"/>
            <w:vAlign w:val="center"/>
          </w:tcPr>
          <w:p w:rsidR="0097091D" w:rsidRDefault="0097091D" w:rsidP="0097091D">
            <w:pPr>
              <w:suppressAutoHyphens w:val="0"/>
              <w:spacing w:line="259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</w:rPr>
              <w:t>NE</w:t>
            </w:r>
          </w:p>
        </w:tc>
        <w:tc>
          <w:tcPr>
            <w:tcW w:w="1763" w:type="dxa"/>
            <w:shd w:val="clear" w:color="auto" w:fill="FFFFFF" w:themeFill="background1"/>
            <w:vAlign w:val="center"/>
          </w:tcPr>
          <w:p w:rsidR="0097091D" w:rsidRDefault="0097091D" w:rsidP="0097091D">
            <w:pPr>
              <w:suppressAutoHyphens w:val="0"/>
              <w:spacing w:line="259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97091D" w:rsidRPr="00166D7E" w:rsidTr="00966095">
        <w:trPr>
          <w:trHeight w:val="552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:rsidR="0097091D" w:rsidRPr="001E31DD" w:rsidRDefault="003E450F" w:rsidP="00E17D9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28</w:t>
            </w:r>
            <w:r w:rsidR="0097091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411" w:type="dxa"/>
            <w:shd w:val="clear" w:color="auto" w:fill="DEEAF6" w:themeFill="accent1" w:themeFillTint="33"/>
            <w:vAlign w:val="center"/>
          </w:tcPr>
          <w:p w:rsidR="0097091D" w:rsidRDefault="0097091D" w:rsidP="0096609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Ukoliko je odgovor „DA“ navedite o kojim je standardima riječ, kada su postali obvezni na razini EU te na koji način </w:t>
            </w:r>
            <w:r w:rsidR="003E450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rijavljene aktivnosti pridonose dostizanju standarda:  </w:t>
            </w:r>
          </w:p>
          <w:p w:rsidR="003E450F" w:rsidRDefault="003E450F" w:rsidP="0096609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(u tom slučaju prijava projekta se može podnijeti najkasnije u roku 12 mjeseci od dana kada su ti standardi postali obvezni)</w:t>
            </w:r>
            <w:r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5410" w:type="dxa"/>
            <w:gridSpan w:val="4"/>
            <w:shd w:val="clear" w:color="auto" w:fill="FFFFFF" w:themeFill="background1"/>
            <w:vAlign w:val="center"/>
          </w:tcPr>
          <w:p w:rsidR="0097091D" w:rsidRDefault="0097091D" w:rsidP="00966095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</w:tbl>
    <w:p w:rsidR="00122CFB" w:rsidRDefault="00122CFB" w:rsidP="006A15B8">
      <w:pPr>
        <w:rPr>
          <w:rFonts w:ascii="Arial Narrow" w:hAnsi="Arial Narrow" w:cs="Arial"/>
        </w:rPr>
      </w:pPr>
    </w:p>
    <w:tbl>
      <w:tblPr>
        <w:tblStyle w:val="Reetkatablice"/>
        <w:tblW w:w="9351" w:type="dxa"/>
        <w:tblLayout w:type="fixed"/>
        <w:tblLook w:val="04A0"/>
      </w:tblPr>
      <w:tblGrid>
        <w:gridCol w:w="704"/>
        <w:gridCol w:w="7494"/>
        <w:gridCol w:w="12"/>
        <w:gridCol w:w="1141"/>
      </w:tblGrid>
      <w:tr w:rsidR="007516A9" w:rsidRPr="00166D7E" w:rsidTr="004223B2">
        <w:trPr>
          <w:trHeight w:val="274"/>
        </w:trPr>
        <w:tc>
          <w:tcPr>
            <w:tcW w:w="9351" w:type="dxa"/>
            <w:gridSpan w:val="4"/>
            <w:shd w:val="clear" w:color="auto" w:fill="FFF2CC" w:themeFill="accent4" w:themeFillTint="33"/>
          </w:tcPr>
          <w:p w:rsidR="007516A9" w:rsidRPr="00166D7E" w:rsidRDefault="007516A9" w:rsidP="00AF7D78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sz w:val="28"/>
              </w:rPr>
              <w:t>III</w:t>
            </w:r>
            <w:r w:rsidRPr="00166D7E">
              <w:rPr>
                <w:rFonts w:ascii="Arial Narrow" w:hAnsi="Arial Narrow" w:cs="Arial"/>
                <w:b/>
                <w:sz w:val="28"/>
              </w:rPr>
              <w:t xml:space="preserve">. </w:t>
            </w:r>
            <w:r>
              <w:rPr>
                <w:rFonts w:ascii="Arial Narrow" w:hAnsi="Arial Narrow" w:cs="Arial"/>
                <w:b/>
                <w:sz w:val="28"/>
              </w:rPr>
              <w:t>KRITERIJI ODABIRA</w:t>
            </w:r>
            <w:r w:rsidR="003C17A9">
              <w:rPr>
                <w:rFonts w:ascii="Arial Narrow" w:hAnsi="Arial Narrow" w:cs="Arial"/>
                <w:b/>
                <w:sz w:val="28"/>
              </w:rPr>
              <w:t xml:space="preserve"> (obavezno ispuniti)</w:t>
            </w:r>
          </w:p>
        </w:tc>
      </w:tr>
      <w:tr w:rsidR="00122CFB" w:rsidRPr="00166D7E" w:rsidTr="00122CFB">
        <w:trPr>
          <w:trHeight w:val="274"/>
        </w:trPr>
        <w:tc>
          <w:tcPr>
            <w:tcW w:w="9351" w:type="dxa"/>
            <w:gridSpan w:val="4"/>
            <w:shd w:val="clear" w:color="auto" w:fill="DEEAF6" w:themeFill="accent1" w:themeFillTint="33"/>
          </w:tcPr>
          <w:p w:rsidR="00122CFB" w:rsidRPr="00122CFB" w:rsidRDefault="00122CFB" w:rsidP="00FD370C">
            <w:pPr>
              <w:jc w:val="both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III.1. </w:t>
            </w:r>
            <w:r w:rsidR="00190678">
              <w:rPr>
                <w:rFonts w:ascii="Arial Narrow" w:hAnsi="Arial Narrow" w:cs="Arial"/>
                <w:b/>
              </w:rPr>
              <w:t xml:space="preserve">OSTVARENI BROJ BODOVA </w:t>
            </w:r>
            <w:r w:rsidRPr="00122CFB">
              <w:rPr>
                <w:rFonts w:ascii="Arial Narrow" w:hAnsi="Arial Narrow" w:cs="Arial"/>
                <w:i/>
                <w:sz w:val="20"/>
                <w:szCs w:val="20"/>
              </w:rPr>
              <w:t>(</w:t>
            </w:r>
            <w:r>
              <w:rPr>
                <w:rFonts w:ascii="Arial Narrow" w:hAnsi="Arial Narrow" w:cs="Arial"/>
                <w:i/>
                <w:sz w:val="20"/>
                <w:szCs w:val="20"/>
              </w:rPr>
              <w:t>kod sva</w:t>
            </w:r>
            <w:r w:rsidR="00190678">
              <w:rPr>
                <w:rFonts w:ascii="Arial Narrow" w:hAnsi="Arial Narrow" w:cs="Arial"/>
                <w:i/>
                <w:sz w:val="20"/>
                <w:szCs w:val="20"/>
              </w:rPr>
              <w:t xml:space="preserve">kog pojedinačnog kriterija odabira </w:t>
            </w:r>
            <w:r w:rsidR="00190678" w:rsidRPr="00190678">
              <w:rPr>
                <w:rFonts w:ascii="Arial Narrow" w:hAnsi="Arial Narrow" w:cs="Arial"/>
                <w:b/>
                <w:i/>
                <w:sz w:val="20"/>
                <w:szCs w:val="20"/>
              </w:rPr>
              <w:t xml:space="preserve"> </w:t>
            </w:r>
            <w:r w:rsidR="00FD370C">
              <w:rPr>
                <w:rFonts w:ascii="Arial Narrow" w:hAnsi="Arial Narrow" w:cs="Arial"/>
                <w:b/>
                <w:i/>
                <w:sz w:val="20"/>
                <w:szCs w:val="20"/>
              </w:rPr>
              <w:t>po</w:t>
            </w:r>
            <w:r w:rsidR="00190678" w:rsidRPr="00190678">
              <w:rPr>
                <w:rFonts w:ascii="Arial Narrow" w:hAnsi="Arial Narrow" w:cs="Arial"/>
                <w:b/>
                <w:i/>
                <w:sz w:val="20"/>
                <w:szCs w:val="20"/>
              </w:rPr>
              <w:t>deblja</w:t>
            </w:r>
            <w:r w:rsidR="00FD370C">
              <w:rPr>
                <w:rFonts w:ascii="Arial Narrow" w:hAnsi="Arial Narrow" w:cs="Arial"/>
                <w:b/>
                <w:i/>
                <w:sz w:val="20"/>
                <w:szCs w:val="20"/>
              </w:rPr>
              <w:t>j</w:t>
            </w:r>
            <w:r w:rsidR="00190678" w:rsidRPr="00190678">
              <w:rPr>
                <w:rFonts w:ascii="Arial Narrow" w:hAnsi="Arial Narrow" w:cs="Arial"/>
                <w:b/>
                <w:i/>
                <w:sz w:val="20"/>
                <w:szCs w:val="20"/>
              </w:rPr>
              <w:t>te</w:t>
            </w:r>
            <w:r w:rsidR="00FD370C">
              <w:rPr>
                <w:rFonts w:ascii="Arial Narrow" w:hAnsi="Arial Narrow" w:cs="Arial"/>
                <w:b/>
                <w:i/>
                <w:sz w:val="20"/>
                <w:szCs w:val="20"/>
              </w:rPr>
              <w:t xml:space="preserve"> - bold</w:t>
            </w:r>
            <w:r w:rsidR="00190678">
              <w:rPr>
                <w:rFonts w:ascii="Arial Narrow" w:hAnsi="Arial Narrow" w:cs="Arial"/>
                <w:i/>
                <w:sz w:val="20"/>
                <w:szCs w:val="20"/>
              </w:rPr>
              <w:t xml:space="preserve"> koliko bodova ostvarujete po </w:t>
            </w:r>
            <w:r w:rsidR="00FD370C">
              <w:rPr>
                <w:rFonts w:ascii="Arial Narrow" w:hAnsi="Arial Narrow" w:cs="Arial"/>
                <w:i/>
                <w:sz w:val="20"/>
                <w:szCs w:val="20"/>
              </w:rPr>
              <w:t>kriteriju odabira</w:t>
            </w:r>
            <w:r w:rsidR="00190678">
              <w:rPr>
                <w:rFonts w:ascii="Arial Narrow" w:hAnsi="Arial Narrow" w:cs="Arial"/>
                <w:i/>
                <w:sz w:val="20"/>
                <w:szCs w:val="20"/>
              </w:rPr>
              <w:t xml:space="preserve">, </w:t>
            </w:r>
            <w:r w:rsidR="00FD370C">
              <w:rPr>
                <w:rFonts w:ascii="Arial Narrow" w:hAnsi="Arial Narrow" w:cs="Arial"/>
                <w:i/>
                <w:sz w:val="20"/>
                <w:szCs w:val="20"/>
              </w:rPr>
              <w:t>a ako</w:t>
            </w:r>
            <w:r w:rsidR="00190678">
              <w:rPr>
                <w:rFonts w:ascii="Arial Narrow" w:hAnsi="Arial Narrow" w:cs="Arial"/>
                <w:i/>
                <w:sz w:val="20"/>
                <w:szCs w:val="20"/>
              </w:rPr>
              <w:t xml:space="preserve"> ne ostvarujete bodove </w:t>
            </w:r>
            <w:r w:rsidR="000F5030">
              <w:rPr>
                <w:rFonts w:ascii="Arial Narrow" w:hAnsi="Arial Narrow" w:cs="Arial"/>
                <w:i/>
                <w:sz w:val="20"/>
                <w:szCs w:val="20"/>
              </w:rPr>
              <w:t xml:space="preserve">po pojedinom kriteriju </w:t>
            </w:r>
            <w:r w:rsidR="00190678">
              <w:rPr>
                <w:rFonts w:ascii="Arial Narrow" w:hAnsi="Arial Narrow" w:cs="Arial"/>
                <w:i/>
                <w:sz w:val="20"/>
                <w:szCs w:val="20"/>
              </w:rPr>
              <w:t>nije potrebno označavati)</w:t>
            </w:r>
          </w:p>
        </w:tc>
      </w:tr>
      <w:tr w:rsidR="001E31DD" w:rsidRPr="00166D7E" w:rsidTr="001E31DD">
        <w:trPr>
          <w:trHeight w:val="274"/>
        </w:trPr>
        <w:tc>
          <w:tcPr>
            <w:tcW w:w="704" w:type="dxa"/>
            <w:shd w:val="clear" w:color="auto" w:fill="DEEAF6" w:themeFill="accent1" w:themeFillTint="33"/>
          </w:tcPr>
          <w:p w:rsidR="001E31DD" w:rsidRPr="001E31DD" w:rsidRDefault="004131CB" w:rsidP="00D67307">
            <w:pPr>
              <w:rPr>
                <w:rFonts w:ascii="Arial Narrow" w:hAnsi="Arial Narrow" w:cs="Arial"/>
                <w:b/>
                <w:sz w:val="28"/>
              </w:rPr>
            </w:pPr>
            <w:r>
              <w:rPr>
                <w:rFonts w:ascii="Arial Narrow" w:hAnsi="Arial Narrow" w:cs="Arial"/>
              </w:rPr>
              <w:t>2</w:t>
            </w:r>
            <w:r w:rsidR="003E450F">
              <w:rPr>
                <w:rFonts w:ascii="Arial Narrow" w:hAnsi="Arial Narrow" w:cs="Arial"/>
              </w:rPr>
              <w:t>9</w:t>
            </w:r>
            <w:r w:rsidR="001E31DD" w:rsidRPr="001E31DD">
              <w:rPr>
                <w:rFonts w:ascii="Arial Narrow" w:hAnsi="Arial Narrow" w:cs="Arial"/>
              </w:rPr>
              <w:t>.</w:t>
            </w:r>
          </w:p>
        </w:tc>
        <w:tc>
          <w:tcPr>
            <w:tcW w:w="8647" w:type="dxa"/>
            <w:gridSpan w:val="3"/>
            <w:shd w:val="clear" w:color="auto" w:fill="DEEAF6" w:themeFill="accent1" w:themeFillTint="33"/>
          </w:tcPr>
          <w:p w:rsidR="001E31DD" w:rsidRPr="001E31DD" w:rsidRDefault="00E007B4" w:rsidP="00920FBA">
            <w:pPr>
              <w:rPr>
                <w:rFonts w:ascii="Arial Narrow" w:hAnsi="Arial Narrow" w:cs="Arial"/>
                <w:b/>
                <w:sz w:val="28"/>
              </w:rPr>
            </w:pPr>
            <w:r>
              <w:rPr>
                <w:rFonts w:ascii="Arial Narrow" w:hAnsi="Arial Narrow" w:cs="Arial"/>
                <w:b/>
              </w:rPr>
              <w:t xml:space="preserve">1. </w:t>
            </w:r>
            <w:r w:rsidR="001E31DD" w:rsidRPr="001E31DD">
              <w:rPr>
                <w:rFonts w:ascii="Arial Narrow" w:hAnsi="Arial Narrow" w:cs="Arial"/>
                <w:b/>
              </w:rPr>
              <w:t>EKONOMSKA VELIČINA NOSITELJA PROJEKTA</w:t>
            </w:r>
            <w:r w:rsidR="00920FBA">
              <w:rPr>
                <w:rFonts w:ascii="Arial Narrow" w:hAnsi="Arial Narrow" w:cs="Arial"/>
                <w:b/>
              </w:rPr>
              <w:t xml:space="preserve">                                                                   max. 25</w:t>
            </w:r>
          </w:p>
        </w:tc>
      </w:tr>
      <w:tr w:rsidR="001574A7" w:rsidRPr="00166D7E" w:rsidTr="001E31DD">
        <w:trPr>
          <w:trHeight w:val="340"/>
        </w:trPr>
        <w:tc>
          <w:tcPr>
            <w:tcW w:w="704" w:type="dxa"/>
            <w:shd w:val="clear" w:color="auto" w:fill="FFFFFF" w:themeFill="background1"/>
            <w:vAlign w:val="center"/>
          </w:tcPr>
          <w:p w:rsidR="001574A7" w:rsidRPr="00122CFB" w:rsidRDefault="004131CB" w:rsidP="001574A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</w:t>
            </w:r>
            <w:r w:rsidR="003E450F">
              <w:rPr>
                <w:rFonts w:ascii="Arial Narrow" w:hAnsi="Arial Narrow" w:cs="Arial"/>
                <w:sz w:val="20"/>
                <w:szCs w:val="20"/>
              </w:rPr>
              <w:t>9</w:t>
            </w:r>
            <w:r w:rsidR="001574A7" w:rsidRPr="00122CFB">
              <w:rPr>
                <w:rFonts w:ascii="Arial Narrow" w:hAnsi="Arial Narrow" w:cs="Arial"/>
                <w:sz w:val="20"/>
                <w:szCs w:val="20"/>
              </w:rPr>
              <w:t>.1.</w:t>
            </w:r>
          </w:p>
        </w:tc>
        <w:tc>
          <w:tcPr>
            <w:tcW w:w="7506" w:type="dxa"/>
            <w:gridSpan w:val="2"/>
            <w:shd w:val="clear" w:color="auto" w:fill="FFFFFF" w:themeFill="background1"/>
            <w:vAlign w:val="center"/>
          </w:tcPr>
          <w:p w:rsidR="001574A7" w:rsidRPr="00122CFB" w:rsidRDefault="001574A7" w:rsidP="005167B4">
            <w:pPr>
              <w:rPr>
                <w:rFonts w:ascii="Arial Narrow" w:hAnsi="Arial Narrow" w:cs="Arial"/>
                <w:sz w:val="20"/>
                <w:szCs w:val="20"/>
              </w:rPr>
            </w:pPr>
            <w:r w:rsidRPr="00122CFB">
              <w:rPr>
                <w:rFonts w:ascii="Arial Narrow" w:hAnsi="Arial Narrow" w:cs="Arial"/>
                <w:sz w:val="20"/>
                <w:szCs w:val="20"/>
              </w:rPr>
              <w:t>2.000 – 3.999 €</w:t>
            </w:r>
          </w:p>
        </w:tc>
        <w:tc>
          <w:tcPr>
            <w:tcW w:w="1141" w:type="dxa"/>
            <w:shd w:val="clear" w:color="auto" w:fill="FFFFFF" w:themeFill="background1"/>
            <w:vAlign w:val="center"/>
          </w:tcPr>
          <w:p w:rsidR="001574A7" w:rsidRPr="00122CFB" w:rsidRDefault="00920FBA" w:rsidP="00920FBA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25</w:t>
            </w:r>
          </w:p>
        </w:tc>
      </w:tr>
      <w:tr w:rsidR="001574A7" w:rsidRPr="00166D7E" w:rsidTr="001E31DD">
        <w:trPr>
          <w:trHeight w:val="340"/>
        </w:trPr>
        <w:tc>
          <w:tcPr>
            <w:tcW w:w="704" w:type="dxa"/>
            <w:shd w:val="clear" w:color="auto" w:fill="FFFFFF" w:themeFill="background1"/>
            <w:vAlign w:val="center"/>
          </w:tcPr>
          <w:p w:rsidR="001574A7" w:rsidRPr="00122CFB" w:rsidRDefault="004131CB" w:rsidP="001574A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</w:t>
            </w:r>
            <w:r w:rsidR="003E450F">
              <w:rPr>
                <w:rFonts w:ascii="Arial Narrow" w:hAnsi="Arial Narrow" w:cs="Arial"/>
                <w:sz w:val="20"/>
                <w:szCs w:val="20"/>
              </w:rPr>
              <w:t>9</w:t>
            </w:r>
            <w:r w:rsidR="001574A7" w:rsidRPr="00122CFB">
              <w:rPr>
                <w:rFonts w:ascii="Arial Narrow" w:hAnsi="Arial Narrow" w:cs="Arial"/>
                <w:sz w:val="20"/>
                <w:szCs w:val="20"/>
              </w:rPr>
              <w:t>.2.</w:t>
            </w:r>
          </w:p>
        </w:tc>
        <w:tc>
          <w:tcPr>
            <w:tcW w:w="7506" w:type="dxa"/>
            <w:gridSpan w:val="2"/>
            <w:shd w:val="clear" w:color="auto" w:fill="FFFFFF" w:themeFill="background1"/>
            <w:vAlign w:val="center"/>
          </w:tcPr>
          <w:p w:rsidR="001574A7" w:rsidRPr="00122CFB" w:rsidRDefault="00920FBA" w:rsidP="005167B4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4.000 – 5</w:t>
            </w:r>
            <w:r w:rsidR="001574A7" w:rsidRPr="00122CFB">
              <w:rPr>
                <w:rFonts w:ascii="Arial Narrow" w:hAnsi="Arial Narrow" w:cs="Arial"/>
                <w:sz w:val="20"/>
                <w:szCs w:val="20"/>
              </w:rPr>
              <w:t>.999 €</w:t>
            </w:r>
          </w:p>
        </w:tc>
        <w:tc>
          <w:tcPr>
            <w:tcW w:w="1141" w:type="dxa"/>
            <w:shd w:val="clear" w:color="auto" w:fill="FFFFFF" w:themeFill="background1"/>
            <w:vAlign w:val="center"/>
          </w:tcPr>
          <w:p w:rsidR="001574A7" w:rsidRPr="00122CFB" w:rsidRDefault="006E7719" w:rsidP="00920FBA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</w:t>
            </w:r>
          </w:p>
        </w:tc>
      </w:tr>
      <w:tr w:rsidR="00AF7D78" w:rsidRPr="00166D7E" w:rsidTr="001E31DD">
        <w:trPr>
          <w:trHeight w:val="340"/>
        </w:trPr>
        <w:tc>
          <w:tcPr>
            <w:tcW w:w="704" w:type="dxa"/>
            <w:shd w:val="clear" w:color="auto" w:fill="FFFFFF" w:themeFill="background1"/>
            <w:vAlign w:val="center"/>
          </w:tcPr>
          <w:p w:rsidR="00AF7D78" w:rsidRDefault="00AF7D78" w:rsidP="001574A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29.3.</w:t>
            </w:r>
          </w:p>
        </w:tc>
        <w:tc>
          <w:tcPr>
            <w:tcW w:w="7506" w:type="dxa"/>
            <w:gridSpan w:val="2"/>
            <w:shd w:val="clear" w:color="auto" w:fill="FFFFFF" w:themeFill="background1"/>
            <w:vAlign w:val="center"/>
          </w:tcPr>
          <w:p w:rsidR="00AF7D78" w:rsidRPr="00122CFB" w:rsidRDefault="00920FBA" w:rsidP="005167B4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6.000 – 7.999 </w:t>
            </w:r>
            <w:r w:rsidRPr="00122CFB">
              <w:rPr>
                <w:rFonts w:ascii="Arial Narrow" w:hAnsi="Arial Narrow" w:cs="Arial"/>
                <w:sz w:val="20"/>
                <w:szCs w:val="20"/>
              </w:rPr>
              <w:t>€</w:t>
            </w:r>
          </w:p>
        </w:tc>
        <w:tc>
          <w:tcPr>
            <w:tcW w:w="1141" w:type="dxa"/>
            <w:shd w:val="clear" w:color="auto" w:fill="FFFFFF" w:themeFill="background1"/>
            <w:vAlign w:val="center"/>
          </w:tcPr>
          <w:p w:rsidR="00AF7D78" w:rsidRPr="00122CFB" w:rsidRDefault="00920FBA" w:rsidP="00920FBA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</w:t>
            </w:r>
            <w:r w:rsidR="006E7719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</w:tr>
      <w:tr w:rsidR="001E31DD" w:rsidRPr="00166D7E" w:rsidTr="001E31DD">
        <w:trPr>
          <w:trHeight w:val="340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:rsidR="001E31DD" w:rsidRPr="00704D6D" w:rsidRDefault="003E450F" w:rsidP="005167B4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30</w:t>
            </w:r>
            <w:r w:rsidR="001E31DD" w:rsidRPr="001E31DD">
              <w:rPr>
                <w:rFonts w:ascii="Arial Narrow" w:hAnsi="Arial Narrow" w:cs="Arial"/>
              </w:rPr>
              <w:t>.</w:t>
            </w:r>
          </w:p>
        </w:tc>
        <w:tc>
          <w:tcPr>
            <w:tcW w:w="8647" w:type="dxa"/>
            <w:gridSpan w:val="3"/>
            <w:shd w:val="clear" w:color="auto" w:fill="DEEAF6" w:themeFill="accent1" w:themeFillTint="33"/>
            <w:vAlign w:val="center"/>
          </w:tcPr>
          <w:p w:rsidR="001E31DD" w:rsidRDefault="00E007B4" w:rsidP="006E7719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2. </w:t>
            </w:r>
            <w:r w:rsidR="006E7719">
              <w:rPr>
                <w:rFonts w:ascii="Arial Narrow" w:hAnsi="Arial Narrow" w:cs="Arial"/>
                <w:b/>
              </w:rPr>
              <w:t>MLADI POLJOPRIVREDNICI (</w:t>
            </w:r>
            <w:r w:rsidR="00920FBA">
              <w:rPr>
                <w:rFonts w:ascii="Arial Narrow" w:hAnsi="Arial Narrow" w:cs="Arial"/>
                <w:b/>
              </w:rPr>
              <w:t xml:space="preserve">&lt; 41 NAVRŠENE GODINE; &lt; 5 GODINA NOSITELJ </w:t>
            </w:r>
            <w:r w:rsidR="006E7719">
              <w:rPr>
                <w:rFonts w:ascii="Arial Narrow" w:hAnsi="Arial Narrow" w:cs="Arial"/>
                <w:b/>
              </w:rPr>
              <w:t xml:space="preserve"> PG-a</w:t>
            </w:r>
            <w:r>
              <w:rPr>
                <w:rFonts w:ascii="Arial Narrow" w:hAnsi="Arial Narrow" w:cs="Arial"/>
                <w:b/>
              </w:rPr>
              <w:t xml:space="preserve">)   </w:t>
            </w:r>
            <w:r w:rsidR="00920FBA">
              <w:rPr>
                <w:rFonts w:ascii="Arial Narrow" w:hAnsi="Arial Narrow" w:cs="Arial"/>
                <w:b/>
              </w:rPr>
              <w:t xml:space="preserve"> max. 20</w:t>
            </w:r>
          </w:p>
        </w:tc>
      </w:tr>
      <w:tr w:rsidR="004223B2" w:rsidRPr="00166D7E" w:rsidTr="001E31DD">
        <w:trPr>
          <w:trHeight w:val="340"/>
        </w:trPr>
        <w:tc>
          <w:tcPr>
            <w:tcW w:w="704" w:type="dxa"/>
            <w:shd w:val="clear" w:color="auto" w:fill="FFFFFF" w:themeFill="background1"/>
            <w:vAlign w:val="center"/>
          </w:tcPr>
          <w:p w:rsidR="004223B2" w:rsidRPr="00122CFB" w:rsidRDefault="003E450F" w:rsidP="004223B2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30</w:t>
            </w:r>
            <w:r w:rsidR="004223B2" w:rsidRPr="00122CFB">
              <w:rPr>
                <w:rFonts w:ascii="Arial Narrow" w:hAnsi="Arial Narrow" w:cs="Arial"/>
                <w:sz w:val="20"/>
                <w:szCs w:val="20"/>
              </w:rPr>
              <w:t>.1.</w:t>
            </w:r>
          </w:p>
        </w:tc>
        <w:tc>
          <w:tcPr>
            <w:tcW w:w="7506" w:type="dxa"/>
            <w:gridSpan w:val="2"/>
            <w:shd w:val="clear" w:color="auto" w:fill="FFFFFF" w:themeFill="background1"/>
            <w:vAlign w:val="center"/>
          </w:tcPr>
          <w:p w:rsidR="004223B2" w:rsidRPr="00122CFB" w:rsidRDefault="00920FBA" w:rsidP="005167B4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Mladi poljoprivrednici ( &lt; 41 navršene godine; &lt; 5 godina nositelj)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4223B2" w:rsidRPr="00122CFB" w:rsidRDefault="00920FBA" w:rsidP="00920FBA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</w:t>
            </w:r>
          </w:p>
        </w:tc>
      </w:tr>
      <w:tr w:rsidR="001E31DD" w:rsidRPr="00166D7E" w:rsidTr="001E31DD">
        <w:trPr>
          <w:trHeight w:val="340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:rsidR="001E31DD" w:rsidRPr="001E31DD" w:rsidRDefault="003E450F" w:rsidP="005167B4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31</w:t>
            </w:r>
            <w:r w:rsidR="001E31DD" w:rsidRPr="001E31DD">
              <w:rPr>
                <w:rFonts w:ascii="Arial Narrow" w:hAnsi="Arial Narrow" w:cs="Arial"/>
              </w:rPr>
              <w:t>.</w:t>
            </w:r>
          </w:p>
        </w:tc>
        <w:tc>
          <w:tcPr>
            <w:tcW w:w="8647" w:type="dxa"/>
            <w:gridSpan w:val="3"/>
            <w:shd w:val="clear" w:color="auto" w:fill="DEEAF6" w:themeFill="accent1" w:themeFillTint="33"/>
            <w:vAlign w:val="center"/>
          </w:tcPr>
          <w:p w:rsidR="001E31DD" w:rsidRPr="001E31DD" w:rsidRDefault="00E007B4" w:rsidP="005167B4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3. </w:t>
            </w:r>
            <w:r w:rsidR="00920FBA">
              <w:rPr>
                <w:rFonts w:ascii="Arial Narrow" w:hAnsi="Arial Narrow" w:cs="Arial"/>
                <w:b/>
              </w:rPr>
              <w:t xml:space="preserve">POLJOPRIVREDNO GOSPODARSTVO JE KORISNIK MJERE </w:t>
            </w:r>
            <w:r>
              <w:rPr>
                <w:rFonts w:ascii="Arial Narrow" w:hAnsi="Arial Narrow" w:cs="Arial"/>
                <w:b/>
              </w:rPr>
              <w:t xml:space="preserve">10  I/ILI MJERE 11        </w:t>
            </w:r>
            <w:r w:rsidR="00920FBA">
              <w:rPr>
                <w:rFonts w:ascii="Arial Narrow" w:hAnsi="Arial Narrow" w:cs="Arial"/>
                <w:b/>
              </w:rPr>
              <w:t xml:space="preserve">         max. 5</w:t>
            </w:r>
          </w:p>
        </w:tc>
      </w:tr>
      <w:tr w:rsidR="004223B2" w:rsidRPr="00166D7E" w:rsidTr="001E31DD">
        <w:trPr>
          <w:trHeight w:val="397"/>
        </w:trPr>
        <w:tc>
          <w:tcPr>
            <w:tcW w:w="704" w:type="dxa"/>
            <w:shd w:val="clear" w:color="auto" w:fill="FFFFFF" w:themeFill="background1"/>
            <w:vAlign w:val="center"/>
          </w:tcPr>
          <w:p w:rsidR="004223B2" w:rsidRPr="00122CFB" w:rsidRDefault="003E450F" w:rsidP="005167B4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31</w:t>
            </w:r>
            <w:r w:rsidR="004223B2" w:rsidRPr="00122CFB">
              <w:rPr>
                <w:rFonts w:ascii="Arial Narrow" w:hAnsi="Arial Narrow" w:cs="Arial"/>
                <w:sz w:val="20"/>
                <w:szCs w:val="20"/>
              </w:rPr>
              <w:t>.1.</w:t>
            </w:r>
          </w:p>
        </w:tc>
        <w:tc>
          <w:tcPr>
            <w:tcW w:w="7506" w:type="dxa"/>
            <w:gridSpan w:val="2"/>
            <w:shd w:val="clear" w:color="auto" w:fill="FFFFFF" w:themeFill="background1"/>
            <w:vAlign w:val="center"/>
          </w:tcPr>
          <w:p w:rsidR="004223B2" w:rsidRPr="00122CFB" w:rsidRDefault="00920FBA" w:rsidP="005167B4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Poljoprivredno gospodarstvo je korisnik Mjere 10 i/ili Mjere 11</w:t>
            </w:r>
          </w:p>
        </w:tc>
        <w:tc>
          <w:tcPr>
            <w:tcW w:w="1141" w:type="dxa"/>
            <w:shd w:val="clear" w:color="auto" w:fill="FFFFFF" w:themeFill="background1"/>
            <w:vAlign w:val="center"/>
          </w:tcPr>
          <w:p w:rsidR="004223B2" w:rsidRPr="00122CFB" w:rsidRDefault="004223B2" w:rsidP="00920FBA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22CFB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</w:tr>
      <w:tr w:rsidR="001E31DD" w:rsidRPr="00166D7E" w:rsidTr="001E31DD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:rsidR="001E31DD" w:rsidRPr="001E31DD" w:rsidRDefault="00997DA8" w:rsidP="001E31D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</w:t>
            </w:r>
            <w:r w:rsidR="003E450F">
              <w:rPr>
                <w:rFonts w:ascii="Arial Narrow" w:hAnsi="Arial Narrow" w:cs="Arial"/>
              </w:rPr>
              <w:t>2</w:t>
            </w:r>
            <w:r w:rsidR="001E31DD" w:rsidRPr="001E31DD">
              <w:rPr>
                <w:rFonts w:ascii="Arial Narrow" w:hAnsi="Arial Narrow" w:cs="Arial"/>
              </w:rPr>
              <w:t>.</w:t>
            </w:r>
          </w:p>
        </w:tc>
        <w:tc>
          <w:tcPr>
            <w:tcW w:w="8647" w:type="dxa"/>
            <w:gridSpan w:val="3"/>
            <w:shd w:val="clear" w:color="auto" w:fill="DEEAF6" w:themeFill="accent1" w:themeFillTint="33"/>
            <w:vAlign w:val="center"/>
          </w:tcPr>
          <w:p w:rsidR="00920FBA" w:rsidRDefault="00E007B4" w:rsidP="00920FBA">
            <w:pPr>
              <w:ind w:left="34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4. </w:t>
            </w:r>
            <w:r w:rsidR="00920FBA">
              <w:rPr>
                <w:rFonts w:ascii="Arial Narrow" w:hAnsi="Arial Narrow" w:cs="Arial"/>
                <w:b/>
              </w:rPr>
              <w:t xml:space="preserve">ULAGANJE U PRIORITETNE SEKTORE (VOĆE I/ILI POVRĆE, STOČARSTVO, </w:t>
            </w:r>
          </w:p>
          <w:p w:rsidR="001E31DD" w:rsidRPr="001E31DD" w:rsidRDefault="00920FBA" w:rsidP="00920FBA">
            <w:pPr>
              <w:ind w:left="34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PČELARSTVO)                                                                                                                               max. 20</w:t>
            </w:r>
          </w:p>
        </w:tc>
      </w:tr>
      <w:tr w:rsidR="004223B2" w:rsidRPr="00166D7E" w:rsidTr="001E31DD">
        <w:trPr>
          <w:trHeight w:val="397"/>
        </w:trPr>
        <w:tc>
          <w:tcPr>
            <w:tcW w:w="704" w:type="dxa"/>
            <w:shd w:val="clear" w:color="auto" w:fill="FFFFFF" w:themeFill="background1"/>
            <w:vAlign w:val="center"/>
          </w:tcPr>
          <w:p w:rsidR="004223B2" w:rsidRPr="00122CFB" w:rsidRDefault="00997DA8" w:rsidP="004223B2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</w:t>
            </w:r>
            <w:r w:rsidR="003E450F">
              <w:rPr>
                <w:rFonts w:ascii="Arial Narrow" w:hAnsi="Arial Narrow" w:cs="Arial"/>
                <w:sz w:val="20"/>
                <w:szCs w:val="20"/>
              </w:rPr>
              <w:t>2</w:t>
            </w:r>
            <w:r w:rsidR="004223B2" w:rsidRPr="00122CFB">
              <w:rPr>
                <w:rFonts w:ascii="Arial Narrow" w:hAnsi="Arial Narrow" w:cs="Arial"/>
                <w:sz w:val="20"/>
                <w:szCs w:val="20"/>
              </w:rPr>
              <w:t>.1.</w:t>
            </w:r>
          </w:p>
        </w:tc>
        <w:tc>
          <w:tcPr>
            <w:tcW w:w="7506" w:type="dxa"/>
            <w:gridSpan w:val="2"/>
            <w:shd w:val="clear" w:color="auto" w:fill="FFFFFF" w:themeFill="background1"/>
            <w:vAlign w:val="center"/>
          </w:tcPr>
          <w:p w:rsidR="004223B2" w:rsidRPr="00122CFB" w:rsidRDefault="00920FBA" w:rsidP="00B8387C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Ulaganje u prioritetne sektore (voće i/ili povrće, stočarstvo, pčelarstvo)</w:t>
            </w:r>
          </w:p>
        </w:tc>
        <w:tc>
          <w:tcPr>
            <w:tcW w:w="1141" w:type="dxa"/>
            <w:shd w:val="clear" w:color="auto" w:fill="FFFFFF" w:themeFill="background1"/>
            <w:vAlign w:val="center"/>
          </w:tcPr>
          <w:p w:rsidR="004223B2" w:rsidRPr="00122CFB" w:rsidRDefault="00920FBA" w:rsidP="00920FBA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</w:t>
            </w:r>
          </w:p>
        </w:tc>
      </w:tr>
      <w:tr w:rsidR="00190678" w:rsidRPr="00166D7E" w:rsidTr="001E31DD">
        <w:trPr>
          <w:trHeight w:val="340"/>
        </w:trPr>
        <w:tc>
          <w:tcPr>
            <w:tcW w:w="8198" w:type="dxa"/>
            <w:gridSpan w:val="2"/>
            <w:shd w:val="clear" w:color="auto" w:fill="DEEAF6" w:themeFill="accent1" w:themeFillTint="33"/>
            <w:vAlign w:val="center"/>
          </w:tcPr>
          <w:p w:rsidR="00190678" w:rsidRPr="00122CFB" w:rsidRDefault="00190678" w:rsidP="00190678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MAKSIMALAN BROJ BODOVA: </w:t>
            </w:r>
          </w:p>
        </w:tc>
        <w:tc>
          <w:tcPr>
            <w:tcW w:w="1153" w:type="dxa"/>
            <w:gridSpan w:val="2"/>
            <w:shd w:val="clear" w:color="auto" w:fill="DEEAF6" w:themeFill="accent1" w:themeFillTint="33"/>
            <w:vAlign w:val="center"/>
          </w:tcPr>
          <w:p w:rsidR="00190678" w:rsidRDefault="006E7719" w:rsidP="006E771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70</w:t>
            </w:r>
          </w:p>
        </w:tc>
      </w:tr>
      <w:tr w:rsidR="00190678" w:rsidRPr="00166D7E" w:rsidTr="001E31DD">
        <w:trPr>
          <w:trHeight w:val="340"/>
        </w:trPr>
        <w:tc>
          <w:tcPr>
            <w:tcW w:w="8198" w:type="dxa"/>
            <w:gridSpan w:val="2"/>
            <w:shd w:val="clear" w:color="auto" w:fill="DEEAF6" w:themeFill="accent1" w:themeFillTint="33"/>
            <w:vAlign w:val="center"/>
          </w:tcPr>
          <w:p w:rsidR="00190678" w:rsidRDefault="00190678" w:rsidP="00190678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PRAG PROLAZNOSTI: </w:t>
            </w:r>
          </w:p>
        </w:tc>
        <w:tc>
          <w:tcPr>
            <w:tcW w:w="1153" w:type="dxa"/>
            <w:gridSpan w:val="2"/>
            <w:shd w:val="clear" w:color="auto" w:fill="DEEAF6" w:themeFill="accent1" w:themeFillTint="33"/>
            <w:vAlign w:val="center"/>
          </w:tcPr>
          <w:p w:rsidR="00190678" w:rsidRDefault="006E7719" w:rsidP="006E771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30</w:t>
            </w:r>
          </w:p>
        </w:tc>
      </w:tr>
      <w:tr w:rsidR="00190678" w:rsidRPr="00166D7E" w:rsidTr="001E31DD">
        <w:trPr>
          <w:trHeight w:val="340"/>
        </w:trPr>
        <w:tc>
          <w:tcPr>
            <w:tcW w:w="8198" w:type="dxa"/>
            <w:gridSpan w:val="2"/>
            <w:shd w:val="clear" w:color="auto" w:fill="DEEAF6" w:themeFill="accent1" w:themeFillTint="33"/>
            <w:vAlign w:val="center"/>
          </w:tcPr>
          <w:p w:rsidR="00190678" w:rsidRPr="00190678" w:rsidRDefault="00190678" w:rsidP="00190678">
            <w:pPr>
              <w:jc w:val="right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90678">
              <w:rPr>
                <w:rFonts w:ascii="Arial Narrow" w:hAnsi="Arial Narrow" w:cs="Arial"/>
                <w:b/>
                <w:sz w:val="20"/>
                <w:szCs w:val="20"/>
              </w:rPr>
              <w:t>OSTVARENI</w:t>
            </w:r>
            <w:r w:rsidR="004944F8">
              <w:rPr>
                <w:rFonts w:ascii="Arial Narrow" w:hAnsi="Arial Narrow" w:cs="Arial"/>
                <w:b/>
                <w:sz w:val="20"/>
                <w:szCs w:val="20"/>
              </w:rPr>
              <w:t xml:space="preserve"> (ZATRAŽENI)</w:t>
            </w:r>
            <w:r w:rsidRPr="00190678">
              <w:rPr>
                <w:rFonts w:ascii="Arial Narrow" w:hAnsi="Arial Narrow" w:cs="Arial"/>
                <w:b/>
                <w:sz w:val="20"/>
                <w:szCs w:val="20"/>
              </w:rPr>
              <w:t xml:space="preserve"> BROJ BODOVA:</w:t>
            </w:r>
          </w:p>
          <w:p w:rsidR="00190678" w:rsidRDefault="00190678" w:rsidP="00190678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190678">
              <w:rPr>
                <w:rFonts w:ascii="Arial Narrow" w:hAnsi="Arial Narrow" w:cs="Arial"/>
                <w:b/>
                <w:sz w:val="20"/>
                <w:szCs w:val="20"/>
              </w:rPr>
              <w:t>(zbrojiti ostvareni broj bodova po svakom kriteriju)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1153" w:type="dxa"/>
            <w:gridSpan w:val="2"/>
            <w:shd w:val="clear" w:color="auto" w:fill="FFFFFF" w:themeFill="background1"/>
            <w:vAlign w:val="center"/>
          </w:tcPr>
          <w:p w:rsidR="00190678" w:rsidRPr="004944F8" w:rsidRDefault="00190678" w:rsidP="004944F8">
            <w:pPr>
              <w:jc w:val="right"/>
              <w:rPr>
                <w:rFonts w:ascii="Arial Narrow" w:hAnsi="Arial Narrow" w:cs="Arial"/>
                <w:b/>
              </w:rPr>
            </w:pPr>
          </w:p>
        </w:tc>
      </w:tr>
    </w:tbl>
    <w:p w:rsidR="00CC5369" w:rsidRDefault="00CC5369" w:rsidP="006A15B8">
      <w:pPr>
        <w:rPr>
          <w:rFonts w:ascii="Arial Narrow" w:hAnsi="Arial Narrow" w:cs="Arial"/>
        </w:rPr>
      </w:pPr>
    </w:p>
    <w:p w:rsidR="00B30ED8" w:rsidRDefault="00B30ED8" w:rsidP="006A15B8">
      <w:pPr>
        <w:rPr>
          <w:rFonts w:ascii="Arial Narrow" w:hAnsi="Arial Narrow" w:cs="Arial"/>
        </w:rPr>
      </w:pPr>
    </w:p>
    <w:tbl>
      <w:tblPr>
        <w:tblStyle w:val="Reetkatablice"/>
        <w:tblW w:w="9346" w:type="dxa"/>
        <w:tblLayout w:type="fixed"/>
        <w:tblLook w:val="04A0"/>
      </w:tblPr>
      <w:tblGrid>
        <w:gridCol w:w="525"/>
        <w:gridCol w:w="6274"/>
        <w:gridCol w:w="2547"/>
      </w:tblGrid>
      <w:tr w:rsidR="00190678" w:rsidRPr="00166D7E" w:rsidTr="005167B4">
        <w:trPr>
          <w:trHeight w:val="274"/>
        </w:trPr>
        <w:tc>
          <w:tcPr>
            <w:tcW w:w="9346" w:type="dxa"/>
            <w:gridSpan w:val="3"/>
            <w:shd w:val="clear" w:color="auto" w:fill="FFF2CC" w:themeFill="accent4" w:themeFillTint="33"/>
          </w:tcPr>
          <w:p w:rsidR="00190678" w:rsidRPr="00166D7E" w:rsidRDefault="00190678" w:rsidP="005167B4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sz w:val="28"/>
              </w:rPr>
              <w:t>IV. IZRAČUN POTPORE</w:t>
            </w:r>
          </w:p>
        </w:tc>
      </w:tr>
      <w:tr w:rsidR="00190678" w:rsidRPr="00166D7E" w:rsidTr="000F5030">
        <w:trPr>
          <w:trHeight w:val="567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:rsidR="00190678" w:rsidRPr="00704D6D" w:rsidRDefault="00B30ED8" w:rsidP="005167B4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</w:t>
            </w:r>
            <w:r w:rsidR="001232E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190678" w:rsidRPr="00704D6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74" w:type="dxa"/>
            <w:shd w:val="clear" w:color="auto" w:fill="DEEAF6" w:themeFill="accent1" w:themeFillTint="33"/>
            <w:vAlign w:val="center"/>
          </w:tcPr>
          <w:p w:rsidR="00190678" w:rsidRDefault="00190678" w:rsidP="005167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19067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Ukupni iznos prihvatljivih aktivnosti</w:t>
            </w:r>
            <w:r w:rsidR="004944F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ne manji od </w:t>
            </w:r>
            <w:r w:rsidR="007C126A" w:rsidRPr="007C126A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113.278,50</w:t>
            </w:r>
            <w:r w:rsidR="007C126A">
              <w:rPr>
                <w:rFonts w:ascii="Calibri" w:eastAsia="Calibri" w:hAnsi="Calibri" w:cs="Arial"/>
                <w:b/>
                <w:sz w:val="20"/>
                <w:szCs w:val="20"/>
                <w:lang w:eastAsia="en-US"/>
              </w:rPr>
              <w:t xml:space="preserve"> </w:t>
            </w:r>
            <w:r w:rsidR="00ED621A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HRK</w:t>
            </w:r>
            <w:r w:rsidR="001232E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  <w:p w:rsidR="00B36AA8" w:rsidRPr="00B36AA8" w:rsidRDefault="00B36AA8" w:rsidP="005167B4">
            <w:pP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 w:rsidRPr="00B36A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(upisati</w:t>
            </w:r>
            <w:r w:rsidR="007A323B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prihvatljivi</w:t>
            </w:r>
            <w:r w:rsidRPr="00B36A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iznos iz poslovnog plana</w:t>
            </w:r>
            <w:r w:rsidR="004944F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u HRK)</w:t>
            </w:r>
          </w:p>
        </w:tc>
        <w:tc>
          <w:tcPr>
            <w:tcW w:w="2547" w:type="dxa"/>
            <w:shd w:val="clear" w:color="auto" w:fill="FFFFFF" w:themeFill="background1"/>
            <w:vAlign w:val="center"/>
          </w:tcPr>
          <w:p w:rsidR="00190678" w:rsidRPr="004944F8" w:rsidRDefault="00190678" w:rsidP="004944F8">
            <w:pPr>
              <w:pStyle w:val="t-9-8"/>
              <w:spacing w:before="0" w:beforeAutospacing="0" w:after="0"/>
              <w:jc w:val="right"/>
              <w:rPr>
                <w:rFonts w:ascii="Arial Narrow" w:hAnsi="Arial Narrow" w:cs="Arial"/>
                <w:b/>
                <w:lang w:eastAsia="ar-SA"/>
              </w:rPr>
            </w:pPr>
          </w:p>
        </w:tc>
      </w:tr>
      <w:tr w:rsidR="000F5030" w:rsidRPr="00166D7E" w:rsidTr="000F5030">
        <w:trPr>
          <w:trHeight w:val="567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:rsidR="000F5030" w:rsidRPr="00704D6D" w:rsidRDefault="00B30ED8" w:rsidP="005167B4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</w:t>
            </w:r>
            <w:r w:rsidR="001232E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5</w:t>
            </w:r>
            <w:r w:rsidR="000F5030" w:rsidRPr="00704D6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74" w:type="dxa"/>
            <w:shd w:val="clear" w:color="auto" w:fill="DEEAF6" w:themeFill="accent1" w:themeFillTint="33"/>
            <w:vAlign w:val="center"/>
          </w:tcPr>
          <w:p w:rsidR="000F5030" w:rsidRDefault="000F5030" w:rsidP="005167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Iznos potpore</w:t>
            </w:r>
            <w:r w:rsidR="004944F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(u HRK)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2547" w:type="dxa"/>
            <w:shd w:val="clear" w:color="auto" w:fill="FFFFFF" w:themeFill="background1"/>
            <w:vAlign w:val="center"/>
          </w:tcPr>
          <w:p w:rsidR="000F5030" w:rsidRPr="007C126A" w:rsidRDefault="007C126A" w:rsidP="000E61C3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7C126A">
              <w:rPr>
                <w:rFonts w:ascii="Arial" w:hAnsi="Arial" w:cs="Arial"/>
                <w:b/>
                <w:sz w:val="20"/>
                <w:szCs w:val="20"/>
              </w:rPr>
              <w:t>113.278,50</w:t>
            </w:r>
          </w:p>
        </w:tc>
      </w:tr>
    </w:tbl>
    <w:p w:rsidR="000F5030" w:rsidRDefault="000F5030" w:rsidP="000F5030">
      <w:pPr>
        <w:rPr>
          <w:rFonts w:ascii="Arial Narrow" w:hAnsi="Arial Narrow" w:cs="Arial"/>
        </w:rPr>
      </w:pPr>
    </w:p>
    <w:p w:rsidR="00C377C2" w:rsidRDefault="00C377C2" w:rsidP="000F5030">
      <w:pPr>
        <w:rPr>
          <w:rFonts w:ascii="Arial Narrow" w:hAnsi="Arial Narrow" w:cs="Arial"/>
        </w:rPr>
      </w:pPr>
    </w:p>
    <w:tbl>
      <w:tblPr>
        <w:tblStyle w:val="Reetkatablice"/>
        <w:tblW w:w="9346" w:type="dxa"/>
        <w:tblLayout w:type="fixed"/>
        <w:tblLook w:val="04A0"/>
      </w:tblPr>
      <w:tblGrid>
        <w:gridCol w:w="560"/>
        <w:gridCol w:w="6229"/>
        <w:gridCol w:w="626"/>
        <w:gridCol w:w="12"/>
        <w:gridCol w:w="643"/>
        <w:gridCol w:w="714"/>
        <w:gridCol w:w="562"/>
      </w:tblGrid>
      <w:tr w:rsidR="000F5030" w:rsidRPr="00166D7E" w:rsidTr="005167B4">
        <w:trPr>
          <w:trHeight w:val="274"/>
        </w:trPr>
        <w:tc>
          <w:tcPr>
            <w:tcW w:w="9346" w:type="dxa"/>
            <w:gridSpan w:val="7"/>
            <w:shd w:val="clear" w:color="auto" w:fill="FFF2CC" w:themeFill="accent4" w:themeFillTint="33"/>
          </w:tcPr>
          <w:p w:rsidR="000F5030" w:rsidRPr="00166D7E" w:rsidRDefault="000F5030" w:rsidP="000F7CF4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sz w:val="28"/>
              </w:rPr>
              <w:t>V. IZJAVE</w:t>
            </w:r>
            <w:r w:rsidR="00ED621A">
              <w:rPr>
                <w:rFonts w:ascii="Arial Narrow" w:hAnsi="Arial Narrow" w:cs="Arial"/>
                <w:b/>
                <w:sz w:val="28"/>
              </w:rPr>
              <w:t xml:space="preserve"> </w:t>
            </w:r>
          </w:p>
        </w:tc>
      </w:tr>
      <w:tr w:rsidR="000F5030" w:rsidRPr="00166D7E" w:rsidTr="000F5030">
        <w:trPr>
          <w:trHeight w:val="404"/>
        </w:trPr>
        <w:tc>
          <w:tcPr>
            <w:tcW w:w="9346" w:type="dxa"/>
            <w:gridSpan w:val="7"/>
            <w:shd w:val="clear" w:color="auto" w:fill="DEEAF6" w:themeFill="accent1" w:themeFillTint="33"/>
            <w:vAlign w:val="center"/>
          </w:tcPr>
          <w:p w:rsidR="000F5030" w:rsidRDefault="00E57AEC" w:rsidP="005167B4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V</w:t>
            </w:r>
            <w:r w:rsidR="000F5030" w:rsidRPr="005A0A4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1.</w:t>
            </w:r>
            <w:r w:rsidR="000F503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Izjavljujem pod materijalnom i kaznenom odgovornošću</w:t>
            </w:r>
            <w:r w:rsidR="008A626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da</w:t>
            </w:r>
            <w:r w:rsidR="007A323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(označite sa „</w:t>
            </w:r>
            <w:r w:rsidR="00730C27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X</w:t>
            </w:r>
            <w:r w:rsidR="007A323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“ odgovor kod svake izjave)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  <w:r w:rsidR="000F503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C377C2" w:rsidRPr="00C05CC3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:rsidR="00C377C2" w:rsidRPr="00801EF0" w:rsidRDefault="00B30ED8" w:rsidP="005167B4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</w:t>
            </w:r>
            <w:r w:rsidR="001232E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6</w:t>
            </w:r>
            <w:r w:rsidR="00C377C2" w:rsidRPr="00801EF0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:rsidR="00C377C2" w:rsidRPr="00B36AA8" w:rsidRDefault="00C377C2" w:rsidP="00D0602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sam upoznat i suglasan sa sadržajem ovog Natječaja te ostalim zakonskim i podzakonskim propisima i pratećim regulativama 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:rsidR="00C377C2" w:rsidRPr="00C05CC3" w:rsidRDefault="00860960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C377C2" w:rsidRPr="00E17D9A" w:rsidRDefault="00C377C2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C377C2" w:rsidRPr="00C05CC3" w:rsidRDefault="00860960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:rsidR="00C377C2" w:rsidRPr="00C05CC3" w:rsidRDefault="00C377C2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:rsidR="00704D6D" w:rsidRPr="00801EF0" w:rsidRDefault="00B30ED8" w:rsidP="005167B4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</w:t>
            </w:r>
            <w:r w:rsidR="001232E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7</w:t>
            </w:r>
            <w:r w:rsidR="00704D6D" w:rsidRPr="00801EF0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:rsidR="00704D6D" w:rsidRDefault="00704D6D" w:rsidP="004B26A9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sam upoznat da su svi podaci navedeni u prijavi projekta istiniti i točni, te da sam upoznat s posljedicama zbog davanja netočnih i krivih podataka 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:rsidR="00704D6D" w:rsidRPr="00C05CC3" w:rsidRDefault="00704D6D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704D6D" w:rsidRPr="00E17D9A" w:rsidRDefault="00704D6D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704D6D" w:rsidRPr="00C05CC3" w:rsidRDefault="00704D6D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:rsidR="00704D6D" w:rsidRPr="00C05CC3" w:rsidRDefault="00704D6D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:rsidR="00704D6D" w:rsidRPr="00801EF0" w:rsidRDefault="00B30ED8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</w:t>
            </w:r>
            <w:r w:rsidR="001232E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8</w:t>
            </w:r>
            <w:r w:rsidR="00704D6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:rsidR="00704D6D" w:rsidRDefault="00704D6D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nisam u postupku dodjele sredstava, niti su m</w:t>
            </w:r>
            <w:r w:rsidR="004944F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i sredstva dodijeljena po osnovi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nacionalnog natječaja za tip operacije 6.3.1  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704D6D" w:rsidRPr="00E17D9A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:rsidR="00704D6D" w:rsidRPr="00801EF0" w:rsidRDefault="003E450F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1232E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9</w:t>
            </w:r>
            <w:r w:rsidR="00704D6D" w:rsidRPr="00801EF0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:rsidR="00704D6D" w:rsidRDefault="00D0602D" w:rsidP="005167B4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 w:rsidRPr="00D0602D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sam izvršio zatraženi povrat sredstava prethodno dodijeljenih u drugom natječaju iz bilo kojeg javnog izvora (uključujući iz fondova EU-a) ili da nisam u postupku povrata sredstava prethodno dodijeljenih u drugom natječaju iz bilo kojeg javnog izvora (uključujući fondove EU-a), za aktivnosti odnosno troškove koji nisu izvršeni, osim za neizvršeni zatraženi povrat iz Europskog poljoprivrednog fonda za ruralni razvoj i Europskog fonda za jamstva u poljoprivredi zbog mogućnosti prijeboja s budućim neizvršenim plaćanjem od strane Agencije za plaćanja u skladu sa člankom 28. Uredbe (EU) 908/2014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704D6D" w:rsidRPr="00E17D9A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:rsidR="00704D6D" w:rsidRPr="00801EF0" w:rsidRDefault="003E450F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1232E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0</w:t>
            </w:r>
            <w:r w:rsidR="00704D6D" w:rsidRPr="00801EF0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:rsidR="00704D6D" w:rsidRDefault="00704D6D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nisam započeo provedbu projektnih aktivnosti koje su predmet ove prijave prije podnošenja prijave projekta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704D6D" w:rsidRPr="00E17D9A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D34C71" w:rsidRPr="00C05CC3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:rsidR="00D34C71" w:rsidRDefault="00997DA8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1232E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</w:t>
            </w:r>
            <w:r w:rsidR="00D34C71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:rsidR="00D34C71" w:rsidRDefault="00D34C71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nisam podnio više prijava projekta u smislu</w:t>
            </w:r>
            <w:r w:rsidR="008507CD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odredbi iz poglavlja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2.2. ovog Natječaja 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:rsidR="00D34C71" w:rsidRPr="00C05CC3" w:rsidRDefault="00AF12AB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D34C71" w:rsidRPr="00E17D9A" w:rsidRDefault="00D34C71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D34C71" w:rsidRPr="00C05CC3" w:rsidRDefault="00AF12AB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:rsidR="00D34C71" w:rsidRPr="00C05CC3" w:rsidRDefault="00D34C71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:rsidR="00704D6D" w:rsidRPr="00801EF0" w:rsidRDefault="00B30ED8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1232E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</w:t>
            </w:r>
            <w:r w:rsidR="00704D6D" w:rsidRPr="00801EF0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:rsidR="00704D6D" w:rsidRDefault="004944F8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se nalazim</w:t>
            </w:r>
            <w:r w:rsidR="00FB2DC0">
              <w:t xml:space="preserve"> </w:t>
            </w:r>
            <w:r w:rsidR="00FB2DC0" w:rsidRPr="00FB2DC0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na području LAG obuhvata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  <w:r w:rsidR="00FB2DC0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te da ću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provoditi</w:t>
            </w:r>
            <w:r w:rsidR="00704D6D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projekt na području LAG obuhvata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704D6D" w:rsidRPr="00E17D9A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5167B4" w:rsidRPr="00C05CC3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:rsidR="005167B4" w:rsidRDefault="00997DA8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1232E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:rsidR="005167B4" w:rsidRDefault="005167B4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za iste prihvatljive aktivnosti koje su predmet ove prijave projekta nisam u postupku dodjele sredstava, niti sam ostvario potporu iz bilo kojeg drugog  javnog izvora 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:rsidR="005167B4" w:rsidRPr="00C05CC3" w:rsidRDefault="005167B4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5167B4" w:rsidRPr="00E17D9A" w:rsidRDefault="005167B4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5167B4" w:rsidRPr="00C05CC3" w:rsidRDefault="005167B4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:rsidR="005167B4" w:rsidRPr="00C05CC3" w:rsidRDefault="005167B4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2C3C96" w:rsidRPr="00C05CC3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:rsidR="002C3C96" w:rsidRDefault="002C3C96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44.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:rsidR="002C3C96" w:rsidRDefault="002C3C96" w:rsidP="00901FB5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da se na ovaj Natječaj nije prijavio nositelj projekta s kojim sam obiteljski povezan </w:t>
            </w:r>
            <w:r w:rsidRPr="002C3C96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(srodnici po krvi u pravoj liniji ili u pobočnoj liniji do četvrtog stupnja, srodnici po tazbini do drugog stupnja), bračni ili izvanbračni drug, bez obzira na to je li brak prestao, te posvojitelji i posvojenici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i s kojim imam isto sjedište, ovisno o organizacijskom obliku iz točke 1. poglavlja 2.3. LAG natječaja  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:rsidR="002C3C96" w:rsidRDefault="007B754B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2C3C96" w:rsidRPr="00E17D9A" w:rsidRDefault="002C3C96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2C3C96" w:rsidRDefault="007B754B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:rsidR="002C3C96" w:rsidRPr="00C05CC3" w:rsidRDefault="002C3C96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:rsidR="00704D6D" w:rsidRPr="00801EF0" w:rsidRDefault="00B30ED8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2C3C96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5</w:t>
            </w:r>
            <w:r w:rsidR="00704D6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:rsidR="00704D6D" w:rsidRDefault="00704D6D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se slažem s načinom </w:t>
            </w:r>
            <w:r w:rsidR="004A6D21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prikupljanja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i obrade podataka koji se upotrebljavaju za provedbu ovog natječaja te s objavom osnovnih podataka ovog projekta za potrebe informiranja javnosti  </w:t>
            </w:r>
          </w:p>
        </w:tc>
        <w:tc>
          <w:tcPr>
            <w:tcW w:w="626" w:type="dxa"/>
            <w:shd w:val="clear" w:color="auto" w:fill="DEEAF6" w:themeFill="accent1" w:themeFillTint="33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55" w:type="dxa"/>
            <w:gridSpan w:val="2"/>
            <w:shd w:val="clear" w:color="auto" w:fill="FFFFFF" w:themeFill="background1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:rsidR="00704D6D" w:rsidRPr="00801EF0" w:rsidRDefault="001E07FE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2C3C96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6</w:t>
            </w:r>
            <w:r w:rsidR="00704D6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:rsidR="00704D6D" w:rsidRDefault="00704D6D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dopuštam korištenje osobnih podataka (ime i prezime, OIB) i podataka o nositelju projekta iz službenih evidencija (naziv trgovačkog društva, obrta, zadruge, </w:t>
            </w:r>
            <w:r w:rsidR="007C3492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SOPG-a, 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OPG-a) u skladu s propisima koji uređuju zaštitu osobnih i drugih podataka </w:t>
            </w:r>
          </w:p>
        </w:tc>
        <w:tc>
          <w:tcPr>
            <w:tcW w:w="626" w:type="dxa"/>
            <w:shd w:val="clear" w:color="auto" w:fill="DEEAF6" w:themeFill="accent1" w:themeFillTint="33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55" w:type="dxa"/>
            <w:gridSpan w:val="2"/>
            <w:shd w:val="clear" w:color="auto" w:fill="FFFFFF" w:themeFill="background1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:rsidR="00704D6D" w:rsidRPr="00F17102" w:rsidRDefault="001E07FE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2C3C96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7</w:t>
            </w:r>
            <w:r w:rsidR="00704D6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:rsidR="00704D6D" w:rsidRDefault="00704D6D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 w:rsidRPr="00F17102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ću u svakom trenutku osigurati nesmetani pristup i kontrolu na terenu koja se odnosi na potporu te dati na uvid cjelokupnu dokumentaciju vezanu za sufinancirane troškove djelatnicima </w:t>
            </w:r>
            <w:r w:rsidR="005167B4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odabranog LAG-a, </w:t>
            </w:r>
            <w:r w:rsidRPr="00F17102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Agencije za plaćanja, Ministarstva poljoprivrede, Agencije za reviziju sustava provedbe programa Europske unije (u daljnjem tekstu: ARPA), Europske komisije, Europskog revizorskog suda i Europskog ureda za borbu protiv prijevara (u daljnjem tekstu: OLAF)</w:t>
            </w:r>
          </w:p>
        </w:tc>
        <w:tc>
          <w:tcPr>
            <w:tcW w:w="626" w:type="dxa"/>
            <w:shd w:val="clear" w:color="auto" w:fill="DEEAF6" w:themeFill="accent1" w:themeFillTint="33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55" w:type="dxa"/>
            <w:gridSpan w:val="2"/>
            <w:shd w:val="clear" w:color="auto" w:fill="FFFFFF" w:themeFill="background1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D0602D" w:rsidRPr="00C05CC3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:rsidR="00D0602D" w:rsidRDefault="00D0602D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lastRenderedPageBreak/>
              <w:t>48.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:rsidR="00D0602D" w:rsidRPr="00F17102" w:rsidRDefault="00D0602D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 w:rsidRPr="00D0602D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sam upoznat s činjenicom da Agencija za plaćanja može u slučaju potrebe neispunjavanja odredbi iz ovog Natječaja, zahtijevati povrat isplaćenih sredstava</w:t>
            </w:r>
          </w:p>
        </w:tc>
        <w:tc>
          <w:tcPr>
            <w:tcW w:w="626" w:type="dxa"/>
            <w:shd w:val="clear" w:color="auto" w:fill="DEEAF6" w:themeFill="accent1" w:themeFillTint="33"/>
            <w:vAlign w:val="center"/>
          </w:tcPr>
          <w:p w:rsidR="00D0602D" w:rsidRPr="00C05CC3" w:rsidRDefault="00D0602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55" w:type="dxa"/>
            <w:gridSpan w:val="2"/>
            <w:shd w:val="clear" w:color="auto" w:fill="FFFFFF" w:themeFill="background1"/>
            <w:vAlign w:val="center"/>
          </w:tcPr>
          <w:p w:rsidR="00D0602D" w:rsidRPr="00C05CC3" w:rsidRDefault="00D0602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D0602D" w:rsidRPr="00C05CC3" w:rsidRDefault="00D0602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:rsidR="00D0602D" w:rsidRPr="00C05CC3" w:rsidRDefault="00D0602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D0602D" w:rsidRPr="00C05CC3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:rsidR="00D0602D" w:rsidRDefault="00D0602D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49.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:rsidR="00D0602D" w:rsidRPr="00D0602D" w:rsidRDefault="00D0602D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 w:rsidRPr="00D0602D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sam upoznat/a i suglasan/na s odredbom Natječaja da ne mogu ostvariti veći broj bodova po pojedinom kriteriju odabira, kao niti veći iznos potpore veći od traženog u prijavi projekta</w:t>
            </w:r>
          </w:p>
        </w:tc>
        <w:tc>
          <w:tcPr>
            <w:tcW w:w="626" w:type="dxa"/>
            <w:shd w:val="clear" w:color="auto" w:fill="DEEAF6" w:themeFill="accent1" w:themeFillTint="33"/>
            <w:vAlign w:val="center"/>
          </w:tcPr>
          <w:p w:rsidR="00D0602D" w:rsidRDefault="00D0602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55" w:type="dxa"/>
            <w:gridSpan w:val="2"/>
            <w:shd w:val="clear" w:color="auto" w:fill="FFFFFF" w:themeFill="background1"/>
            <w:vAlign w:val="center"/>
          </w:tcPr>
          <w:p w:rsidR="00D0602D" w:rsidRPr="00C05CC3" w:rsidRDefault="00D0602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D0602D" w:rsidRDefault="00D0602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:rsidR="00D0602D" w:rsidRPr="00C05CC3" w:rsidRDefault="00D0602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</w:tbl>
    <w:p w:rsidR="006766F7" w:rsidRDefault="006766F7" w:rsidP="008E676C">
      <w:pPr>
        <w:rPr>
          <w:rFonts w:ascii="Arial Narrow" w:hAnsi="Arial Narrow"/>
        </w:rPr>
      </w:pPr>
    </w:p>
    <w:p w:rsidR="00F17102" w:rsidRDefault="00F17102" w:rsidP="008E676C">
      <w:pPr>
        <w:rPr>
          <w:rFonts w:ascii="Arial Narrow" w:hAnsi="Arial Narrow"/>
        </w:rPr>
      </w:pPr>
    </w:p>
    <w:tbl>
      <w:tblPr>
        <w:tblW w:w="9356" w:type="dxa"/>
        <w:tblInd w:w="-5" w:type="dxa"/>
        <w:tblLayout w:type="fixed"/>
        <w:tblLook w:val="0000"/>
      </w:tblPr>
      <w:tblGrid>
        <w:gridCol w:w="567"/>
        <w:gridCol w:w="3686"/>
        <w:gridCol w:w="5103"/>
      </w:tblGrid>
      <w:tr w:rsidR="00AA000A" w:rsidRPr="00AA000A" w:rsidTr="00920FBA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000A" w:rsidRPr="00114EF4" w:rsidRDefault="00D0602D" w:rsidP="00114EF4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50</w:t>
            </w:r>
            <w:r w:rsidR="00AA000A" w:rsidRPr="00114EF4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00A" w:rsidRPr="00114EF4" w:rsidRDefault="00AA000A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Naziv konzultanta (ako je primjenjivo):</w:t>
            </w:r>
          </w:p>
        </w:tc>
      </w:tr>
      <w:tr w:rsidR="00AA000A" w:rsidRPr="00AA000A" w:rsidTr="00114EF4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000A" w:rsidRPr="00114EF4" w:rsidRDefault="00D0602D" w:rsidP="00114EF4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51</w:t>
            </w:r>
            <w:r w:rsidR="00AA000A" w:rsidRPr="00114EF4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00A" w:rsidRPr="00114EF4" w:rsidRDefault="00AA000A">
            <w:pPr>
              <w:rPr>
                <w:rFonts w:ascii="Arial Narrow" w:hAnsi="Arial Narrow" w:cs="Arial"/>
                <w:sz w:val="20"/>
                <w:szCs w:val="20"/>
              </w:rPr>
            </w:pPr>
            <w:r w:rsidRPr="00114EF4">
              <w:rPr>
                <w:rFonts w:ascii="Arial Narrow" w:hAnsi="Arial Narrow" w:cs="Arial"/>
                <w:sz w:val="20"/>
                <w:szCs w:val="20"/>
              </w:rPr>
              <w:t>Ime: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00A" w:rsidRPr="00114EF4" w:rsidRDefault="00AA000A">
            <w:pPr>
              <w:rPr>
                <w:rFonts w:ascii="Arial Narrow" w:hAnsi="Arial Narrow" w:cs="Arial"/>
                <w:sz w:val="20"/>
                <w:szCs w:val="20"/>
              </w:rPr>
            </w:pPr>
            <w:r w:rsidRPr="00114EF4">
              <w:rPr>
                <w:rFonts w:ascii="Arial Narrow" w:hAnsi="Arial Narrow" w:cs="Arial"/>
                <w:sz w:val="20"/>
                <w:szCs w:val="20"/>
              </w:rPr>
              <w:t>Prezime:</w:t>
            </w:r>
          </w:p>
        </w:tc>
      </w:tr>
      <w:tr w:rsidR="00AA000A" w:rsidRPr="00AA000A" w:rsidTr="00920FBA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000A" w:rsidRPr="00114EF4" w:rsidRDefault="00D0602D" w:rsidP="00114EF4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52</w:t>
            </w:r>
            <w:r w:rsidR="00AA000A" w:rsidRPr="00114EF4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00A" w:rsidRPr="00114EF4" w:rsidRDefault="00AA000A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Telefon, </w:t>
            </w:r>
            <w:r w:rsidRPr="00114EF4">
              <w:rPr>
                <w:rFonts w:ascii="Arial Narrow" w:hAnsi="Arial Narrow" w:cs="Arial"/>
                <w:sz w:val="20"/>
                <w:szCs w:val="20"/>
              </w:rPr>
              <w:t>elektronička pošta:</w:t>
            </w:r>
          </w:p>
        </w:tc>
      </w:tr>
    </w:tbl>
    <w:p w:rsidR="00AA000A" w:rsidRDefault="00AA000A" w:rsidP="008E676C">
      <w:pPr>
        <w:rPr>
          <w:rFonts w:ascii="Arial Narrow" w:hAnsi="Arial Narrow"/>
        </w:rPr>
      </w:pPr>
    </w:p>
    <w:p w:rsidR="00AA000A" w:rsidRDefault="00AA000A" w:rsidP="008E676C">
      <w:pPr>
        <w:rPr>
          <w:rFonts w:ascii="Arial Narrow" w:hAnsi="Arial Narrow"/>
        </w:rPr>
      </w:pPr>
    </w:p>
    <w:p w:rsidR="00AA000A" w:rsidRDefault="00AA000A" w:rsidP="008E676C">
      <w:pPr>
        <w:rPr>
          <w:rFonts w:ascii="Arial Narrow" w:hAnsi="Arial Narrow"/>
        </w:rPr>
      </w:pPr>
    </w:p>
    <w:p w:rsidR="00AA000A" w:rsidRPr="00085A18" w:rsidRDefault="00AA000A" w:rsidP="008E676C">
      <w:pPr>
        <w:rPr>
          <w:rFonts w:ascii="Arial Narrow" w:hAnsi="Arial Narrow"/>
        </w:rPr>
      </w:pPr>
    </w:p>
    <w:p w:rsidR="00704D6D" w:rsidRPr="00085A18" w:rsidRDefault="00704D6D" w:rsidP="008E676C">
      <w:pPr>
        <w:rPr>
          <w:rFonts w:ascii="Arial Narrow" w:hAnsi="Arial Narrow"/>
        </w:rPr>
      </w:pPr>
    </w:p>
    <w:p w:rsidR="00704D6D" w:rsidRPr="00085A18" w:rsidRDefault="00704D6D" w:rsidP="008E676C">
      <w:pPr>
        <w:rPr>
          <w:rFonts w:ascii="Arial Narrow" w:hAnsi="Arial Narrow"/>
        </w:rPr>
      </w:pPr>
      <w:r w:rsidRPr="00085A18">
        <w:rPr>
          <w:rFonts w:ascii="Arial Narrow" w:hAnsi="Arial Narrow"/>
        </w:rPr>
        <w:t>U ________________             Datum: _________________</w:t>
      </w:r>
    </w:p>
    <w:p w:rsidR="00704D6D" w:rsidRPr="00085A18" w:rsidRDefault="00704D6D" w:rsidP="008E676C">
      <w:pPr>
        <w:rPr>
          <w:rFonts w:ascii="Arial Narrow" w:hAnsi="Arial Narrow"/>
        </w:rPr>
      </w:pPr>
    </w:p>
    <w:p w:rsidR="00704D6D" w:rsidRPr="00085A18" w:rsidRDefault="00704D6D" w:rsidP="008E676C">
      <w:pPr>
        <w:rPr>
          <w:rFonts w:ascii="Arial Narrow" w:hAnsi="Arial Narrow"/>
        </w:rPr>
      </w:pPr>
    </w:p>
    <w:p w:rsidR="00704D6D" w:rsidRPr="00085A18" w:rsidRDefault="00704D6D" w:rsidP="008E676C">
      <w:pPr>
        <w:rPr>
          <w:rFonts w:ascii="Arial Narrow" w:hAnsi="Arial Narrow"/>
        </w:rPr>
      </w:pPr>
    </w:p>
    <w:p w:rsidR="00704D6D" w:rsidRPr="00085A18" w:rsidRDefault="00704D6D" w:rsidP="008E676C">
      <w:pPr>
        <w:rPr>
          <w:rFonts w:ascii="Arial Narrow" w:hAnsi="Arial Narrow"/>
        </w:rPr>
      </w:pP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</w:p>
    <w:p w:rsidR="00704D6D" w:rsidRPr="00085A18" w:rsidRDefault="00704D6D" w:rsidP="008E676C">
      <w:pPr>
        <w:rPr>
          <w:rFonts w:ascii="Arial Narrow" w:hAnsi="Arial Narrow"/>
        </w:rPr>
      </w:pPr>
    </w:p>
    <w:p w:rsidR="00704D6D" w:rsidRPr="00085A18" w:rsidRDefault="00704D6D" w:rsidP="008E676C">
      <w:pPr>
        <w:rPr>
          <w:rFonts w:ascii="Arial Narrow" w:hAnsi="Arial Narrow"/>
        </w:rPr>
      </w:pP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  <w:t>_________________________________________</w:t>
      </w:r>
    </w:p>
    <w:p w:rsidR="00704D6D" w:rsidRPr="00085A18" w:rsidRDefault="00704D6D" w:rsidP="008E676C">
      <w:pPr>
        <w:rPr>
          <w:rFonts w:ascii="Arial Narrow" w:hAnsi="Arial Narrow"/>
        </w:rPr>
      </w:pP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  <w:t xml:space="preserve">     (odgovorna osoba – tiskano)</w:t>
      </w:r>
    </w:p>
    <w:p w:rsidR="00704D6D" w:rsidRPr="00085A18" w:rsidRDefault="00704D6D" w:rsidP="008E676C">
      <w:pPr>
        <w:rPr>
          <w:rFonts w:ascii="Arial Narrow" w:hAnsi="Arial Narrow"/>
        </w:rPr>
      </w:pPr>
    </w:p>
    <w:p w:rsidR="00704D6D" w:rsidRPr="00085A18" w:rsidRDefault="00704D6D" w:rsidP="008E676C">
      <w:pPr>
        <w:rPr>
          <w:rFonts w:ascii="Arial Narrow" w:hAnsi="Arial Narrow"/>
        </w:rPr>
      </w:pPr>
    </w:p>
    <w:p w:rsidR="00704D6D" w:rsidRPr="00085A18" w:rsidRDefault="00704D6D" w:rsidP="008E676C">
      <w:pPr>
        <w:rPr>
          <w:rFonts w:ascii="Arial Narrow" w:hAnsi="Arial Narrow"/>
        </w:rPr>
      </w:pP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  <w:t>_________________________________________</w:t>
      </w:r>
    </w:p>
    <w:p w:rsidR="00704D6D" w:rsidRPr="00085A18" w:rsidRDefault="00704D6D" w:rsidP="008E676C">
      <w:pPr>
        <w:rPr>
          <w:rFonts w:ascii="Arial Narrow" w:hAnsi="Arial Narrow"/>
        </w:rPr>
      </w:pP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  <w:t xml:space="preserve">    (pečat i potpis odgovorne osobe)</w:t>
      </w:r>
    </w:p>
    <w:p w:rsidR="00704D6D" w:rsidRPr="00166D7E" w:rsidRDefault="00704D6D" w:rsidP="008E676C">
      <w:pPr>
        <w:rPr>
          <w:rFonts w:ascii="Arial Narrow" w:hAnsi="Arial Narrow"/>
        </w:rPr>
      </w:pPr>
    </w:p>
    <w:sectPr w:rsidR="00704D6D" w:rsidRPr="00166D7E" w:rsidSect="00CC5369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0FAA" w:rsidRDefault="00F40FAA" w:rsidP="00DD1779">
      <w:r>
        <w:separator/>
      </w:r>
    </w:p>
  </w:endnote>
  <w:endnote w:type="continuationSeparator" w:id="0">
    <w:p w:rsidR="00F40FAA" w:rsidRDefault="00F40FAA" w:rsidP="00DD17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777357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20FBA" w:rsidRDefault="000F3EDA">
        <w:pPr>
          <w:pStyle w:val="Podnoje"/>
          <w:jc w:val="right"/>
        </w:pPr>
        <w:fldSimple w:instr=" PAGE   \* MERGEFORMAT ">
          <w:r w:rsidR="00A76EA4">
            <w:rPr>
              <w:noProof/>
            </w:rPr>
            <w:t>1</w:t>
          </w:r>
        </w:fldSimple>
      </w:p>
    </w:sdtContent>
  </w:sdt>
  <w:p w:rsidR="00920FBA" w:rsidRDefault="00920FBA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0FAA" w:rsidRDefault="00F40FAA" w:rsidP="00DD1779">
      <w:r>
        <w:separator/>
      </w:r>
    </w:p>
  </w:footnote>
  <w:footnote w:type="continuationSeparator" w:id="0">
    <w:p w:rsidR="00F40FAA" w:rsidRDefault="00F40FAA" w:rsidP="00DD17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1524"/>
    </w:tblGrid>
    <w:tr w:rsidR="00920FBA" w:rsidRPr="00206F20" w:rsidTr="001F593A">
      <w:trPr>
        <w:jc w:val="right"/>
      </w:trPr>
      <w:tc>
        <w:tcPr>
          <w:tcW w:w="1524" w:type="dxa"/>
          <w:shd w:val="clear" w:color="auto" w:fill="auto"/>
        </w:tcPr>
        <w:p w:rsidR="00920FBA" w:rsidRPr="00206F20" w:rsidRDefault="00920FBA" w:rsidP="00DD1779">
          <w:pPr>
            <w:jc w:val="center"/>
            <w:rPr>
              <w:rFonts w:ascii="Arial Narrow" w:hAnsi="Arial Narrow"/>
              <w:b/>
              <w:snapToGrid w:val="0"/>
              <w:szCs w:val="20"/>
            </w:rPr>
          </w:pPr>
          <w:r w:rsidRPr="00206F20">
            <w:rPr>
              <w:rFonts w:ascii="Arial Narrow" w:hAnsi="Arial Narrow"/>
              <w:b/>
            </w:rPr>
            <w:t xml:space="preserve">Obrazac </w:t>
          </w:r>
          <w:r>
            <w:rPr>
              <w:rFonts w:ascii="Arial Narrow" w:hAnsi="Arial Narrow"/>
              <w:b/>
              <w:snapToGrid w:val="0"/>
              <w:szCs w:val="20"/>
            </w:rPr>
            <w:t>A.</w:t>
          </w:r>
        </w:p>
      </w:tc>
    </w:tr>
  </w:tbl>
  <w:p w:rsidR="00920FBA" w:rsidRDefault="00920FBA">
    <w:pPr>
      <w:pStyle w:val="Zaglavlj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C6D62"/>
    <w:multiLevelType w:val="hybridMultilevel"/>
    <w:tmpl w:val="419A1C5A"/>
    <w:lvl w:ilvl="0" w:tplc="041A0017">
      <w:start w:val="1"/>
      <w:numFmt w:val="lowerLetter"/>
      <w:lvlText w:val="%1)"/>
      <w:lvlJc w:val="left"/>
      <w:pPr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DD21E4B"/>
    <w:multiLevelType w:val="multilevel"/>
    <w:tmpl w:val="0D2807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BC28BC"/>
    <w:multiLevelType w:val="hybridMultilevel"/>
    <w:tmpl w:val="419A1C5A"/>
    <w:lvl w:ilvl="0" w:tplc="041A0017">
      <w:start w:val="1"/>
      <w:numFmt w:val="lowerLetter"/>
      <w:lvlText w:val="%1)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a LAG Terra liburna">
    <w15:presenceInfo w15:providerId="Windows Live" w15:userId="2a5cd07f10c327eb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576D82"/>
    <w:rsid w:val="00003068"/>
    <w:rsid w:val="0000523C"/>
    <w:rsid w:val="00027550"/>
    <w:rsid w:val="000334FE"/>
    <w:rsid w:val="00050398"/>
    <w:rsid w:val="000548AE"/>
    <w:rsid w:val="000554BB"/>
    <w:rsid w:val="00085A18"/>
    <w:rsid w:val="00086A6E"/>
    <w:rsid w:val="000B6970"/>
    <w:rsid w:val="000E357B"/>
    <w:rsid w:val="000E61C3"/>
    <w:rsid w:val="000E6E0B"/>
    <w:rsid w:val="000F3EDA"/>
    <w:rsid w:val="000F5030"/>
    <w:rsid w:val="000F76B9"/>
    <w:rsid w:val="000F7CF4"/>
    <w:rsid w:val="00114EF4"/>
    <w:rsid w:val="00122CFB"/>
    <w:rsid w:val="001232EF"/>
    <w:rsid w:val="001574A7"/>
    <w:rsid w:val="00161BBE"/>
    <w:rsid w:val="00163802"/>
    <w:rsid w:val="00166D7E"/>
    <w:rsid w:val="00171B22"/>
    <w:rsid w:val="001776F5"/>
    <w:rsid w:val="001863B1"/>
    <w:rsid w:val="00190678"/>
    <w:rsid w:val="001916E0"/>
    <w:rsid w:val="001955B1"/>
    <w:rsid w:val="001A45D6"/>
    <w:rsid w:val="001A4BB9"/>
    <w:rsid w:val="001B065D"/>
    <w:rsid w:val="001B36C7"/>
    <w:rsid w:val="001C77E4"/>
    <w:rsid w:val="001E07FE"/>
    <w:rsid w:val="001E31DD"/>
    <w:rsid w:val="001E442C"/>
    <w:rsid w:val="001F44B6"/>
    <w:rsid w:val="001F593A"/>
    <w:rsid w:val="002159E9"/>
    <w:rsid w:val="00222F80"/>
    <w:rsid w:val="00242170"/>
    <w:rsid w:val="00243719"/>
    <w:rsid w:val="00255D79"/>
    <w:rsid w:val="00260EDF"/>
    <w:rsid w:val="00282035"/>
    <w:rsid w:val="002A4253"/>
    <w:rsid w:val="002B7421"/>
    <w:rsid w:val="002C3C96"/>
    <w:rsid w:val="002C5204"/>
    <w:rsid w:val="002D3AA0"/>
    <w:rsid w:val="002E7736"/>
    <w:rsid w:val="00300885"/>
    <w:rsid w:val="00305D1D"/>
    <w:rsid w:val="003145DD"/>
    <w:rsid w:val="003239FC"/>
    <w:rsid w:val="003363CD"/>
    <w:rsid w:val="003454F6"/>
    <w:rsid w:val="00353B86"/>
    <w:rsid w:val="00354679"/>
    <w:rsid w:val="003574C6"/>
    <w:rsid w:val="0036442A"/>
    <w:rsid w:val="003959C0"/>
    <w:rsid w:val="003B468E"/>
    <w:rsid w:val="003C17A9"/>
    <w:rsid w:val="003C26FA"/>
    <w:rsid w:val="003D08F6"/>
    <w:rsid w:val="003D747A"/>
    <w:rsid w:val="003E450F"/>
    <w:rsid w:val="003F5420"/>
    <w:rsid w:val="00401EA0"/>
    <w:rsid w:val="004046AD"/>
    <w:rsid w:val="004050C7"/>
    <w:rsid w:val="00407EA8"/>
    <w:rsid w:val="004131CB"/>
    <w:rsid w:val="004223B2"/>
    <w:rsid w:val="004255EB"/>
    <w:rsid w:val="00425F9B"/>
    <w:rsid w:val="00437073"/>
    <w:rsid w:val="00440EE7"/>
    <w:rsid w:val="00441AAD"/>
    <w:rsid w:val="0045289C"/>
    <w:rsid w:val="00455F50"/>
    <w:rsid w:val="004574A6"/>
    <w:rsid w:val="00477989"/>
    <w:rsid w:val="00483C46"/>
    <w:rsid w:val="004920CD"/>
    <w:rsid w:val="004925EA"/>
    <w:rsid w:val="004944F8"/>
    <w:rsid w:val="004A390B"/>
    <w:rsid w:val="004A6D21"/>
    <w:rsid w:val="004B1A59"/>
    <w:rsid w:val="004B26A9"/>
    <w:rsid w:val="004F2765"/>
    <w:rsid w:val="005167B4"/>
    <w:rsid w:val="00537A8A"/>
    <w:rsid w:val="00541447"/>
    <w:rsid w:val="005429BD"/>
    <w:rsid w:val="00554067"/>
    <w:rsid w:val="00565829"/>
    <w:rsid w:val="0057534E"/>
    <w:rsid w:val="00576D82"/>
    <w:rsid w:val="005812CC"/>
    <w:rsid w:val="0058356E"/>
    <w:rsid w:val="005879A8"/>
    <w:rsid w:val="0059000B"/>
    <w:rsid w:val="005A0A4B"/>
    <w:rsid w:val="005C2257"/>
    <w:rsid w:val="005E6CE9"/>
    <w:rsid w:val="00605575"/>
    <w:rsid w:val="00624DF2"/>
    <w:rsid w:val="00641FCF"/>
    <w:rsid w:val="00647E44"/>
    <w:rsid w:val="0065305E"/>
    <w:rsid w:val="00656879"/>
    <w:rsid w:val="006766F7"/>
    <w:rsid w:val="00681188"/>
    <w:rsid w:val="006A15B8"/>
    <w:rsid w:val="006B66ED"/>
    <w:rsid w:val="006C4C20"/>
    <w:rsid w:val="006D4E33"/>
    <w:rsid w:val="006E26E5"/>
    <w:rsid w:val="006E7719"/>
    <w:rsid w:val="006F126C"/>
    <w:rsid w:val="006F1BD1"/>
    <w:rsid w:val="006F290D"/>
    <w:rsid w:val="00704D6D"/>
    <w:rsid w:val="00710486"/>
    <w:rsid w:val="00730C27"/>
    <w:rsid w:val="007411A5"/>
    <w:rsid w:val="00741F72"/>
    <w:rsid w:val="00750A5A"/>
    <w:rsid w:val="007516A9"/>
    <w:rsid w:val="0075450F"/>
    <w:rsid w:val="0079078C"/>
    <w:rsid w:val="0079142E"/>
    <w:rsid w:val="007A2921"/>
    <w:rsid w:val="007A323B"/>
    <w:rsid w:val="007B0FA0"/>
    <w:rsid w:val="007B1C88"/>
    <w:rsid w:val="007B754B"/>
    <w:rsid w:val="007C126A"/>
    <w:rsid w:val="007C150A"/>
    <w:rsid w:val="007C3492"/>
    <w:rsid w:val="007D28EE"/>
    <w:rsid w:val="007D3433"/>
    <w:rsid w:val="007E0061"/>
    <w:rsid w:val="007E4F02"/>
    <w:rsid w:val="00801EF0"/>
    <w:rsid w:val="008208DB"/>
    <w:rsid w:val="00841ABC"/>
    <w:rsid w:val="00846A1A"/>
    <w:rsid w:val="008502EB"/>
    <w:rsid w:val="008507CD"/>
    <w:rsid w:val="00850819"/>
    <w:rsid w:val="00853568"/>
    <w:rsid w:val="008550F0"/>
    <w:rsid w:val="0085664D"/>
    <w:rsid w:val="00860960"/>
    <w:rsid w:val="00875418"/>
    <w:rsid w:val="00875D08"/>
    <w:rsid w:val="008A3A0F"/>
    <w:rsid w:val="008A60F5"/>
    <w:rsid w:val="008A626B"/>
    <w:rsid w:val="008B323E"/>
    <w:rsid w:val="008C20C0"/>
    <w:rsid w:val="008C2F72"/>
    <w:rsid w:val="008D42E8"/>
    <w:rsid w:val="008E1BBD"/>
    <w:rsid w:val="008E5D9D"/>
    <w:rsid w:val="008E675F"/>
    <w:rsid w:val="008E676C"/>
    <w:rsid w:val="008F0D6A"/>
    <w:rsid w:val="00901FB5"/>
    <w:rsid w:val="009116E4"/>
    <w:rsid w:val="00920FBA"/>
    <w:rsid w:val="00966095"/>
    <w:rsid w:val="0097091D"/>
    <w:rsid w:val="00970A20"/>
    <w:rsid w:val="00977C1D"/>
    <w:rsid w:val="009817BF"/>
    <w:rsid w:val="0099021B"/>
    <w:rsid w:val="00993C40"/>
    <w:rsid w:val="00997DA8"/>
    <w:rsid w:val="009B0DCA"/>
    <w:rsid w:val="009E2BEB"/>
    <w:rsid w:val="00A04F20"/>
    <w:rsid w:val="00A1636C"/>
    <w:rsid w:val="00A23CC6"/>
    <w:rsid w:val="00A352C0"/>
    <w:rsid w:val="00A41A60"/>
    <w:rsid w:val="00A4262A"/>
    <w:rsid w:val="00A43E75"/>
    <w:rsid w:val="00A54F29"/>
    <w:rsid w:val="00A6487A"/>
    <w:rsid w:val="00A71C0D"/>
    <w:rsid w:val="00A72FD6"/>
    <w:rsid w:val="00A76EA4"/>
    <w:rsid w:val="00A94AF8"/>
    <w:rsid w:val="00A967DA"/>
    <w:rsid w:val="00AA000A"/>
    <w:rsid w:val="00AB065E"/>
    <w:rsid w:val="00AB5165"/>
    <w:rsid w:val="00AC27E1"/>
    <w:rsid w:val="00AC2B26"/>
    <w:rsid w:val="00AC4CF6"/>
    <w:rsid w:val="00AC7FC1"/>
    <w:rsid w:val="00AD670D"/>
    <w:rsid w:val="00AE7260"/>
    <w:rsid w:val="00AE7370"/>
    <w:rsid w:val="00AF12AB"/>
    <w:rsid w:val="00AF7D78"/>
    <w:rsid w:val="00B11CA5"/>
    <w:rsid w:val="00B13EAF"/>
    <w:rsid w:val="00B21B0D"/>
    <w:rsid w:val="00B25989"/>
    <w:rsid w:val="00B30ED8"/>
    <w:rsid w:val="00B34AA2"/>
    <w:rsid w:val="00B36AA8"/>
    <w:rsid w:val="00B370B1"/>
    <w:rsid w:val="00B46D65"/>
    <w:rsid w:val="00B530FC"/>
    <w:rsid w:val="00B549E3"/>
    <w:rsid w:val="00B563CF"/>
    <w:rsid w:val="00B67191"/>
    <w:rsid w:val="00B7127E"/>
    <w:rsid w:val="00B74286"/>
    <w:rsid w:val="00B74401"/>
    <w:rsid w:val="00B75D4D"/>
    <w:rsid w:val="00B76CA2"/>
    <w:rsid w:val="00B77D12"/>
    <w:rsid w:val="00B8387C"/>
    <w:rsid w:val="00B925C8"/>
    <w:rsid w:val="00BA0306"/>
    <w:rsid w:val="00BD1957"/>
    <w:rsid w:val="00BE5DE9"/>
    <w:rsid w:val="00BE6512"/>
    <w:rsid w:val="00C01C9B"/>
    <w:rsid w:val="00C05CC3"/>
    <w:rsid w:val="00C22EB7"/>
    <w:rsid w:val="00C31F16"/>
    <w:rsid w:val="00C377C2"/>
    <w:rsid w:val="00C4499B"/>
    <w:rsid w:val="00C47C63"/>
    <w:rsid w:val="00C614AD"/>
    <w:rsid w:val="00C749EE"/>
    <w:rsid w:val="00C82DA3"/>
    <w:rsid w:val="00C90968"/>
    <w:rsid w:val="00CA42E1"/>
    <w:rsid w:val="00CA584D"/>
    <w:rsid w:val="00CA7FFB"/>
    <w:rsid w:val="00CC5369"/>
    <w:rsid w:val="00CD19EB"/>
    <w:rsid w:val="00CD42EA"/>
    <w:rsid w:val="00CE3E59"/>
    <w:rsid w:val="00CF69F7"/>
    <w:rsid w:val="00D0602D"/>
    <w:rsid w:val="00D12226"/>
    <w:rsid w:val="00D14022"/>
    <w:rsid w:val="00D148AC"/>
    <w:rsid w:val="00D1784D"/>
    <w:rsid w:val="00D22742"/>
    <w:rsid w:val="00D32A14"/>
    <w:rsid w:val="00D34C71"/>
    <w:rsid w:val="00D404C1"/>
    <w:rsid w:val="00D67307"/>
    <w:rsid w:val="00D67FA7"/>
    <w:rsid w:val="00D72DAD"/>
    <w:rsid w:val="00D840E8"/>
    <w:rsid w:val="00D91BF3"/>
    <w:rsid w:val="00D93B8A"/>
    <w:rsid w:val="00D97834"/>
    <w:rsid w:val="00DC1D94"/>
    <w:rsid w:val="00DC7285"/>
    <w:rsid w:val="00DD1779"/>
    <w:rsid w:val="00DD2613"/>
    <w:rsid w:val="00DD2A1E"/>
    <w:rsid w:val="00DD2A46"/>
    <w:rsid w:val="00DD562B"/>
    <w:rsid w:val="00DE0DD4"/>
    <w:rsid w:val="00DE49C3"/>
    <w:rsid w:val="00DE789D"/>
    <w:rsid w:val="00DF520B"/>
    <w:rsid w:val="00E007B4"/>
    <w:rsid w:val="00E04941"/>
    <w:rsid w:val="00E12021"/>
    <w:rsid w:val="00E13FFD"/>
    <w:rsid w:val="00E16A32"/>
    <w:rsid w:val="00E17D9A"/>
    <w:rsid w:val="00E34237"/>
    <w:rsid w:val="00E344DD"/>
    <w:rsid w:val="00E37AFC"/>
    <w:rsid w:val="00E477D5"/>
    <w:rsid w:val="00E57AEC"/>
    <w:rsid w:val="00E67F4D"/>
    <w:rsid w:val="00E70E65"/>
    <w:rsid w:val="00E71590"/>
    <w:rsid w:val="00E806CD"/>
    <w:rsid w:val="00E92399"/>
    <w:rsid w:val="00E93648"/>
    <w:rsid w:val="00E93A7B"/>
    <w:rsid w:val="00EA3092"/>
    <w:rsid w:val="00EA6A80"/>
    <w:rsid w:val="00EC5423"/>
    <w:rsid w:val="00EC5662"/>
    <w:rsid w:val="00ED621A"/>
    <w:rsid w:val="00ED71B9"/>
    <w:rsid w:val="00EF24D2"/>
    <w:rsid w:val="00F02027"/>
    <w:rsid w:val="00F07A7A"/>
    <w:rsid w:val="00F14BDF"/>
    <w:rsid w:val="00F17102"/>
    <w:rsid w:val="00F3136D"/>
    <w:rsid w:val="00F40A7A"/>
    <w:rsid w:val="00F40FAA"/>
    <w:rsid w:val="00F4253E"/>
    <w:rsid w:val="00F43BE4"/>
    <w:rsid w:val="00F503B4"/>
    <w:rsid w:val="00F53798"/>
    <w:rsid w:val="00F53B83"/>
    <w:rsid w:val="00F77F6E"/>
    <w:rsid w:val="00FA6915"/>
    <w:rsid w:val="00FB15AE"/>
    <w:rsid w:val="00FB2DC0"/>
    <w:rsid w:val="00FB3CA7"/>
    <w:rsid w:val="00FD0E18"/>
    <w:rsid w:val="00FD370C"/>
    <w:rsid w:val="00FF4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000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F503B4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F503B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6487A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6487A"/>
    <w:rPr>
      <w:rFonts w:ascii="Segoe UI" w:eastAsia="Times New Roman" w:hAnsi="Segoe UI" w:cs="Segoe UI"/>
      <w:sz w:val="18"/>
      <w:szCs w:val="18"/>
      <w:lang w:eastAsia="ar-SA"/>
    </w:rPr>
  </w:style>
  <w:style w:type="table" w:styleId="Reetkatablice">
    <w:name w:val="Table Grid"/>
    <w:basedOn w:val="Obinatablica"/>
    <w:uiPriority w:val="39"/>
    <w:rsid w:val="00DF52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link w:val="OdlomakpopisaChar"/>
    <w:uiPriority w:val="34"/>
    <w:qFormat/>
    <w:rsid w:val="00401EA0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de-DE" w:eastAsia="en-US"/>
    </w:rPr>
  </w:style>
  <w:style w:type="character" w:customStyle="1" w:styleId="OdlomakpopisaChar">
    <w:name w:val="Odlomak popisa Char"/>
    <w:link w:val="Odlomakpopisa"/>
    <w:uiPriority w:val="34"/>
    <w:locked/>
    <w:rsid w:val="00401EA0"/>
    <w:rPr>
      <w:rFonts w:ascii="Calibri" w:eastAsia="Calibri" w:hAnsi="Calibri" w:cs="Times New Roman"/>
      <w:lang w:val="de-DE"/>
    </w:rPr>
  </w:style>
  <w:style w:type="character" w:styleId="Referencakomentara">
    <w:name w:val="annotation reference"/>
    <w:basedOn w:val="Zadanifontodlomka"/>
    <w:uiPriority w:val="99"/>
    <w:semiHidden/>
    <w:unhideWhenUsed/>
    <w:rsid w:val="001776F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1776F5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1776F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1776F5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1776F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Zaglavlje">
    <w:name w:val="header"/>
    <w:basedOn w:val="Normal"/>
    <w:link w:val="ZaglavljeChar"/>
    <w:uiPriority w:val="99"/>
    <w:unhideWhenUsed/>
    <w:rsid w:val="00DD1779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DD17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unhideWhenUsed/>
    <w:rsid w:val="00DD1779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D177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veza">
    <w:name w:val="Hyperlink"/>
    <w:basedOn w:val="Zadanifontodlomka"/>
    <w:uiPriority w:val="99"/>
    <w:unhideWhenUsed/>
    <w:rsid w:val="00DD1779"/>
    <w:rPr>
      <w:color w:val="0563C1" w:themeColor="hyperlink"/>
      <w:u w:val="single"/>
    </w:rPr>
  </w:style>
  <w:style w:type="paragraph" w:customStyle="1" w:styleId="t-9-8">
    <w:name w:val="t-9-8"/>
    <w:basedOn w:val="Normal"/>
    <w:rsid w:val="00E17D9A"/>
    <w:pPr>
      <w:suppressAutoHyphens w:val="0"/>
      <w:spacing w:before="100" w:beforeAutospacing="1" w:after="225"/>
    </w:pPr>
    <w:rPr>
      <w:lang w:eastAsia="hr-HR"/>
    </w:rPr>
  </w:style>
  <w:style w:type="character" w:customStyle="1" w:styleId="bold">
    <w:name w:val="bold"/>
    <w:basedOn w:val="Zadanifontodlomka"/>
    <w:rsid w:val="004223B2"/>
  </w:style>
  <w:style w:type="character" w:styleId="Brojretka">
    <w:name w:val="line number"/>
    <w:basedOn w:val="Zadanifontodlomka"/>
    <w:uiPriority w:val="99"/>
    <w:semiHidden/>
    <w:unhideWhenUsed/>
    <w:rsid w:val="00DE0D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1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73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15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79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82441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009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89481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3634329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547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01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42914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29398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g-marinianis.hr" TargetMode="Externa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DD16D1-D99B-4C79-82A8-418A1BEF3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5</Pages>
  <Words>1361</Words>
  <Characters>7760</Characters>
  <Application>Microsoft Office Word</Application>
  <DocSecurity>0</DocSecurity>
  <Lines>64</Lines>
  <Paragraphs>18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APPRRR</Company>
  <LinksUpToDate>false</LinksUpToDate>
  <CharactersWithSpaces>9103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Hrvoje Bošnjak</dc:creator>
  <cp:lastModifiedBy>LAG Marinianis 2</cp:lastModifiedBy>
  <cp:revision>32</cp:revision>
  <cp:lastPrinted>2017-12-06T12:00:00Z</cp:lastPrinted>
  <dcterms:created xsi:type="dcterms:W3CDTF">2018-02-09T13:47:00Z</dcterms:created>
  <dcterms:modified xsi:type="dcterms:W3CDTF">2021-11-19T11:07:00Z</dcterms:modified>
</cp:coreProperties>
</file>