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539" w:rsidRPr="00AB1EDD" w:rsidRDefault="0054275A" w:rsidP="00DE6539">
      <w:pPr>
        <w:shd w:val="clear" w:color="auto" w:fill="FFFFFF" w:themeFill="background1"/>
        <w:spacing w:line="480" w:lineRule="auto"/>
        <w:ind w:right="-279"/>
        <w:rPr>
          <w:rFonts w:ascii="Times New Roman" w:hAnsi="Times New Roman" w:cs="Times New Roman"/>
        </w:rPr>
      </w:pPr>
      <w:r w:rsidRPr="0054275A">
        <w:rPr>
          <w:rFonts w:ascii="Times New Roman" w:hAnsi="Times New Roman" w:cs="Times New Roman"/>
          <w:b/>
          <w:noProof/>
          <w:sz w:val="52"/>
          <w:szCs w:val="52"/>
          <w:lang w:eastAsia="hr-HR"/>
        </w:rPr>
        <w:pict>
          <v:shapetype id="_x0000_t202" coordsize="21600,21600" o:spt="202" path="m,l,21600r21600,l21600,xe">
            <v:stroke joinstyle="miter"/>
            <v:path gradientshapeok="t" o:connecttype="rect"/>
          </v:shapetype>
          <v:shape id="_x0000_s1026" type="#_x0000_t202" style="position:absolute;margin-left:5.25pt;margin-top:-26.05pt;width:487.5pt;height:300.75pt;z-index:25165721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" fillcolor="black [3200]" strokecolor="#4472c4 [3208]" strokeweight="2.25pt">
            <v:textbox>
              <w:txbxContent>
                <w:p w:rsidR="004E5A94" w:rsidRDefault="004E5A94"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rsidR="004E5A94" w:rsidRDefault="004E5A94"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rsidR="004E5A94" w:rsidRDefault="004E5A94"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rsidR="004E5A94" w:rsidRDefault="004E5A94"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rsidR="004E5A94" w:rsidRDefault="004E5A94" w:rsidP="000F0B86">
                  <w:pPr>
                    <w:shd w:val="clear" w:color="auto" w:fill="FFFFFF" w:themeFill="background1"/>
                    <w:spacing w:line="276" w:lineRule="auto"/>
                    <w:ind w:right="-279"/>
                    <w:jc w:val="center"/>
                    <w:rPr>
                      <w:rFonts w:ascii="Times New Roman" w:hAnsi="Times New Roman" w:cs="Times New Roman"/>
                      <w:b/>
                      <w:sz w:val="36"/>
                      <w:szCs w:val="36"/>
                    </w:rPr>
                  </w:pPr>
                </w:p>
                <w:p w:rsidR="004E5A94" w:rsidRDefault="004E5A94"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LAG-a </w:t>
                  </w:r>
                  <w:r w:rsidRPr="00BF45AA">
                    <w:rPr>
                      <w:rFonts w:ascii="Times New Roman" w:hAnsi="Times New Roman" w:cs="Times New Roman"/>
                      <w:b/>
                      <w:sz w:val="36"/>
                      <w:szCs w:val="36"/>
                    </w:rPr>
                    <w:t>Marinianis</w:t>
                  </w:r>
                  <w:del w:id="0" w:author="LAG_Renata" w:date="2018-03-21T02:49:00Z">
                    <w:r w:rsidRPr="00142A0F" w:rsidDel="00BF45AA">
                      <w:rPr>
                        <w:rFonts w:ascii="Times New Roman" w:hAnsi="Times New Roman" w:cs="Times New Roman"/>
                        <w:b/>
                        <w:sz w:val="36"/>
                        <w:szCs w:val="36"/>
                      </w:rPr>
                      <w:delText xml:space="preserve"> </w:delText>
                    </w:r>
                  </w:del>
                </w:p>
                <w:p w:rsidR="004E5A94" w:rsidRDefault="004E5A94"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3785" cy="1000125"/>
                                </a:xfrm>
                                <a:prstGeom prst="rect">
                                  <a:avLst/>
                                </a:prstGeom>
                                <a:noFill/>
                                <a:ln>
                                  <a:noFill/>
                                </a:ln>
                              </pic:spPr>
                            </pic:pic>
                          </a:graphicData>
                        </a:graphic>
                      </wp:inline>
                    </w:drawing>
                  </w:r>
                </w:p>
                <w:p w:rsidR="004E5A94" w:rsidRPr="0026668A" w:rsidRDefault="004E5A94" w:rsidP="005526CF">
                  <w:pPr>
                    <w:shd w:val="clear" w:color="auto" w:fill="FFFFFF" w:themeFill="background1"/>
                    <w:spacing w:line="480" w:lineRule="auto"/>
                    <w:ind w:right="-279"/>
                    <w:jc w:val="center"/>
                    <w:rPr>
                      <w:rFonts w:ascii="Times New Roman" w:hAnsi="Times New Roman" w:cs="Times New Roman"/>
                      <w:b/>
                      <w:sz w:val="36"/>
                      <w:szCs w:val="36"/>
                    </w:rPr>
                  </w:pPr>
                </w:p>
                <w:p w:rsidR="004E5A94" w:rsidRPr="0026668A" w:rsidRDefault="004E5A94" w:rsidP="005526CF">
                  <w:pPr>
                    <w:shd w:val="clear" w:color="auto" w:fill="FFFFFF" w:themeFill="background1"/>
                    <w:spacing w:line="480" w:lineRule="auto"/>
                    <w:ind w:right="-279"/>
                    <w:jc w:val="center"/>
                    <w:rPr>
                      <w:rFonts w:ascii="Times New Roman" w:hAnsi="Times New Roman" w:cs="Times New Roman"/>
                      <w:b/>
                      <w:sz w:val="52"/>
                      <w:szCs w:val="52"/>
                    </w:rPr>
                  </w:pPr>
                </w:p>
                <w:p w:rsidR="004E5A94" w:rsidRDefault="004E5A94"/>
              </w:txbxContent>
            </v:textbox>
            <w10:wrap type="topAndBottom"/>
          </v:shape>
        </w:pict>
      </w:r>
    </w:p>
    <w:p w:rsidR="00DE6539" w:rsidRPr="000F0B86" w:rsidRDefault="00A873B8" w:rsidP="000F0B86">
      <w:pPr>
        <w:shd w:val="clear" w:color="auto" w:fill="FFFFFF" w:themeFill="background1"/>
        <w:ind w:right="-279"/>
        <w:jc w:val="both"/>
        <w:rPr>
          <w:rFonts w:ascii="Times New Roman" w:hAnsi="Times New Roman" w:cs="Times New Roman"/>
          <w:sz w:val="20"/>
          <w:szCs w:val="20"/>
        </w:rPr>
      </w:pPr>
      <w:r w:rsidRPr="000F0B86">
        <w:rPr>
          <w:rFonts w:ascii="Times New Roman" w:hAnsi="Times New Roman" w:cs="Times New Roman"/>
          <w:sz w:val="20"/>
          <w:szCs w:val="20"/>
        </w:rPr>
        <w:t>Na temelju članka 29. stavka 1. 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w:t>
      </w:r>
      <w:r w:rsidR="006824C1" w:rsidRPr="00991FAF">
        <w:rPr>
          <w:rFonts w:ascii="Times New Roman" w:hAnsi="Times New Roman" w:cs="Times New Roman"/>
          <w:sz w:val="20"/>
          <w:szCs w:val="20"/>
        </w:rPr>
        <w:t>»</w:t>
      </w:r>
      <w:r w:rsidRPr="000F0B86">
        <w:rPr>
          <w:rFonts w:ascii="Times New Roman" w:hAnsi="Times New Roman" w:cs="Times New Roman"/>
          <w:sz w:val="20"/>
          <w:szCs w:val="20"/>
        </w:rPr>
        <w:t>N</w:t>
      </w:r>
      <w:r w:rsidR="006824C1">
        <w:rPr>
          <w:rFonts w:ascii="Times New Roman" w:hAnsi="Times New Roman" w:cs="Times New Roman"/>
          <w:sz w:val="20"/>
          <w:szCs w:val="20"/>
        </w:rPr>
        <w:t>arodne novine</w:t>
      </w:r>
      <w:r w:rsidR="006824C1" w:rsidRPr="00991FAF">
        <w:rPr>
          <w:rFonts w:ascii="Times New Roman" w:hAnsi="Times New Roman" w:cs="Times New Roman"/>
          <w:sz w:val="20"/>
          <w:szCs w:val="20"/>
        </w:rPr>
        <w:t>«</w:t>
      </w:r>
      <w:r w:rsidR="006824C1">
        <w:rPr>
          <w:rFonts w:ascii="Times New Roman" w:hAnsi="Times New Roman" w:cs="Times New Roman"/>
          <w:sz w:val="20"/>
          <w:szCs w:val="20"/>
        </w:rPr>
        <w:t>, broj 96/17; u daljnjem tekstu: Pravilnik), Lokalna akcijska grupa „</w:t>
      </w:r>
      <w:r w:rsidR="00BF45AA" w:rsidRPr="00BF45AA">
        <w:rPr>
          <w:rFonts w:ascii="Times New Roman" w:hAnsi="Times New Roman" w:cs="Times New Roman"/>
          <w:sz w:val="20"/>
          <w:szCs w:val="20"/>
        </w:rPr>
        <w:t>Marinianis</w:t>
      </w:r>
      <w:r w:rsidR="006824C1" w:rsidRPr="00BF45AA">
        <w:rPr>
          <w:rFonts w:ascii="Times New Roman" w:hAnsi="Times New Roman" w:cs="Times New Roman"/>
          <w:sz w:val="20"/>
          <w:szCs w:val="20"/>
        </w:rPr>
        <w:t>“</w:t>
      </w:r>
      <w:r w:rsidR="006824C1">
        <w:rPr>
          <w:rFonts w:ascii="Times New Roman" w:hAnsi="Times New Roman" w:cs="Times New Roman"/>
          <w:sz w:val="20"/>
          <w:szCs w:val="20"/>
        </w:rPr>
        <w:t xml:space="preserve"> objavljuje </w:t>
      </w:r>
      <w:r w:rsidRPr="000F0B86">
        <w:rPr>
          <w:rFonts w:ascii="Times New Roman" w:hAnsi="Times New Roman" w:cs="Times New Roman"/>
          <w:sz w:val="20"/>
          <w:szCs w:val="20"/>
        </w:rPr>
        <w:t xml:space="preserve">  </w:t>
      </w:r>
    </w:p>
    <w:p w:rsidR="00A873B8" w:rsidRDefault="00A873B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32"/>
          <w:szCs w:val="32"/>
        </w:rPr>
      </w:pPr>
    </w:p>
    <w:p w:rsidR="00D37FDA" w:rsidRDefault="00DF602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32"/>
          <w:szCs w:val="32"/>
        </w:rPr>
      </w:pPr>
      <w:r>
        <w:rPr>
          <w:rFonts w:ascii="Times New Roman" w:hAnsi="Times New Roman" w:cs="Times New Roman"/>
          <w:b/>
          <w:sz w:val="32"/>
          <w:szCs w:val="32"/>
        </w:rPr>
        <w:t xml:space="preserve">NATJEČAJ ZA </w:t>
      </w:r>
      <w:r w:rsidR="00D37FDA">
        <w:rPr>
          <w:rFonts w:ascii="Times New Roman" w:hAnsi="Times New Roman" w:cs="Times New Roman"/>
          <w:b/>
          <w:sz w:val="32"/>
          <w:szCs w:val="32"/>
        </w:rPr>
        <w:t xml:space="preserve">PROVEDBU </w:t>
      </w:r>
      <w:r w:rsidR="004E0962" w:rsidRPr="004E0962">
        <w:rPr>
          <w:rFonts w:ascii="Times New Roman" w:hAnsi="Times New Roman" w:cs="Times New Roman"/>
          <w:b/>
          <w:sz w:val="32"/>
          <w:szCs w:val="32"/>
        </w:rPr>
        <w:t>TIP</w:t>
      </w:r>
      <w:r w:rsidR="00D37FDA">
        <w:rPr>
          <w:rFonts w:ascii="Times New Roman" w:hAnsi="Times New Roman" w:cs="Times New Roman"/>
          <w:b/>
          <w:sz w:val="32"/>
          <w:szCs w:val="32"/>
        </w:rPr>
        <w:t>A</w:t>
      </w:r>
      <w:r w:rsidR="004E0962" w:rsidRPr="004E0962">
        <w:rPr>
          <w:rFonts w:ascii="Times New Roman" w:hAnsi="Times New Roman" w:cs="Times New Roman"/>
          <w:b/>
          <w:sz w:val="32"/>
          <w:szCs w:val="32"/>
        </w:rPr>
        <w:t xml:space="preserve"> OPERACIJE</w:t>
      </w:r>
    </w:p>
    <w:p w:rsidR="00BF45AA" w:rsidRPr="006E4CE2" w:rsidRDefault="00625941" w:rsidP="00BF45AA">
      <w:pPr>
        <w:shd w:val="clear" w:color="auto" w:fill="FFFFFF"/>
        <w:tabs>
          <w:tab w:val="left" w:pos="426"/>
          <w:tab w:val="left" w:pos="8647"/>
        </w:tabs>
        <w:spacing w:line="276" w:lineRule="auto"/>
        <w:ind w:right="-563"/>
        <w:jc w:val="center"/>
        <w:rPr>
          <w:rFonts w:ascii="Times New Roman" w:hAnsi="Times New Roman"/>
          <w:b/>
          <w:sz w:val="32"/>
          <w:szCs w:val="32"/>
        </w:rPr>
      </w:pPr>
      <w:r>
        <w:rPr>
          <w:rFonts w:ascii="Times New Roman" w:hAnsi="Times New Roman"/>
          <w:b/>
          <w:sz w:val="32"/>
          <w:szCs w:val="32"/>
        </w:rPr>
        <w:t>2.2.1.</w:t>
      </w:r>
      <w:r w:rsidR="00BF45AA">
        <w:rPr>
          <w:rFonts w:ascii="Times New Roman" w:hAnsi="Times New Roman"/>
          <w:b/>
          <w:sz w:val="32"/>
          <w:szCs w:val="32"/>
        </w:rPr>
        <w:t>„</w:t>
      </w:r>
      <w:r w:rsidR="00BF45AA" w:rsidRPr="006E4CE2">
        <w:rPr>
          <w:rFonts w:ascii="Times New Roman" w:hAnsi="Times New Roman"/>
          <w:b/>
          <w:sz w:val="32"/>
          <w:szCs w:val="32"/>
        </w:rPr>
        <w:t>Potpora razvoju malih poljoprivrednih gospodarstava</w:t>
      </w:r>
      <w:r w:rsidR="00BF45AA">
        <w:rPr>
          <w:rFonts w:ascii="Times New Roman" w:hAnsi="Times New Roman"/>
          <w:b/>
          <w:sz w:val="32"/>
          <w:szCs w:val="32"/>
        </w:rPr>
        <w:t>“</w:t>
      </w:r>
    </w:p>
    <w:p w:rsidR="003175C8" w:rsidRPr="004E0962" w:rsidRDefault="003175C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32"/>
          <w:szCs w:val="32"/>
        </w:rPr>
      </w:pPr>
    </w:p>
    <w:p w:rsidR="003175C8" w:rsidRPr="00BF45AA" w:rsidRDefault="00BF45AA" w:rsidP="00F1774B">
      <w:pPr>
        <w:pStyle w:val="Zaglavlje"/>
        <w:shd w:val="clear" w:color="auto" w:fill="FFFFFF" w:themeFill="background1"/>
        <w:ind w:right="-279"/>
        <w:jc w:val="center"/>
        <w:rPr>
          <w:rFonts w:ascii="Times New Roman" w:hAnsi="Times New Roman" w:cs="Times New Roman"/>
          <w:b/>
          <w:sz w:val="32"/>
          <w:szCs w:val="32"/>
        </w:rPr>
      </w:pPr>
      <w:r w:rsidRPr="00BF45AA">
        <w:rPr>
          <w:rFonts w:ascii="Times New Roman" w:hAnsi="Times New Roman" w:cs="Times New Roman"/>
          <w:b/>
          <w:sz w:val="32"/>
          <w:szCs w:val="32"/>
        </w:rPr>
        <w:t>2.2.1.</w:t>
      </w:r>
      <w:r w:rsidR="00625941">
        <w:rPr>
          <w:rFonts w:ascii="Times New Roman" w:hAnsi="Times New Roman" w:cs="Times New Roman"/>
          <w:b/>
          <w:sz w:val="32"/>
          <w:szCs w:val="32"/>
        </w:rPr>
        <w:t>-2018/01</w:t>
      </w:r>
    </w:p>
    <w:p w:rsidR="00F1774B" w:rsidRDefault="00F1774B" w:rsidP="00F1774B">
      <w:pPr>
        <w:pStyle w:val="Zaglavlje"/>
        <w:shd w:val="clear" w:color="auto" w:fill="FFFFFF" w:themeFill="background1"/>
        <w:ind w:right="-279"/>
        <w:jc w:val="center"/>
        <w:rPr>
          <w:rFonts w:ascii="Calibri" w:hAnsi="Calibri" w:cs="Times New Roman"/>
          <w:b/>
          <w:sz w:val="32"/>
          <w:szCs w:val="32"/>
        </w:rPr>
      </w:pPr>
    </w:p>
    <w:p w:rsidR="00A33CDC" w:rsidRDefault="00A33CDC" w:rsidP="00F1774B">
      <w:pPr>
        <w:pStyle w:val="Zaglavlje"/>
        <w:shd w:val="clear" w:color="auto" w:fill="FFFFFF" w:themeFill="background1"/>
        <w:ind w:right="-279"/>
        <w:jc w:val="center"/>
        <w:rPr>
          <w:rFonts w:ascii="Calibri" w:hAnsi="Calibri" w:cs="Times New Roman"/>
          <w:b/>
          <w:sz w:val="32"/>
          <w:szCs w:val="32"/>
        </w:rPr>
      </w:pPr>
    </w:p>
    <w:p w:rsidR="00BF45AA" w:rsidRDefault="00BF45AA" w:rsidP="00F1774B">
      <w:pPr>
        <w:pStyle w:val="Zaglavlje"/>
        <w:shd w:val="clear" w:color="auto" w:fill="FFFFFF" w:themeFill="background1"/>
        <w:ind w:right="-279"/>
        <w:jc w:val="center"/>
        <w:rPr>
          <w:rFonts w:ascii="Calibri" w:hAnsi="Calibri" w:cs="Times New Roman"/>
          <w:b/>
          <w:sz w:val="32"/>
          <w:szCs w:val="32"/>
        </w:rPr>
      </w:pPr>
    </w:p>
    <w:p w:rsidR="00DE6539" w:rsidRPr="005A64FD" w:rsidRDefault="005526CF" w:rsidP="00DE6539">
      <w:pPr>
        <w:pStyle w:val="Zaglavlje"/>
        <w:shd w:val="clear" w:color="auto" w:fill="FFFFFF" w:themeFill="background1"/>
        <w:spacing w:line="480" w:lineRule="auto"/>
        <w:ind w:right="-279"/>
        <w:rPr>
          <w:rFonts w:ascii="Times New Roman" w:hAnsi="Times New Roman" w:cs="Times New Roman"/>
        </w:rPr>
      </w:pPr>
      <w:r w:rsidRPr="005A64FD">
        <w:rPr>
          <w:rFonts w:ascii="Times New Roman" w:hAnsi="Times New Roman" w:cs="Times New Roman"/>
        </w:rPr>
        <w:t>Verzija</w:t>
      </w:r>
      <w:r w:rsidRPr="00625941">
        <w:rPr>
          <w:rFonts w:ascii="Times New Roman" w:hAnsi="Times New Roman" w:cs="Times New Roman"/>
        </w:rPr>
        <w:t xml:space="preserve">: </w:t>
      </w:r>
      <w:r w:rsidR="00752024" w:rsidRPr="00625941">
        <w:rPr>
          <w:rFonts w:ascii="Times New Roman" w:hAnsi="Times New Roman" w:cs="Times New Roman"/>
        </w:rPr>
        <w:t>1.1</w:t>
      </w:r>
    </w:p>
    <w:p w:rsidR="00F1774B" w:rsidRDefault="00A13611" w:rsidP="00A33CDC">
      <w:pPr>
        <w:pStyle w:val="Zaglavlje"/>
        <w:shd w:val="clear" w:color="auto" w:fill="FFFFFF" w:themeFill="background1"/>
        <w:spacing w:line="480" w:lineRule="auto"/>
        <w:ind w:right="-279"/>
        <w:rPr>
          <w:rFonts w:ascii="Times New Roman" w:hAnsi="Times New Roman" w:cs="Times New Roman"/>
        </w:rPr>
      </w:pPr>
      <w:r w:rsidRPr="003626F9">
        <w:rPr>
          <w:rFonts w:ascii="Times New Roman" w:hAnsi="Times New Roman" w:cs="Times New Roman"/>
        </w:rPr>
        <w:t>Datum:</w:t>
      </w:r>
      <w:r w:rsidR="00752024">
        <w:rPr>
          <w:rFonts w:ascii="Times New Roman" w:hAnsi="Times New Roman" w:cs="Times New Roman"/>
        </w:rPr>
        <w:t xml:space="preserve"> 24.09</w:t>
      </w:r>
      <w:r w:rsidR="00BF45AA">
        <w:rPr>
          <w:rFonts w:ascii="Times New Roman" w:hAnsi="Times New Roman" w:cs="Times New Roman"/>
        </w:rPr>
        <w:t>.2018.</w:t>
      </w:r>
    </w:p>
    <w:sdt>
      <w:sdtPr>
        <w:rPr>
          <w:rFonts w:asciiTheme="minorHAnsi" w:eastAsiaTheme="minorHAnsi" w:hAnsiTheme="minorHAnsi" w:cstheme="minorBidi"/>
          <w:color w:val="auto"/>
          <w:sz w:val="22"/>
          <w:szCs w:val="22"/>
          <w:lang w:val="hr-HR"/>
        </w:rPr>
        <w:id w:val="-433976450"/>
        <w:docPartObj>
          <w:docPartGallery w:val="Table of Contents"/>
          <w:docPartUnique/>
        </w:docPartObj>
      </w:sdtPr>
      <w:sdtEndPr>
        <w:rPr>
          <w:b/>
          <w:bCs/>
          <w:noProof/>
        </w:rPr>
      </w:sdtEndPr>
      <w:sdtContent>
        <w:p w:rsidR="00DE5834" w:rsidRPr="005A64FD" w:rsidRDefault="00804F9D" w:rsidP="00804F9D">
          <w:pPr>
            <w:pStyle w:val="TOCNaslov"/>
            <w:numPr>
              <w:ilvl w:val="0"/>
              <w:numId w:val="0"/>
            </w:numPr>
            <w:ind w:left="432" w:hanging="432"/>
            <w:rPr>
              <w:rFonts w:ascii="Times New Roman" w:hAnsi="Times New Roman" w:cs="Times New Roman"/>
              <w:b/>
              <w:color w:val="auto"/>
              <w:sz w:val="24"/>
              <w:szCs w:val="24"/>
              <w:lang w:val="hr-HR"/>
            </w:rPr>
          </w:pPr>
          <w:r w:rsidRPr="005A64FD">
            <w:rPr>
              <w:rFonts w:ascii="Times New Roman" w:hAnsi="Times New Roman" w:cs="Times New Roman"/>
              <w:b/>
              <w:color w:val="auto"/>
              <w:sz w:val="24"/>
              <w:szCs w:val="24"/>
              <w:lang w:val="hr-HR"/>
            </w:rPr>
            <w:t>SADRŽAJ</w:t>
          </w:r>
        </w:p>
        <w:p w:rsidR="0041240D" w:rsidRPr="0041240D" w:rsidRDefault="0054275A">
          <w:pPr>
            <w:pStyle w:val="Sadraj1"/>
            <w:tabs>
              <w:tab w:val="right" w:leader="dot" w:pos="9350"/>
            </w:tabs>
            <w:rPr>
              <w:rFonts w:eastAsiaTheme="minorEastAsia"/>
              <w:noProof/>
              <w:lang w:eastAsia="hr-HR"/>
            </w:rPr>
          </w:pPr>
          <w:r w:rsidRPr="0041240D">
            <w:fldChar w:fldCharType="begin"/>
          </w:r>
          <w:r w:rsidR="00DE5834" w:rsidRPr="0041240D">
            <w:instrText xml:space="preserve"> TOC \o "1-2" \u </w:instrText>
          </w:r>
          <w:r w:rsidRPr="0041240D">
            <w:fldChar w:fldCharType="separate"/>
          </w:r>
          <w:r w:rsidR="0041240D" w:rsidRPr="0041240D">
            <w:rPr>
              <w:b/>
              <w:noProof/>
            </w:rPr>
            <w:t>1     OPĆE ODREDBE</w:t>
          </w:r>
          <w:r w:rsidR="0041240D" w:rsidRPr="0041240D">
            <w:rPr>
              <w:noProof/>
            </w:rPr>
            <w:tab/>
          </w:r>
          <w:r w:rsidRPr="0041240D">
            <w:rPr>
              <w:noProof/>
            </w:rPr>
            <w:fldChar w:fldCharType="begin"/>
          </w:r>
          <w:r w:rsidR="0041240D" w:rsidRPr="0041240D">
            <w:rPr>
              <w:noProof/>
            </w:rPr>
            <w:instrText xml:space="preserve"> PAGEREF _Toc505958377 \h </w:instrText>
          </w:r>
          <w:r w:rsidRPr="0041240D">
            <w:rPr>
              <w:noProof/>
            </w:rPr>
          </w:r>
          <w:r w:rsidRPr="0041240D">
            <w:rPr>
              <w:noProof/>
            </w:rPr>
            <w:fldChar w:fldCharType="separate"/>
          </w:r>
          <w:r w:rsidR="004E5A94">
            <w:rPr>
              <w:noProof/>
            </w:rPr>
            <w:t>3</w:t>
          </w:r>
          <w:r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1.1</w:t>
          </w:r>
          <w:r w:rsidRPr="0041240D">
            <w:rPr>
              <w:rFonts w:ascii="Times New Roman" w:eastAsiaTheme="minorEastAsia" w:hAnsi="Times New Roman"/>
              <w:noProof/>
              <w:lang w:eastAsia="hr-HR"/>
            </w:rPr>
            <w:tab/>
          </w:r>
          <w:r w:rsidRPr="0041240D">
            <w:rPr>
              <w:rFonts w:ascii="Times New Roman" w:hAnsi="Times New Roman"/>
              <w:noProof/>
            </w:rPr>
            <w:t>Predmet, svrha i raspoloživa sredstva Natječaja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_Toc505958378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3</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1.2</w:t>
          </w:r>
          <w:r w:rsidRPr="0041240D">
            <w:rPr>
              <w:rFonts w:ascii="Times New Roman" w:eastAsiaTheme="minorEastAsia" w:hAnsi="Times New Roman"/>
              <w:noProof/>
              <w:lang w:eastAsia="hr-HR"/>
            </w:rPr>
            <w:tab/>
          </w:r>
          <w:r w:rsidRPr="0041240D">
            <w:rPr>
              <w:rFonts w:ascii="Times New Roman" w:hAnsi="Times New Roman"/>
              <w:noProof/>
            </w:rPr>
            <w:t>Pojmovi i kratice</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_Toc505958379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3</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1.3</w:t>
          </w:r>
          <w:r w:rsidRPr="0041240D">
            <w:rPr>
              <w:rFonts w:ascii="Times New Roman" w:eastAsiaTheme="minorEastAsia" w:hAnsi="Times New Roman"/>
              <w:noProof/>
              <w:lang w:eastAsia="hr-HR"/>
            </w:rPr>
            <w:tab/>
          </w:r>
          <w:r w:rsidRPr="0041240D">
            <w:rPr>
              <w:rFonts w:ascii="Times New Roman" w:hAnsi="Times New Roman"/>
              <w:noProof/>
            </w:rPr>
            <w:t>Iznos i udio javne potpore</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_Toc505958380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5</w:t>
          </w:r>
          <w:r w:rsidR="0054275A"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2</w:t>
          </w:r>
          <w:r w:rsidRPr="0041240D">
            <w:rPr>
              <w:rFonts w:eastAsiaTheme="minorEastAsia"/>
              <w:noProof/>
              <w:lang w:eastAsia="hr-HR"/>
            </w:rPr>
            <w:tab/>
          </w:r>
          <w:r w:rsidRPr="0041240D">
            <w:rPr>
              <w:b/>
              <w:noProof/>
            </w:rPr>
            <w:t>ZAHTJEVI ZA NOSITELJA PROJEKTA</w:t>
          </w:r>
          <w:r w:rsidRPr="0041240D">
            <w:rPr>
              <w:noProof/>
            </w:rPr>
            <w:tab/>
          </w:r>
          <w:r w:rsidR="0054275A" w:rsidRPr="0041240D">
            <w:rPr>
              <w:noProof/>
            </w:rPr>
            <w:fldChar w:fldCharType="begin"/>
          </w:r>
          <w:r w:rsidRPr="0041240D">
            <w:rPr>
              <w:noProof/>
            </w:rPr>
            <w:instrText xml:space="preserve"> PAGEREF _Toc505958381 \h </w:instrText>
          </w:r>
          <w:r w:rsidR="0054275A" w:rsidRPr="0041240D">
            <w:rPr>
              <w:noProof/>
            </w:rPr>
          </w:r>
          <w:r w:rsidR="0054275A" w:rsidRPr="0041240D">
            <w:rPr>
              <w:noProof/>
            </w:rPr>
            <w:fldChar w:fldCharType="separate"/>
          </w:r>
          <w:r w:rsidR="004E5A94">
            <w:rPr>
              <w:noProof/>
            </w:rPr>
            <w:t>6</w:t>
          </w:r>
          <w:r w:rsidR="0054275A"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2.1</w:t>
          </w:r>
          <w:r w:rsidRPr="0041240D">
            <w:rPr>
              <w:rFonts w:ascii="Times New Roman" w:eastAsiaTheme="minorEastAsia" w:hAnsi="Times New Roman"/>
              <w:noProof/>
              <w:lang w:eastAsia="hr-HR"/>
            </w:rPr>
            <w:tab/>
          </w:r>
          <w:r w:rsidRPr="0041240D">
            <w:rPr>
              <w:rFonts w:ascii="Times New Roman" w:hAnsi="Times New Roman"/>
              <w:noProof/>
            </w:rPr>
            <w:t>Prihvatljivost nositelja projekta (Tko može sudjelovati?)</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_Toc505958382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6</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2.2</w:t>
          </w:r>
          <w:r w:rsidRPr="0041240D">
            <w:rPr>
              <w:rFonts w:ascii="Times New Roman" w:eastAsiaTheme="minorEastAsia" w:hAnsi="Times New Roman"/>
              <w:noProof/>
              <w:lang w:eastAsia="hr-HR"/>
            </w:rPr>
            <w:tab/>
          </w:r>
          <w:r w:rsidRPr="0041240D">
            <w:rPr>
              <w:rFonts w:ascii="Times New Roman" w:hAnsi="Times New Roman"/>
              <w:noProof/>
            </w:rPr>
            <w:t>Broj prijava projekata po nositelju projekta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_Toc505958383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6</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2.3</w:t>
          </w:r>
          <w:r w:rsidRPr="0041240D">
            <w:rPr>
              <w:rFonts w:ascii="Times New Roman" w:eastAsiaTheme="minorEastAsia" w:hAnsi="Times New Roman"/>
              <w:noProof/>
              <w:lang w:eastAsia="hr-HR"/>
            </w:rPr>
            <w:tab/>
          </w:r>
          <w:r w:rsidRPr="0041240D">
            <w:rPr>
              <w:rFonts w:ascii="Times New Roman" w:hAnsi="Times New Roman"/>
              <w:noProof/>
            </w:rPr>
            <w:t>Kriteriji za isključenje nositelja projekta (Tko ne može sudjelovati?)</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_Toc505958384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7</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2.4</w:t>
          </w:r>
          <w:r w:rsidRPr="0041240D">
            <w:rPr>
              <w:rFonts w:ascii="Times New Roman" w:eastAsiaTheme="minorEastAsia" w:hAnsi="Times New Roman"/>
              <w:noProof/>
              <w:lang w:eastAsia="hr-HR"/>
            </w:rPr>
            <w:tab/>
          </w:r>
          <w:r w:rsidRPr="0041240D">
            <w:rPr>
              <w:rFonts w:ascii="Times New Roman" w:hAnsi="Times New Roman"/>
              <w:noProof/>
            </w:rPr>
            <w:t>Zahtjevi koji se odnose na sposobnost nositelja projekta, učinkovito korištenje sredstava i održivost rezultata projekta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_Toc505958385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8</w:t>
          </w:r>
          <w:r w:rsidR="0054275A"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3</w:t>
          </w:r>
          <w:r w:rsidRPr="0041240D">
            <w:rPr>
              <w:rFonts w:eastAsiaTheme="minorEastAsia"/>
              <w:noProof/>
              <w:lang w:eastAsia="hr-HR"/>
            </w:rPr>
            <w:tab/>
          </w:r>
          <w:r w:rsidRPr="0041240D">
            <w:rPr>
              <w:b/>
              <w:noProof/>
            </w:rPr>
            <w:t>OPĆI ZAHTJEVI POSTUPKA ODABIRA PROJEKATA</w:t>
          </w:r>
          <w:r w:rsidRPr="0041240D">
            <w:rPr>
              <w:noProof/>
            </w:rPr>
            <w:tab/>
          </w:r>
          <w:r w:rsidR="0054275A" w:rsidRPr="0041240D">
            <w:rPr>
              <w:noProof/>
            </w:rPr>
            <w:fldChar w:fldCharType="begin"/>
          </w:r>
          <w:r w:rsidRPr="0041240D">
            <w:rPr>
              <w:noProof/>
            </w:rPr>
            <w:instrText xml:space="preserve"> PAGEREF _Toc505958386 \h </w:instrText>
          </w:r>
          <w:r w:rsidR="0054275A" w:rsidRPr="0041240D">
            <w:rPr>
              <w:noProof/>
            </w:rPr>
          </w:r>
          <w:r w:rsidR="0054275A" w:rsidRPr="0041240D">
            <w:rPr>
              <w:noProof/>
            </w:rPr>
            <w:fldChar w:fldCharType="separate"/>
          </w:r>
          <w:r w:rsidR="004E5A94">
            <w:rPr>
              <w:noProof/>
            </w:rPr>
            <w:t>10</w:t>
          </w:r>
          <w:r w:rsidR="0054275A"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3.1</w:t>
          </w:r>
          <w:r w:rsidRPr="0041240D">
            <w:rPr>
              <w:rFonts w:ascii="Times New Roman" w:eastAsiaTheme="minorEastAsia" w:hAnsi="Times New Roman"/>
              <w:noProof/>
              <w:lang w:eastAsia="hr-HR"/>
            </w:rPr>
            <w:tab/>
          </w:r>
          <w:r w:rsidRPr="0041240D">
            <w:rPr>
              <w:rFonts w:ascii="Times New Roman" w:hAnsi="Times New Roman"/>
              <w:noProof/>
            </w:rPr>
            <w:t>Prihvatljivost projekta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_Toc505958387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10</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3.2</w:t>
          </w:r>
          <w:r w:rsidRPr="0041240D">
            <w:rPr>
              <w:rFonts w:ascii="Times New Roman" w:eastAsiaTheme="minorEastAsia" w:hAnsi="Times New Roman"/>
              <w:noProof/>
              <w:lang w:eastAsia="hr-HR"/>
            </w:rPr>
            <w:tab/>
          </w:r>
          <w:r w:rsidRPr="0041240D">
            <w:rPr>
              <w:rFonts w:ascii="Times New Roman" w:hAnsi="Times New Roman"/>
              <w:noProof/>
            </w:rPr>
            <w:t>Prihvatljivost aktivnosti</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_Toc505958388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10</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3.3</w:t>
          </w:r>
          <w:r w:rsidRPr="0041240D">
            <w:rPr>
              <w:rFonts w:ascii="Times New Roman" w:eastAsiaTheme="minorEastAsia" w:hAnsi="Times New Roman"/>
              <w:noProof/>
              <w:lang w:eastAsia="hr-HR"/>
            </w:rPr>
            <w:tab/>
          </w:r>
          <w:r w:rsidRPr="0041240D">
            <w:rPr>
              <w:rFonts w:ascii="Times New Roman" w:hAnsi="Times New Roman"/>
              <w:noProof/>
            </w:rPr>
            <w:t>Kriteriji odabira projekata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_Toc505958389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13</w:t>
          </w:r>
          <w:r w:rsidR="0054275A"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4</w:t>
          </w:r>
          <w:r w:rsidRPr="0041240D">
            <w:rPr>
              <w:rFonts w:eastAsiaTheme="minorEastAsia"/>
              <w:noProof/>
              <w:lang w:eastAsia="hr-HR"/>
            </w:rPr>
            <w:tab/>
          </w:r>
          <w:r w:rsidRPr="0041240D">
            <w:rPr>
              <w:b/>
              <w:noProof/>
            </w:rPr>
            <w:t>ADMINISTRATIVNE INFORMACIJE</w:t>
          </w:r>
          <w:r w:rsidRPr="0041240D">
            <w:rPr>
              <w:noProof/>
            </w:rPr>
            <w:tab/>
          </w:r>
          <w:r w:rsidR="0054275A" w:rsidRPr="0041240D">
            <w:rPr>
              <w:noProof/>
            </w:rPr>
            <w:fldChar w:fldCharType="begin"/>
          </w:r>
          <w:r w:rsidRPr="0041240D">
            <w:rPr>
              <w:noProof/>
            </w:rPr>
            <w:instrText xml:space="preserve"> PAGEREF _Toc505958390 \h </w:instrText>
          </w:r>
          <w:r w:rsidR="0054275A" w:rsidRPr="0041240D">
            <w:rPr>
              <w:noProof/>
            </w:rPr>
          </w:r>
          <w:r w:rsidR="0054275A" w:rsidRPr="0041240D">
            <w:rPr>
              <w:noProof/>
            </w:rPr>
            <w:fldChar w:fldCharType="separate"/>
          </w:r>
          <w:r w:rsidR="004E5A94">
            <w:rPr>
              <w:noProof/>
            </w:rPr>
            <w:t>14</w:t>
          </w:r>
          <w:r w:rsidR="0054275A"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4.1</w:t>
          </w:r>
          <w:r w:rsidRPr="0041240D">
            <w:rPr>
              <w:rFonts w:ascii="Times New Roman" w:eastAsiaTheme="minorEastAsia" w:hAnsi="Times New Roman"/>
              <w:noProof/>
              <w:lang w:eastAsia="hr-HR"/>
            </w:rPr>
            <w:tab/>
          </w:r>
          <w:r w:rsidRPr="0041240D">
            <w:rPr>
              <w:rFonts w:ascii="Times New Roman" w:hAnsi="Times New Roman"/>
              <w:noProof/>
            </w:rPr>
            <w:t>Podnošenje prijave projekta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_Toc505958391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14</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4.2</w:t>
          </w:r>
          <w:r w:rsidRPr="0041240D">
            <w:rPr>
              <w:rFonts w:ascii="Times New Roman" w:eastAsiaTheme="minorEastAsia" w:hAnsi="Times New Roman"/>
              <w:noProof/>
              <w:lang w:eastAsia="hr-HR"/>
            </w:rPr>
            <w:tab/>
          </w:r>
          <w:r w:rsidRPr="0041240D">
            <w:rPr>
              <w:rFonts w:ascii="Times New Roman" w:hAnsi="Times New Roman"/>
              <w:noProof/>
            </w:rPr>
            <w:t>Izmjena i/ili ispravak Natječaja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_Toc505958392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15</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4.3</w:t>
          </w:r>
          <w:r w:rsidRPr="0041240D">
            <w:rPr>
              <w:rFonts w:ascii="Times New Roman" w:eastAsiaTheme="minorEastAsia" w:hAnsi="Times New Roman"/>
              <w:noProof/>
              <w:lang w:eastAsia="hr-HR"/>
            </w:rPr>
            <w:tab/>
          </w:r>
          <w:r w:rsidRPr="0041240D">
            <w:rPr>
              <w:rFonts w:ascii="Times New Roman" w:hAnsi="Times New Roman"/>
              <w:noProof/>
            </w:rPr>
            <w:t>Pitanja i odgovori te objava rezultata Natječaja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_Toc505958393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15</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4.4</w:t>
          </w:r>
          <w:r w:rsidRPr="0041240D">
            <w:rPr>
              <w:rFonts w:ascii="Times New Roman" w:eastAsiaTheme="minorEastAsia" w:hAnsi="Times New Roman"/>
              <w:noProof/>
              <w:lang w:eastAsia="hr-HR"/>
            </w:rPr>
            <w:tab/>
          </w:r>
          <w:r w:rsidRPr="0041240D">
            <w:rPr>
              <w:rFonts w:ascii="Times New Roman" w:hAnsi="Times New Roman"/>
              <w:noProof/>
            </w:rPr>
            <w:t>Izmjene u ARKOD-u/JRDŽ-u</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_Toc505958394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15</w:t>
          </w:r>
          <w:r w:rsidR="0054275A"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5</w:t>
          </w:r>
          <w:r w:rsidRPr="0041240D">
            <w:rPr>
              <w:rFonts w:eastAsiaTheme="minorEastAsia"/>
              <w:noProof/>
              <w:lang w:eastAsia="hr-HR"/>
            </w:rPr>
            <w:tab/>
          </w:r>
          <w:r w:rsidRPr="0041240D">
            <w:rPr>
              <w:b/>
              <w:noProof/>
            </w:rPr>
            <w:t>POSTUPAK ODABIRA PROJEKATA</w:t>
          </w:r>
          <w:r w:rsidRPr="0041240D">
            <w:rPr>
              <w:noProof/>
            </w:rPr>
            <w:tab/>
          </w:r>
          <w:r w:rsidR="0054275A" w:rsidRPr="0041240D">
            <w:rPr>
              <w:noProof/>
            </w:rPr>
            <w:fldChar w:fldCharType="begin"/>
          </w:r>
          <w:r w:rsidRPr="0041240D">
            <w:rPr>
              <w:noProof/>
            </w:rPr>
            <w:instrText xml:space="preserve"> PAGEREF _Toc505958395 \h </w:instrText>
          </w:r>
          <w:r w:rsidR="0054275A" w:rsidRPr="0041240D">
            <w:rPr>
              <w:noProof/>
            </w:rPr>
          </w:r>
          <w:r w:rsidR="0054275A" w:rsidRPr="0041240D">
            <w:rPr>
              <w:noProof/>
            </w:rPr>
            <w:fldChar w:fldCharType="separate"/>
          </w:r>
          <w:r w:rsidR="004E5A94">
            <w:rPr>
              <w:noProof/>
            </w:rPr>
            <w:t>16</w:t>
          </w:r>
          <w:r w:rsidR="0054275A" w:rsidRPr="0041240D">
            <w:rPr>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5.1</w:t>
          </w:r>
          <w:r w:rsidRPr="0041240D">
            <w:rPr>
              <w:rFonts w:ascii="Times New Roman" w:eastAsiaTheme="minorEastAsia" w:hAnsi="Times New Roman"/>
              <w:noProof/>
              <w:lang w:eastAsia="hr-HR"/>
            </w:rPr>
            <w:tab/>
          </w:r>
          <w:r w:rsidRPr="0041240D">
            <w:rPr>
              <w:rFonts w:ascii="Times New Roman" w:hAnsi="Times New Roman"/>
              <w:noProof/>
            </w:rPr>
            <w:t>Faze u postupku odabira projekata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_Toc505958396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16</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5.2</w:t>
          </w:r>
          <w:r w:rsidRPr="0041240D">
            <w:rPr>
              <w:rFonts w:ascii="Times New Roman" w:eastAsiaTheme="minorEastAsia" w:hAnsi="Times New Roman"/>
              <w:noProof/>
              <w:lang w:eastAsia="hr-HR"/>
            </w:rPr>
            <w:tab/>
          </w:r>
          <w:r w:rsidRPr="0041240D">
            <w:rPr>
              <w:rFonts w:ascii="Times New Roman" w:hAnsi="Times New Roman"/>
              <w:noProof/>
            </w:rPr>
            <w:t>Administrativna kontrola projekata (Analiza 1)</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_Toc505958397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17</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5.3</w:t>
          </w:r>
          <w:r w:rsidRPr="0041240D">
            <w:rPr>
              <w:rFonts w:ascii="Times New Roman" w:eastAsiaTheme="minorEastAsia" w:hAnsi="Times New Roman"/>
              <w:noProof/>
              <w:lang w:eastAsia="hr-HR"/>
            </w:rPr>
            <w:tab/>
          </w:r>
          <w:r w:rsidRPr="0041240D">
            <w:rPr>
              <w:rFonts w:ascii="Times New Roman" w:hAnsi="Times New Roman"/>
              <w:noProof/>
            </w:rPr>
            <w:t>Ocjenjivanje projekata (Analiza 2)</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_Toc505958398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17</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5.4</w:t>
          </w:r>
          <w:r w:rsidRPr="0041240D">
            <w:rPr>
              <w:rFonts w:ascii="Times New Roman" w:eastAsiaTheme="minorEastAsia" w:hAnsi="Times New Roman"/>
              <w:noProof/>
              <w:lang w:eastAsia="hr-HR"/>
            </w:rPr>
            <w:tab/>
          </w:r>
          <w:r w:rsidRPr="0041240D">
            <w:rPr>
              <w:rFonts w:ascii="Times New Roman" w:hAnsi="Times New Roman"/>
              <w:noProof/>
            </w:rPr>
            <w:t>Odabir projekata od strane UO LAG-a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_Toc505958399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18</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5.5</w:t>
          </w:r>
          <w:r w:rsidRPr="0041240D">
            <w:rPr>
              <w:rFonts w:ascii="Times New Roman" w:eastAsiaTheme="minorEastAsia" w:hAnsi="Times New Roman"/>
              <w:noProof/>
              <w:lang w:eastAsia="hr-HR"/>
            </w:rPr>
            <w:tab/>
          </w:r>
          <w:r w:rsidRPr="0041240D">
            <w:rPr>
              <w:rFonts w:ascii="Times New Roman" w:hAnsi="Times New Roman"/>
              <w:noProof/>
            </w:rPr>
            <w:t>Prigovori na odluke LAG-a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_Toc505958400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20</w:t>
          </w:r>
          <w:r w:rsidR="0054275A" w:rsidRPr="0041240D">
            <w:rPr>
              <w:rFonts w:ascii="Times New Roman" w:hAnsi="Times New Roman"/>
              <w:noProof/>
            </w:rPr>
            <w:fldChar w:fldCharType="end"/>
          </w:r>
        </w:p>
        <w:p w:rsidR="0041240D" w:rsidRPr="0041240D" w:rsidRDefault="0041240D">
          <w:pPr>
            <w:pStyle w:val="Sadraj2"/>
            <w:tabs>
              <w:tab w:val="left" w:pos="880"/>
              <w:tab w:val="right" w:leader="dot" w:pos="9350"/>
            </w:tabs>
            <w:rPr>
              <w:rFonts w:ascii="Times New Roman" w:eastAsiaTheme="minorEastAsia" w:hAnsi="Times New Roman"/>
              <w:noProof/>
              <w:lang w:eastAsia="hr-HR"/>
            </w:rPr>
          </w:pPr>
          <w:r w:rsidRPr="0041240D">
            <w:rPr>
              <w:rFonts w:ascii="Times New Roman" w:hAnsi="Times New Roman"/>
              <w:noProof/>
            </w:rPr>
            <w:t>5.6</w:t>
          </w:r>
          <w:r w:rsidRPr="0041240D">
            <w:rPr>
              <w:rFonts w:ascii="Times New Roman" w:eastAsiaTheme="minorEastAsia" w:hAnsi="Times New Roman"/>
              <w:noProof/>
              <w:lang w:eastAsia="hr-HR"/>
            </w:rPr>
            <w:tab/>
          </w:r>
          <w:r w:rsidRPr="0041240D">
            <w:rPr>
              <w:rFonts w:ascii="Times New Roman" w:hAnsi="Times New Roman"/>
              <w:noProof/>
            </w:rPr>
            <w:t>Postupak nakon odabira projekata</w:t>
          </w:r>
          <w:r w:rsidRPr="0041240D">
            <w:rPr>
              <w:rFonts w:ascii="Times New Roman" w:hAnsi="Times New Roman"/>
              <w:noProof/>
            </w:rPr>
            <w:tab/>
          </w:r>
          <w:r w:rsidR="0054275A" w:rsidRPr="0041240D">
            <w:rPr>
              <w:rFonts w:ascii="Times New Roman" w:hAnsi="Times New Roman"/>
              <w:noProof/>
            </w:rPr>
            <w:fldChar w:fldCharType="begin"/>
          </w:r>
          <w:r w:rsidRPr="0041240D">
            <w:rPr>
              <w:rFonts w:ascii="Times New Roman" w:hAnsi="Times New Roman"/>
              <w:noProof/>
            </w:rPr>
            <w:instrText xml:space="preserve"> PAGEREF _Toc505958401 \h </w:instrText>
          </w:r>
          <w:r w:rsidR="0054275A" w:rsidRPr="0041240D">
            <w:rPr>
              <w:rFonts w:ascii="Times New Roman" w:hAnsi="Times New Roman"/>
              <w:noProof/>
            </w:rPr>
          </w:r>
          <w:r w:rsidR="0054275A" w:rsidRPr="0041240D">
            <w:rPr>
              <w:rFonts w:ascii="Times New Roman" w:hAnsi="Times New Roman"/>
              <w:noProof/>
            </w:rPr>
            <w:fldChar w:fldCharType="separate"/>
          </w:r>
          <w:r w:rsidR="004E5A94">
            <w:rPr>
              <w:rFonts w:ascii="Times New Roman" w:hAnsi="Times New Roman"/>
              <w:noProof/>
            </w:rPr>
            <w:t>21</w:t>
          </w:r>
          <w:r w:rsidR="0054275A" w:rsidRPr="0041240D">
            <w:rPr>
              <w:rFonts w:ascii="Times New Roman" w:hAnsi="Times New Roman"/>
              <w:noProof/>
            </w:rPr>
            <w:fldChar w:fldCharType="end"/>
          </w:r>
        </w:p>
        <w:p w:rsidR="0041240D" w:rsidRPr="0041240D" w:rsidRDefault="0041240D">
          <w:pPr>
            <w:pStyle w:val="Sadraj1"/>
            <w:tabs>
              <w:tab w:val="left" w:pos="440"/>
              <w:tab w:val="right" w:leader="dot" w:pos="9350"/>
            </w:tabs>
            <w:rPr>
              <w:rFonts w:eastAsiaTheme="minorEastAsia"/>
              <w:noProof/>
              <w:lang w:eastAsia="hr-HR"/>
            </w:rPr>
          </w:pPr>
          <w:r w:rsidRPr="0041240D">
            <w:rPr>
              <w:b/>
              <w:noProof/>
            </w:rPr>
            <w:t>6</w:t>
          </w:r>
          <w:r w:rsidRPr="0041240D">
            <w:rPr>
              <w:rFonts w:eastAsiaTheme="minorEastAsia"/>
              <w:noProof/>
              <w:lang w:eastAsia="hr-HR"/>
            </w:rPr>
            <w:tab/>
          </w:r>
          <w:r w:rsidRPr="0041240D">
            <w:rPr>
              <w:b/>
              <w:noProof/>
            </w:rPr>
            <w:t>OBRASCI I PRILOZI</w:t>
          </w:r>
          <w:r w:rsidRPr="0041240D">
            <w:rPr>
              <w:noProof/>
            </w:rPr>
            <w:tab/>
          </w:r>
          <w:r w:rsidR="0054275A" w:rsidRPr="0041240D">
            <w:rPr>
              <w:noProof/>
            </w:rPr>
            <w:fldChar w:fldCharType="begin"/>
          </w:r>
          <w:r w:rsidRPr="0041240D">
            <w:rPr>
              <w:noProof/>
            </w:rPr>
            <w:instrText xml:space="preserve"> PAGEREF _Toc505958402 \h </w:instrText>
          </w:r>
          <w:r w:rsidR="0054275A" w:rsidRPr="0041240D">
            <w:rPr>
              <w:noProof/>
            </w:rPr>
          </w:r>
          <w:r w:rsidR="0054275A" w:rsidRPr="0041240D">
            <w:rPr>
              <w:noProof/>
            </w:rPr>
            <w:fldChar w:fldCharType="separate"/>
          </w:r>
          <w:r w:rsidR="004E5A94">
            <w:rPr>
              <w:noProof/>
            </w:rPr>
            <w:t>22</w:t>
          </w:r>
          <w:r w:rsidR="0054275A" w:rsidRPr="0041240D">
            <w:rPr>
              <w:noProof/>
            </w:rPr>
            <w:fldChar w:fldCharType="end"/>
          </w:r>
        </w:p>
        <w:p w:rsidR="00C9352E" w:rsidRPr="00626834" w:rsidRDefault="0054275A" w:rsidP="00626834">
          <w:r w:rsidRPr="0041240D">
            <w:rPr>
              <w:rFonts w:ascii="Times New Roman" w:eastAsia="Times New Roman" w:hAnsi="Times New Roman" w:cs="Times New Roman"/>
              <w:sz w:val="24"/>
              <w:szCs w:val="24"/>
              <w:lang w:eastAsia="ar-SA"/>
            </w:rPr>
            <w:fldChar w:fldCharType="end"/>
          </w:r>
        </w:p>
      </w:sdtContent>
    </w:sdt>
    <w:p w:rsidR="00F1774B" w:rsidRDefault="00F1774B">
      <w:pPr>
        <w:spacing w:after="160" w:line="259" w:lineRule="auto"/>
        <w:rPr>
          <w:rFonts w:ascii="Times New Roman" w:eastAsiaTheme="majorEastAsia" w:hAnsi="Times New Roman" w:cs="Times New Roman"/>
          <w:b/>
          <w:sz w:val="24"/>
          <w:szCs w:val="24"/>
        </w:rPr>
      </w:pPr>
      <w:bookmarkStart w:id="1" w:name="_Toc371521548"/>
      <w:bookmarkStart w:id="2" w:name="_Toc472787052"/>
      <w:bookmarkStart w:id="3" w:name="_Toc472850737"/>
      <w:bookmarkStart w:id="4" w:name="_Toc472850777"/>
      <w:bookmarkStart w:id="5" w:name="_Toc472852909"/>
      <w:r>
        <w:rPr>
          <w:rFonts w:ascii="Times New Roman" w:hAnsi="Times New Roman" w:cs="Times New Roman"/>
          <w:b/>
          <w:sz w:val="24"/>
          <w:szCs w:val="24"/>
        </w:rPr>
        <w:br w:type="page"/>
      </w:r>
    </w:p>
    <w:p w:rsidR="00D26ECA" w:rsidRPr="005A64FD" w:rsidRDefault="00DE5834" w:rsidP="00FB5286">
      <w:pPr>
        <w:pStyle w:val="Naslov1"/>
        <w:numPr>
          <w:ilvl w:val="0"/>
          <w:numId w:val="0"/>
        </w:numPr>
        <w:spacing w:after="240"/>
        <w:ind w:left="432" w:hanging="432"/>
      </w:pPr>
      <w:bookmarkStart w:id="6" w:name="_Toc505958377"/>
      <w:r w:rsidRPr="005A64FD">
        <w:rPr>
          <w:rFonts w:ascii="Times New Roman" w:hAnsi="Times New Roman" w:cs="Times New Roman"/>
          <w:b/>
          <w:color w:val="auto"/>
          <w:sz w:val="24"/>
          <w:szCs w:val="24"/>
        </w:rPr>
        <w:lastRenderedPageBreak/>
        <w:t xml:space="preserve">1     </w:t>
      </w:r>
      <w:bookmarkEnd w:id="1"/>
      <w:r w:rsidR="00DE6539" w:rsidRPr="005A64FD">
        <w:rPr>
          <w:rFonts w:ascii="Times New Roman" w:hAnsi="Times New Roman" w:cs="Times New Roman"/>
          <w:b/>
          <w:color w:val="auto"/>
          <w:sz w:val="24"/>
          <w:szCs w:val="24"/>
        </w:rPr>
        <w:t>OPĆE ODREDBE</w:t>
      </w:r>
      <w:bookmarkEnd w:id="2"/>
      <w:bookmarkEnd w:id="3"/>
      <w:bookmarkEnd w:id="4"/>
      <w:bookmarkEnd w:id="5"/>
      <w:bookmarkEnd w:id="6"/>
    </w:p>
    <w:p w:rsidR="00F76FED" w:rsidRDefault="00DE6539" w:rsidP="004E0962">
      <w:pPr>
        <w:pStyle w:val="Naslov2"/>
        <w:spacing w:after="240"/>
        <w:ind w:left="578" w:hanging="578"/>
        <w:rPr>
          <w:rFonts w:ascii="Times New Roman" w:eastAsia="Times New Roman" w:hAnsi="Times New Roman" w:cs="Times New Roman"/>
          <w:b/>
          <w:color w:val="auto"/>
          <w:sz w:val="24"/>
          <w:szCs w:val="24"/>
        </w:rPr>
      </w:pPr>
      <w:bookmarkStart w:id="7" w:name="_Toc472787054"/>
      <w:bookmarkStart w:id="8" w:name="_Toc472850739"/>
      <w:bookmarkStart w:id="9" w:name="_Toc472850779"/>
      <w:bookmarkStart w:id="10" w:name="_Toc472852911"/>
      <w:bookmarkStart w:id="11" w:name="_Toc505958378"/>
      <w:r w:rsidRPr="004E0962">
        <w:rPr>
          <w:rFonts w:ascii="Times New Roman" w:eastAsia="Times New Roman" w:hAnsi="Times New Roman" w:cs="Times New Roman"/>
          <w:b/>
          <w:color w:val="auto"/>
          <w:sz w:val="24"/>
          <w:szCs w:val="24"/>
        </w:rPr>
        <w:t>Pr</w:t>
      </w:r>
      <w:bookmarkEnd w:id="7"/>
      <w:bookmarkEnd w:id="8"/>
      <w:bookmarkEnd w:id="9"/>
      <w:bookmarkEnd w:id="10"/>
      <w:r w:rsidR="00DC3E72">
        <w:rPr>
          <w:rFonts w:ascii="Times New Roman" w:eastAsia="Times New Roman" w:hAnsi="Times New Roman" w:cs="Times New Roman"/>
          <w:b/>
          <w:color w:val="auto"/>
          <w:sz w:val="24"/>
          <w:szCs w:val="24"/>
        </w:rPr>
        <w:t xml:space="preserve">edmet, </w:t>
      </w:r>
      <w:r w:rsidR="00DB3115">
        <w:rPr>
          <w:rFonts w:ascii="Times New Roman" w:eastAsia="Times New Roman" w:hAnsi="Times New Roman" w:cs="Times New Roman"/>
          <w:b/>
          <w:color w:val="auto"/>
          <w:sz w:val="24"/>
          <w:szCs w:val="24"/>
        </w:rPr>
        <w:t xml:space="preserve">svrha </w:t>
      </w:r>
      <w:r w:rsidR="008C2333">
        <w:rPr>
          <w:rFonts w:ascii="Times New Roman" w:eastAsia="Times New Roman" w:hAnsi="Times New Roman" w:cs="Times New Roman"/>
          <w:b/>
          <w:color w:val="auto"/>
          <w:sz w:val="24"/>
          <w:szCs w:val="24"/>
        </w:rPr>
        <w:t>i raspoloživa sredstva</w:t>
      </w:r>
      <w:r w:rsidR="004E0962">
        <w:rPr>
          <w:rFonts w:ascii="Times New Roman" w:eastAsia="Times New Roman" w:hAnsi="Times New Roman" w:cs="Times New Roman"/>
          <w:b/>
          <w:color w:val="auto"/>
          <w:sz w:val="24"/>
          <w:szCs w:val="24"/>
        </w:rPr>
        <w:t xml:space="preserve"> Natječaja</w:t>
      </w:r>
      <w:bookmarkEnd w:id="11"/>
    </w:p>
    <w:p w:rsidR="00924D6B"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r w:rsidRPr="00924D6B">
        <w:rPr>
          <w:rStyle w:val="hps"/>
          <w:rFonts w:ascii="Times New Roman" w:eastAsia="Times New Roman" w:hAnsi="Times New Roman" w:cs="Times New Roman"/>
          <w:b/>
          <w:bCs/>
          <w:sz w:val="24"/>
          <w:szCs w:val="24"/>
          <w:lang w:eastAsia="ar-SA"/>
        </w:rPr>
        <w:t>Predme</w:t>
      </w:r>
      <w:r w:rsidRPr="00DC3E72">
        <w:rPr>
          <w:rStyle w:val="hps"/>
          <w:rFonts w:ascii="Times New Roman" w:eastAsia="Times New Roman" w:hAnsi="Times New Roman" w:cs="Times New Roman"/>
          <w:b/>
          <w:bCs/>
          <w:sz w:val="24"/>
          <w:szCs w:val="24"/>
          <w:lang w:eastAsia="ar-SA"/>
        </w:rPr>
        <w:t>t:</w:t>
      </w:r>
      <w:r w:rsidRPr="00924D6B">
        <w:rPr>
          <w:rStyle w:val="hps"/>
          <w:rFonts w:ascii="Times New Roman" w:eastAsia="Times New Roman" w:hAnsi="Times New Roman" w:cs="Times New Roman"/>
          <w:bCs/>
          <w:sz w:val="24"/>
          <w:szCs w:val="24"/>
          <w:lang w:eastAsia="ar-SA"/>
        </w:rPr>
        <w:t xml:space="preserve"> </w:t>
      </w:r>
      <w:r w:rsidRPr="005667F7">
        <w:rPr>
          <w:rStyle w:val="hps"/>
          <w:rFonts w:ascii="Times New Roman" w:eastAsia="Times New Roman" w:hAnsi="Times New Roman" w:cs="Times New Roman"/>
          <w:bCs/>
          <w:sz w:val="24"/>
          <w:szCs w:val="24"/>
          <w:lang w:eastAsia="ar-SA"/>
        </w:rPr>
        <w:t xml:space="preserve">Potpora razvoju malih poljoprivrednih gospodarstava </w:t>
      </w:r>
      <w:r w:rsidR="00D26ECA" w:rsidRPr="005667F7">
        <w:rPr>
          <w:rStyle w:val="hps"/>
          <w:rFonts w:ascii="Times New Roman" w:eastAsia="Times New Roman" w:hAnsi="Times New Roman" w:cs="Times New Roman"/>
          <w:bCs/>
          <w:sz w:val="24"/>
          <w:szCs w:val="24"/>
          <w:lang w:eastAsia="ar-SA"/>
        </w:rPr>
        <w:t>za nositelje projekata</w:t>
      </w:r>
      <w:r w:rsidR="00D26ECA">
        <w:rPr>
          <w:rStyle w:val="hps"/>
          <w:rFonts w:ascii="Times New Roman" w:eastAsia="Times New Roman" w:hAnsi="Times New Roman" w:cs="Times New Roman"/>
          <w:bCs/>
          <w:sz w:val="24"/>
          <w:szCs w:val="24"/>
          <w:lang w:eastAsia="ar-SA"/>
        </w:rPr>
        <w:t xml:space="preserve"> koji imaju sjedište/prebivalište</w:t>
      </w:r>
      <w:r w:rsidR="00AC2858">
        <w:rPr>
          <w:rStyle w:val="hps"/>
          <w:rFonts w:ascii="Times New Roman" w:eastAsia="Times New Roman" w:hAnsi="Times New Roman" w:cs="Times New Roman"/>
          <w:bCs/>
          <w:sz w:val="24"/>
          <w:szCs w:val="24"/>
          <w:lang w:eastAsia="ar-SA"/>
        </w:rPr>
        <w:t xml:space="preserve"> na</w:t>
      </w:r>
      <w:r w:rsidR="00074C87">
        <w:rPr>
          <w:rStyle w:val="hps"/>
          <w:rFonts w:ascii="Times New Roman" w:eastAsia="Times New Roman" w:hAnsi="Times New Roman" w:cs="Times New Roman"/>
          <w:bCs/>
          <w:sz w:val="24"/>
          <w:szCs w:val="24"/>
          <w:lang w:eastAsia="ar-SA"/>
        </w:rPr>
        <w:t xml:space="preserve"> području LAG</w:t>
      </w:r>
      <w:r w:rsidR="005667F7">
        <w:rPr>
          <w:rStyle w:val="hps"/>
          <w:rFonts w:ascii="Times New Roman" w:eastAsia="Times New Roman" w:hAnsi="Times New Roman" w:cs="Times New Roman"/>
          <w:bCs/>
          <w:sz w:val="24"/>
          <w:szCs w:val="24"/>
          <w:lang w:eastAsia="ar-SA"/>
        </w:rPr>
        <w:t>-a</w:t>
      </w:r>
      <w:r w:rsidR="00BF45AA">
        <w:rPr>
          <w:rStyle w:val="hps"/>
          <w:rFonts w:ascii="Times New Roman" w:eastAsia="Times New Roman" w:hAnsi="Times New Roman" w:cs="Times New Roman"/>
          <w:bCs/>
          <w:sz w:val="24"/>
          <w:szCs w:val="24"/>
          <w:lang w:eastAsia="ar-SA"/>
        </w:rPr>
        <w:t xml:space="preserve"> Marinianis.</w:t>
      </w:r>
    </w:p>
    <w:p w:rsidR="00924D6B" w:rsidRPr="00924D6B"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p>
    <w:p w:rsidR="00924D6B" w:rsidRDefault="00DB3115" w:rsidP="00924D6B">
      <w:pPr>
        <w:autoSpaceDE w:val="0"/>
        <w:autoSpaceDN w:val="0"/>
        <w:adjustRightInd w:val="0"/>
        <w:jc w:val="both"/>
        <w:rPr>
          <w:rFonts w:ascii="Times New Roman" w:hAnsi="Times New Roman" w:cs="Times New Roman"/>
          <w:sz w:val="24"/>
          <w:szCs w:val="24"/>
        </w:rPr>
      </w:pPr>
      <w:r>
        <w:rPr>
          <w:rStyle w:val="hps"/>
          <w:rFonts w:ascii="Times New Roman" w:eastAsia="Times New Roman" w:hAnsi="Times New Roman" w:cs="Times New Roman"/>
          <w:b/>
          <w:bCs/>
          <w:sz w:val="24"/>
          <w:szCs w:val="24"/>
          <w:lang w:eastAsia="ar-SA"/>
        </w:rPr>
        <w:t>Svrha</w:t>
      </w:r>
      <w:r w:rsidR="00924D6B" w:rsidRPr="00924D6B">
        <w:rPr>
          <w:rStyle w:val="hps"/>
          <w:rFonts w:ascii="Times New Roman" w:eastAsia="Times New Roman" w:hAnsi="Times New Roman" w:cs="Times New Roman"/>
          <w:b/>
          <w:bCs/>
          <w:sz w:val="24"/>
          <w:szCs w:val="24"/>
          <w:lang w:eastAsia="ar-SA"/>
        </w:rPr>
        <w:t>:</w:t>
      </w:r>
      <w:r w:rsidR="00F84BF4">
        <w:rPr>
          <w:rStyle w:val="hps"/>
          <w:rFonts w:ascii="Times New Roman" w:eastAsia="Times New Roman" w:hAnsi="Times New Roman" w:cs="Times New Roman"/>
          <w:bCs/>
          <w:sz w:val="24"/>
          <w:szCs w:val="24"/>
          <w:lang w:eastAsia="ar-SA"/>
        </w:rPr>
        <w:t xml:space="preserve"> </w:t>
      </w:r>
      <w:r w:rsidR="00924D6B" w:rsidRPr="005667F7">
        <w:rPr>
          <w:rFonts w:ascii="Times New Roman" w:hAnsi="Times New Roman" w:cs="Times New Roman"/>
          <w:sz w:val="24"/>
          <w:szCs w:val="24"/>
        </w:rPr>
        <w:t>Opstanak i razvoj malih poljoprivrednih gospodarstava temelji se na potrebi za restrukturiranjem i povećanjem dodane vrijednosti. Ova operacija pruža pomoć malim potencijalno održivim farmama koje su orijentirane na tržišnu proizvodnju u skladu sa zahtjevima koje postavlja tržište, ali im nedostaju glavni resursi. Na taj način će se pomoći takvim gospodarstvima u prijelazu na tržišno orijentiranu proizvodnju da postanu gospodarski održivi, što je preduvjet za postizanje konkurentnosti u poljoprivrednom sektoru.</w:t>
      </w:r>
    </w:p>
    <w:p w:rsidR="00DC3E72" w:rsidRDefault="00DC3E72" w:rsidP="00924D6B">
      <w:pPr>
        <w:autoSpaceDE w:val="0"/>
        <w:autoSpaceDN w:val="0"/>
        <w:adjustRightInd w:val="0"/>
        <w:jc w:val="both"/>
        <w:rPr>
          <w:rFonts w:ascii="Times New Roman" w:hAnsi="Times New Roman" w:cs="Times New Roman"/>
          <w:sz w:val="24"/>
          <w:szCs w:val="24"/>
        </w:rPr>
      </w:pPr>
    </w:p>
    <w:p w:rsidR="00881F51" w:rsidRPr="00625941" w:rsidRDefault="008C2333" w:rsidP="00142A0F">
      <w:pPr>
        <w:jc w:val="both"/>
        <w:rPr>
          <w:rStyle w:val="hps"/>
          <w:rFonts w:ascii="Times New Roman" w:hAnsi="Times New Roman"/>
          <w:bCs/>
          <w:sz w:val="24"/>
          <w:szCs w:val="24"/>
          <w:lang w:eastAsia="ar-SA"/>
        </w:rPr>
      </w:pPr>
      <w:r w:rsidRPr="00625941">
        <w:rPr>
          <w:rFonts w:ascii="Times New Roman" w:hAnsi="Times New Roman" w:cs="Times New Roman"/>
          <w:b/>
          <w:sz w:val="24"/>
          <w:szCs w:val="24"/>
        </w:rPr>
        <w:t>Raspoloživa sredstva</w:t>
      </w:r>
      <w:r w:rsidR="00741177" w:rsidRPr="00625941">
        <w:rPr>
          <w:rFonts w:ascii="Times New Roman" w:hAnsi="Times New Roman" w:cs="Times New Roman"/>
          <w:b/>
          <w:sz w:val="24"/>
          <w:szCs w:val="24"/>
        </w:rPr>
        <w:t xml:space="preserve">: </w:t>
      </w:r>
      <w:r w:rsidR="00752024" w:rsidRPr="00625941">
        <w:rPr>
          <w:rStyle w:val="hps"/>
          <w:rFonts w:ascii="Times New Roman" w:hAnsi="Times New Roman"/>
          <w:b/>
          <w:bCs/>
          <w:sz w:val="24"/>
          <w:szCs w:val="24"/>
          <w:lang w:eastAsia="ar-SA"/>
        </w:rPr>
        <w:t>2.121.882,00</w:t>
      </w:r>
      <w:r w:rsidR="00741177" w:rsidRPr="00625941">
        <w:rPr>
          <w:rStyle w:val="hps"/>
          <w:rFonts w:ascii="Times New Roman" w:hAnsi="Times New Roman"/>
          <w:b/>
          <w:bCs/>
          <w:sz w:val="24"/>
          <w:szCs w:val="24"/>
          <w:lang w:eastAsia="ar-SA"/>
        </w:rPr>
        <w:t xml:space="preserve"> </w:t>
      </w:r>
      <w:r w:rsidRPr="00625941">
        <w:rPr>
          <w:rStyle w:val="hps"/>
          <w:rFonts w:ascii="Times New Roman" w:hAnsi="Times New Roman"/>
          <w:b/>
          <w:bCs/>
          <w:sz w:val="24"/>
          <w:szCs w:val="24"/>
          <w:lang w:eastAsia="ar-SA"/>
        </w:rPr>
        <w:t>HRK</w:t>
      </w:r>
      <w:r w:rsidRPr="00625941">
        <w:rPr>
          <w:rStyle w:val="hps"/>
          <w:rFonts w:ascii="Times New Roman" w:hAnsi="Times New Roman"/>
          <w:bCs/>
          <w:sz w:val="24"/>
          <w:szCs w:val="24"/>
          <w:lang w:eastAsia="ar-SA"/>
        </w:rPr>
        <w:t>.</w:t>
      </w:r>
    </w:p>
    <w:p w:rsidR="00881F51" w:rsidRDefault="00881F51" w:rsidP="00142A0F">
      <w:pPr>
        <w:jc w:val="both"/>
        <w:rPr>
          <w:rStyle w:val="hps"/>
          <w:rFonts w:ascii="Times New Roman" w:hAnsi="Times New Roman"/>
          <w:bCs/>
          <w:sz w:val="24"/>
          <w:szCs w:val="24"/>
          <w:lang w:eastAsia="ar-SA"/>
        </w:rPr>
      </w:pPr>
    </w:p>
    <w:p w:rsidR="00881F51" w:rsidRPr="00142A0F" w:rsidRDefault="00881F51" w:rsidP="00F84BF4">
      <w:pPr>
        <w:spacing w:after="120"/>
        <w:jc w:val="both"/>
        <w:rPr>
          <w:rStyle w:val="hps"/>
          <w:rFonts w:ascii="Times New Roman" w:hAnsi="Times New Roman"/>
          <w:b/>
          <w:bCs/>
          <w:sz w:val="24"/>
          <w:szCs w:val="24"/>
          <w:lang w:eastAsia="ar-SA"/>
        </w:rPr>
      </w:pPr>
      <w:r w:rsidRPr="00C50B28">
        <w:rPr>
          <w:rStyle w:val="hps"/>
          <w:rFonts w:ascii="Times New Roman" w:hAnsi="Times New Roman"/>
          <w:b/>
          <w:bCs/>
          <w:sz w:val="24"/>
          <w:szCs w:val="24"/>
          <w:lang w:eastAsia="ar-SA"/>
        </w:rPr>
        <w:t>Obuhvat LAG područja (JLS)</w:t>
      </w:r>
      <w:r w:rsidR="003A6020" w:rsidRPr="00C50B28">
        <w:rPr>
          <w:rStyle w:val="Referencafusnote"/>
          <w:rFonts w:ascii="Times New Roman" w:hAnsi="Times New Roman"/>
          <w:b/>
          <w:bCs/>
          <w:sz w:val="24"/>
          <w:szCs w:val="24"/>
          <w:lang w:eastAsia="ar-SA"/>
        </w:rPr>
        <w:footnoteReference w:id="1"/>
      </w:r>
      <w:r w:rsidRPr="00C50B28">
        <w:rPr>
          <w:rStyle w:val="hps"/>
          <w:rFonts w:ascii="Times New Roman" w:hAnsi="Times New Roman"/>
          <w:b/>
          <w:bCs/>
          <w:sz w:val="24"/>
          <w:szCs w:val="24"/>
          <w:lang w:eastAsia="ar-SA"/>
        </w:rPr>
        <w:t>:</w:t>
      </w:r>
      <w:r w:rsidR="00741177">
        <w:rPr>
          <w:rStyle w:val="hps"/>
          <w:rFonts w:ascii="Times New Roman" w:hAnsi="Times New Roman"/>
          <w:b/>
          <w:bCs/>
          <w:sz w:val="24"/>
          <w:szCs w:val="24"/>
          <w:lang w:eastAsia="ar-SA"/>
        </w:rPr>
        <w:t xml:space="preserve"> </w:t>
      </w:r>
    </w:p>
    <w:p w:rsidR="00881F51" w:rsidRPr="00741177" w:rsidRDefault="00881F51" w:rsidP="00741177">
      <w:pPr>
        <w:pStyle w:val="Odlomakpopisa"/>
        <w:numPr>
          <w:ilvl w:val="0"/>
          <w:numId w:val="54"/>
        </w:numPr>
        <w:spacing w:after="120"/>
        <w:ind w:left="851" w:hanging="284"/>
        <w:contextualSpacing w:val="0"/>
        <w:jc w:val="both"/>
        <w:rPr>
          <w:rStyle w:val="hps"/>
          <w:rFonts w:ascii="Times New Roman" w:hAnsi="Times New Roman"/>
          <w:bCs/>
          <w:sz w:val="24"/>
          <w:szCs w:val="24"/>
          <w:lang w:eastAsia="ar-SA"/>
        </w:rPr>
      </w:pPr>
      <w:r w:rsidRPr="00741177">
        <w:rPr>
          <w:rStyle w:val="hps"/>
          <w:rFonts w:ascii="Times New Roman" w:hAnsi="Times New Roman"/>
          <w:bCs/>
          <w:sz w:val="24"/>
          <w:szCs w:val="24"/>
          <w:u w:val="single"/>
          <w:shd w:val="clear" w:color="auto" w:fill="FFFFFF" w:themeFill="background1"/>
          <w:lang w:eastAsia="ar-SA"/>
        </w:rPr>
        <w:t>O</w:t>
      </w:r>
      <w:r w:rsidRPr="00741177">
        <w:rPr>
          <w:rStyle w:val="hps"/>
          <w:rFonts w:ascii="Times New Roman" w:hAnsi="Times New Roman"/>
          <w:bCs/>
          <w:sz w:val="24"/>
          <w:szCs w:val="24"/>
          <w:u w:val="single"/>
          <w:lang w:eastAsia="ar-SA"/>
        </w:rPr>
        <w:t>pćine</w:t>
      </w:r>
      <w:r w:rsidRPr="00741177">
        <w:rPr>
          <w:rStyle w:val="hps"/>
          <w:rFonts w:ascii="Times New Roman" w:hAnsi="Times New Roman"/>
          <w:bCs/>
          <w:sz w:val="24"/>
          <w:szCs w:val="24"/>
          <w:lang w:eastAsia="ar-SA"/>
        </w:rPr>
        <w:t>:</w:t>
      </w:r>
      <w:r w:rsidR="00741177" w:rsidRPr="00741177">
        <w:rPr>
          <w:rStyle w:val="hps"/>
          <w:rFonts w:ascii="Times New Roman" w:hAnsi="Times New Roman"/>
          <w:bCs/>
          <w:sz w:val="24"/>
          <w:szCs w:val="24"/>
          <w:lang w:eastAsia="ar-SA"/>
        </w:rPr>
        <w:t xml:space="preserve"> Čađavica, Nova Bukovica, Sopje i Voćin</w:t>
      </w:r>
    </w:p>
    <w:p w:rsidR="00B87294" w:rsidRPr="00B87294" w:rsidRDefault="0054275A" w:rsidP="00B87294">
      <w:pPr>
        <w:pStyle w:val="Odlomakpopisa"/>
        <w:numPr>
          <w:ilvl w:val="0"/>
          <w:numId w:val="54"/>
        </w:numPr>
        <w:ind w:left="851" w:hanging="284"/>
        <w:contextualSpacing w:val="0"/>
        <w:jc w:val="both"/>
        <w:rPr>
          <w:rStyle w:val="hps"/>
          <w:rFonts w:ascii="Times New Roman" w:hAnsi="Times New Roman" w:cs="Times New Roman"/>
          <w:b/>
          <w:sz w:val="24"/>
          <w:szCs w:val="24"/>
        </w:rPr>
      </w:pPr>
      <w:r w:rsidRPr="0054275A">
        <w:rPr>
          <w:rFonts w:ascii="Times New Roman" w:eastAsia="SimSun" w:hAnsi="Times New Roman"/>
          <w:noProof/>
          <w:lang w:eastAsia="hr-HR"/>
        </w:rPr>
        <w:pict>
          <v:shape id="Text Box 3" o:spid="_x0000_s1027" type="#_x0000_t202" style="position:absolute;left:0;text-align:left;margin-left:-1.5pt;margin-top:48.55pt;width:476.35pt;height:64.45pt;z-index:-251658240;visibility:visible;mso-position-horizont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" filled="f" strokeweight=".5pt">
            <v:textbox>
              <w:txbxContent>
                <w:p w:rsidR="004E5A94" w:rsidRPr="00F76FED" w:rsidRDefault="004E5A94" w:rsidP="004E0962">
                  <w:pPr>
                    <w:rPr>
                      <w:rFonts w:ascii="Times New Roman" w:hAnsi="Times New Roman"/>
                      <w:b/>
                      <w:sz w:val="24"/>
                      <w:szCs w:val="24"/>
                    </w:rPr>
                  </w:pPr>
                  <w:r w:rsidRPr="00F76FED">
                    <w:rPr>
                      <w:rFonts w:ascii="Times New Roman" w:hAnsi="Times New Roman"/>
                      <w:b/>
                      <w:sz w:val="24"/>
                      <w:szCs w:val="24"/>
                    </w:rPr>
                    <w:t xml:space="preserve">Napomena: </w:t>
                  </w:r>
                </w:p>
                <w:p w:rsidR="004E5A94" w:rsidRDefault="004E5A94" w:rsidP="004E0962">
                  <w:pPr>
                    <w:rPr>
                      <w:rFonts w:ascii="Times New Roman" w:hAnsi="Times New Roman"/>
                      <w:b/>
                    </w:rPr>
                  </w:pPr>
                </w:p>
                <w:p w:rsidR="004E5A94" w:rsidRPr="00F76FED" w:rsidRDefault="004E5A94" w:rsidP="004E0962">
                  <w:pPr>
                    <w:jc w:val="both"/>
                    <w:rPr>
                      <w:rFonts w:ascii="Times New Roman" w:hAnsi="Times New Roman"/>
                      <w:sz w:val="24"/>
                      <w:szCs w:val="24"/>
                    </w:rPr>
                  </w:pPr>
                  <w:r>
                    <w:rPr>
                      <w:rFonts w:ascii="Times New Roman" w:hAnsi="Times New Roman"/>
                      <w:sz w:val="24"/>
                      <w:szCs w:val="24"/>
                    </w:rPr>
                    <w:t>Svi obrasci i prilozi navedeni u glavi 6</w:t>
                  </w:r>
                  <w:r w:rsidRPr="006643AA">
                    <w:rPr>
                      <w:rFonts w:ascii="Times New Roman" w:hAnsi="Times New Roman"/>
                      <w:sz w:val="24"/>
                      <w:szCs w:val="24"/>
                    </w:rPr>
                    <w:t>.</w:t>
                  </w:r>
                  <w:r>
                    <w:rPr>
                      <w:rFonts w:ascii="Times New Roman" w:hAnsi="Times New Roman"/>
                      <w:sz w:val="24"/>
                      <w:szCs w:val="24"/>
                    </w:rPr>
                    <w:t xml:space="preserve"> ovog Natječaja su njen sastavni dio i navedeni su na mrežnoj stranici: </w:t>
                  </w:r>
                  <w:hyperlink r:id="rId9" w:history="1">
                    <w:r w:rsidRPr="00F42651">
                      <w:rPr>
                        <w:rStyle w:val="Hiperveza"/>
                        <w:rFonts w:ascii="Times New Roman" w:hAnsi="Times New Roman"/>
                        <w:sz w:val="24"/>
                        <w:szCs w:val="24"/>
                      </w:rPr>
                      <w:t>www.lag-marinianis.hr</w:t>
                    </w:r>
                  </w:hyperlink>
                  <w:r>
                    <w:rPr>
                      <w:rFonts w:ascii="Times New Roman" w:hAnsi="Times New Roman"/>
                      <w:sz w:val="24"/>
                      <w:szCs w:val="24"/>
                    </w:rPr>
                    <w:t>.</w:t>
                  </w:r>
                </w:p>
              </w:txbxContent>
            </v:textbox>
            <w10:wrap type="topAndBottom" anchorx="margin"/>
          </v:shape>
        </w:pict>
      </w:r>
      <w:r w:rsidR="00741177">
        <w:rPr>
          <w:rStyle w:val="hps"/>
          <w:rFonts w:ascii="Times New Roman" w:hAnsi="Times New Roman"/>
          <w:bCs/>
          <w:sz w:val="24"/>
          <w:szCs w:val="24"/>
          <w:u w:val="single"/>
          <w:lang w:eastAsia="ar-SA"/>
        </w:rPr>
        <w:t>Grad</w:t>
      </w:r>
      <w:r w:rsidR="00881F51" w:rsidRPr="00100DFA">
        <w:rPr>
          <w:rStyle w:val="hps"/>
          <w:rFonts w:ascii="Times New Roman" w:hAnsi="Times New Roman"/>
          <w:bCs/>
          <w:sz w:val="24"/>
          <w:szCs w:val="24"/>
          <w:lang w:eastAsia="ar-SA"/>
        </w:rPr>
        <w:t>:</w:t>
      </w:r>
      <w:r w:rsidR="00741177">
        <w:rPr>
          <w:rStyle w:val="hps"/>
          <w:rFonts w:ascii="Times New Roman" w:hAnsi="Times New Roman"/>
          <w:bCs/>
          <w:sz w:val="24"/>
          <w:szCs w:val="24"/>
          <w:lang w:eastAsia="ar-SA"/>
        </w:rPr>
        <w:t xml:space="preserve"> Slatina</w:t>
      </w:r>
      <w:r w:rsidR="00881F51" w:rsidRPr="00100DFA">
        <w:rPr>
          <w:rStyle w:val="hps"/>
          <w:rFonts w:ascii="Times New Roman" w:hAnsi="Times New Roman"/>
          <w:bCs/>
          <w:sz w:val="24"/>
          <w:szCs w:val="24"/>
          <w:lang w:eastAsia="ar-SA"/>
        </w:rPr>
        <w:t xml:space="preserve"> </w:t>
      </w:r>
    </w:p>
    <w:p w:rsidR="00B87294" w:rsidRPr="00B87294" w:rsidRDefault="00DE6539" w:rsidP="00B87294">
      <w:pPr>
        <w:pStyle w:val="Naslov2"/>
        <w:spacing w:before="240" w:after="240"/>
        <w:ind w:left="578" w:hanging="578"/>
        <w:rPr>
          <w:rFonts w:ascii="Times New Roman" w:eastAsia="Times New Roman" w:hAnsi="Times New Roman" w:cs="Times New Roman"/>
          <w:b/>
          <w:color w:val="auto"/>
          <w:sz w:val="24"/>
          <w:szCs w:val="24"/>
        </w:rPr>
      </w:pPr>
      <w:bookmarkStart w:id="12" w:name="_Toc472787056"/>
      <w:bookmarkStart w:id="13" w:name="_Toc472850741"/>
      <w:bookmarkStart w:id="14" w:name="_Toc472850781"/>
      <w:bookmarkStart w:id="15" w:name="_Toc472852913"/>
      <w:bookmarkStart w:id="16" w:name="_Toc505958379"/>
      <w:r w:rsidRPr="005A64FD">
        <w:rPr>
          <w:rFonts w:ascii="Times New Roman" w:eastAsia="Times New Roman" w:hAnsi="Times New Roman" w:cs="Times New Roman"/>
          <w:b/>
          <w:color w:val="auto"/>
          <w:sz w:val="24"/>
          <w:szCs w:val="24"/>
        </w:rPr>
        <w:t>Pojmovi i kratice</w:t>
      </w:r>
      <w:bookmarkEnd w:id="12"/>
      <w:bookmarkEnd w:id="13"/>
      <w:bookmarkEnd w:id="14"/>
      <w:bookmarkEnd w:id="15"/>
      <w:bookmarkEnd w:id="16"/>
    </w:p>
    <w:p w:rsidR="00816B10" w:rsidRPr="005A64FD" w:rsidRDefault="00816B10">
      <w:pPr>
        <w:spacing w:before="120" w:after="120"/>
        <w:ind w:right="-279"/>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00B80F55" w:rsidRPr="008C2333">
        <w:rPr>
          <w:rFonts w:ascii="Times New Roman" w:eastAsia="Times New Roman" w:hAnsi="Times New Roman" w:cs="Times New Roman"/>
          <w:b/>
          <w:i/>
          <w:iCs/>
          <w:color w:val="000000"/>
          <w:sz w:val="24"/>
          <w:szCs w:val="24"/>
          <w:lang w:eastAsia="hr-HR"/>
        </w:rPr>
        <w:t>Nositelj projekta</w:t>
      </w:r>
      <w:r w:rsidRPr="005A64FD">
        <w:rPr>
          <w:rFonts w:ascii="Times New Roman" w:eastAsia="Times New Roman" w:hAnsi="Times New Roman" w:cs="Times New Roman"/>
          <w:i/>
          <w:iCs/>
          <w:color w:val="000000"/>
          <w:sz w:val="24"/>
          <w:szCs w:val="24"/>
          <w:lang w:eastAsia="hr-HR"/>
        </w:rPr>
        <w:t>«</w:t>
      </w:r>
      <w:r w:rsidR="00B80F55" w:rsidRPr="005A64FD">
        <w:rPr>
          <w:rFonts w:ascii="Times New Roman" w:eastAsia="Times New Roman" w:hAnsi="Times New Roman" w:cs="Times New Roman"/>
          <w:iCs/>
          <w:color w:val="000000"/>
          <w:sz w:val="24"/>
          <w:szCs w:val="24"/>
          <w:lang w:eastAsia="hr-HR"/>
        </w:rPr>
        <w:t xml:space="preserve"> </w:t>
      </w:r>
      <w:r w:rsidR="008C2333" w:rsidRPr="008C2333">
        <w:rPr>
          <w:rFonts w:ascii="Times New Roman" w:eastAsia="Times New Roman" w:hAnsi="Times New Roman" w:cs="Times New Roman"/>
          <w:iCs/>
          <w:color w:val="000000"/>
          <w:sz w:val="24"/>
          <w:szCs w:val="24"/>
          <w:lang w:eastAsia="hr-HR"/>
        </w:rPr>
        <w:t>je svaki subjekt koji je podnio prijavu projekta temeljem objavljenog LAG Natječaja i izravno je odgovoran za početak, upravljanje, provedbu i rezultate projekta te ima prebivalište ili sjedište unutar područja koje obuhvaća odabrani LAG</w:t>
      </w:r>
    </w:p>
    <w:p w:rsidR="004D4EC8" w:rsidRPr="005A64FD" w:rsidRDefault="00DE6539" w:rsidP="0040684B">
      <w:pPr>
        <w:spacing w:before="120" w:after="120"/>
        <w:ind w:right="4"/>
        <w:jc w:val="both"/>
      </w:pP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b/>
          <w:i/>
          <w:iCs/>
          <w:color w:val="000000"/>
          <w:sz w:val="24"/>
          <w:szCs w:val="24"/>
          <w:lang w:eastAsia="hr-HR"/>
        </w:rPr>
        <w:t>P</w:t>
      </w:r>
      <w:r w:rsidRPr="008C2333">
        <w:rPr>
          <w:rFonts w:ascii="Times New Roman" w:eastAsia="Times New Roman" w:hAnsi="Times New Roman" w:cs="Times New Roman"/>
          <w:b/>
          <w:i/>
          <w:iCs/>
          <w:color w:val="000000"/>
          <w:sz w:val="24"/>
          <w:szCs w:val="24"/>
          <w:lang w:eastAsia="hr-HR"/>
        </w:rPr>
        <w:t>rojekt</w:t>
      </w:r>
      <w:r w:rsidRPr="005A64FD">
        <w:rPr>
          <w:rFonts w:ascii="Times New Roman" w:eastAsia="Times New Roman" w:hAnsi="Times New Roman" w:cs="Times New Roman"/>
          <w:iCs/>
          <w:color w:val="000000"/>
          <w:sz w:val="24"/>
          <w:szCs w:val="24"/>
          <w:lang w:eastAsia="hr-HR"/>
        </w:rPr>
        <w:t xml:space="preserve">« </w:t>
      </w:r>
      <w:r w:rsidR="004D4EC8" w:rsidRPr="005A64FD">
        <w:rPr>
          <w:rFonts w:ascii="Times New Roman" w:eastAsia="Times New Roman" w:hAnsi="Times New Roman" w:cs="Times New Roman"/>
          <w:iCs/>
          <w:color w:val="000000"/>
          <w:sz w:val="24"/>
          <w:szCs w:val="24"/>
          <w:lang w:eastAsia="hr-HR"/>
        </w:rPr>
        <w:t>je skup aktivnosti koje predstavljaju cjelokupnu i sveobuhvatnu investiciju, a sastoje se od prihvatljivih i neprihvatljivih troškova te p</w:t>
      </w:r>
      <w:r w:rsidR="00D26ECA">
        <w:rPr>
          <w:rFonts w:ascii="Times New Roman" w:eastAsia="Times New Roman" w:hAnsi="Times New Roman" w:cs="Times New Roman"/>
          <w:iCs/>
          <w:color w:val="000000"/>
          <w:sz w:val="24"/>
          <w:szCs w:val="24"/>
          <w:lang w:eastAsia="hr-HR"/>
        </w:rPr>
        <w:t>ripada određenom tipu operacije</w:t>
      </w:r>
    </w:p>
    <w:p w:rsidR="00DE6539" w:rsidRPr="005A64FD" w:rsidRDefault="00DE6539" w:rsidP="0040684B">
      <w:pPr>
        <w:spacing w:before="120" w:after="120"/>
        <w:ind w:right="4"/>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b/>
          <w:i/>
          <w:iCs/>
          <w:color w:val="000000"/>
          <w:sz w:val="24"/>
          <w:szCs w:val="24"/>
          <w:lang w:eastAsia="hr-HR"/>
        </w:rPr>
        <w:t>T</w:t>
      </w:r>
      <w:r w:rsidRPr="005A64FD">
        <w:rPr>
          <w:rFonts w:ascii="Times New Roman" w:eastAsia="Times New Roman" w:hAnsi="Times New Roman" w:cs="Times New Roman"/>
          <w:b/>
          <w:i/>
          <w:color w:val="000000"/>
          <w:sz w:val="24"/>
          <w:szCs w:val="24"/>
          <w:lang w:eastAsia="hr-HR"/>
        </w:rPr>
        <w:t>ip operacije</w:t>
      </w: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color w:val="000000"/>
          <w:sz w:val="24"/>
          <w:szCs w:val="24"/>
          <w:lang w:eastAsia="hr-HR"/>
        </w:rPr>
        <w:t xml:space="preserve"> </w:t>
      </w:r>
      <w:r w:rsidR="00816B10" w:rsidRPr="005A64FD">
        <w:rPr>
          <w:rFonts w:ascii="Times New Roman" w:eastAsia="Times New Roman" w:hAnsi="Times New Roman" w:cs="Times New Roman"/>
          <w:iCs/>
          <w:color w:val="000000"/>
          <w:sz w:val="24"/>
          <w:szCs w:val="24"/>
          <w:lang w:eastAsia="hr-HR"/>
        </w:rPr>
        <w:t>je skup aktivnosti ili pojedinačnih projekata koji doprinose ostvarivanju ciljeva jednog ili više prioriteta na koje se odnose iz Programa</w:t>
      </w:r>
      <w:r w:rsidR="00FB5286">
        <w:rPr>
          <w:rFonts w:ascii="Times New Roman" w:eastAsia="Times New Roman" w:hAnsi="Times New Roman" w:cs="Times New Roman"/>
          <w:iCs/>
          <w:color w:val="000000"/>
          <w:sz w:val="24"/>
          <w:szCs w:val="24"/>
          <w:lang w:eastAsia="hr-HR"/>
        </w:rPr>
        <w:t xml:space="preserve"> ruralnog razvoja Republike Hrvatske</w:t>
      </w:r>
      <w:r w:rsidR="001B5F85">
        <w:rPr>
          <w:rFonts w:ascii="Times New Roman" w:eastAsia="Times New Roman" w:hAnsi="Times New Roman" w:cs="Times New Roman"/>
          <w:iCs/>
          <w:color w:val="000000"/>
          <w:sz w:val="24"/>
          <w:szCs w:val="24"/>
          <w:lang w:eastAsia="hr-HR"/>
        </w:rPr>
        <w:t xml:space="preserve"> za razdoblje</w:t>
      </w:r>
      <w:r w:rsidR="00FB5286">
        <w:rPr>
          <w:rFonts w:ascii="Times New Roman" w:eastAsia="Times New Roman" w:hAnsi="Times New Roman" w:cs="Times New Roman"/>
          <w:iCs/>
          <w:color w:val="000000"/>
          <w:sz w:val="24"/>
          <w:szCs w:val="24"/>
          <w:lang w:eastAsia="hr-HR"/>
        </w:rPr>
        <w:t xml:space="preserve"> 2014. – 2020. (</w:t>
      </w:r>
      <w:r w:rsidR="001B5F85">
        <w:rPr>
          <w:rFonts w:ascii="Times New Roman" w:eastAsia="Times New Roman" w:hAnsi="Times New Roman" w:cs="Times New Roman"/>
          <w:iCs/>
          <w:color w:val="000000"/>
          <w:sz w:val="24"/>
          <w:szCs w:val="24"/>
          <w:lang w:eastAsia="hr-HR"/>
        </w:rPr>
        <w:t xml:space="preserve">u daljnjem tekstu: </w:t>
      </w:r>
      <w:r w:rsidR="00FB5286">
        <w:rPr>
          <w:rFonts w:ascii="Times New Roman" w:eastAsia="Times New Roman" w:hAnsi="Times New Roman" w:cs="Times New Roman"/>
          <w:iCs/>
          <w:color w:val="000000"/>
          <w:sz w:val="24"/>
          <w:szCs w:val="24"/>
          <w:lang w:eastAsia="hr-HR"/>
        </w:rPr>
        <w:t>Pr</w:t>
      </w:r>
      <w:r w:rsidR="001B5F85">
        <w:rPr>
          <w:rFonts w:ascii="Times New Roman" w:eastAsia="Times New Roman" w:hAnsi="Times New Roman" w:cs="Times New Roman"/>
          <w:iCs/>
          <w:color w:val="000000"/>
          <w:sz w:val="24"/>
          <w:szCs w:val="24"/>
          <w:lang w:eastAsia="hr-HR"/>
        </w:rPr>
        <w:t>ogram)</w:t>
      </w:r>
      <w:r w:rsidR="00816B10" w:rsidRPr="005A64FD">
        <w:rPr>
          <w:rFonts w:ascii="Times New Roman" w:eastAsia="Times New Roman" w:hAnsi="Times New Roman" w:cs="Times New Roman"/>
          <w:iCs/>
          <w:color w:val="000000"/>
          <w:sz w:val="24"/>
          <w:szCs w:val="24"/>
          <w:lang w:eastAsia="hr-HR"/>
        </w:rPr>
        <w:t xml:space="preserve"> koji je usklađen s ciljevima i prioritetima politike ruralnog razvoja Europske unije</w:t>
      </w:r>
    </w:p>
    <w:p w:rsidR="006A7DDC" w:rsidRDefault="006A7DDC" w:rsidP="00414588">
      <w:pPr>
        <w:spacing w:after="120"/>
        <w:jc w:val="both"/>
        <w:rPr>
          <w:rFonts w:ascii="Times New Roman" w:eastAsia="Times New Roman" w:hAnsi="Times New Roman" w:cs="Times New Roman"/>
          <w:i/>
          <w:iCs/>
          <w:color w:val="000000"/>
          <w:sz w:val="24"/>
          <w:szCs w:val="24"/>
          <w:lang w:eastAsia="hr-HR"/>
        </w:rPr>
      </w:pPr>
      <w:r w:rsidRPr="005A64FD">
        <w:rPr>
          <w:rFonts w:ascii="Times New Roman" w:eastAsia="Times New Roman" w:hAnsi="Times New Roman" w:cs="Times New Roman"/>
          <w:i/>
          <w:iCs/>
          <w:color w:val="000000"/>
          <w:sz w:val="24"/>
          <w:szCs w:val="24"/>
          <w:lang w:eastAsia="hr-HR"/>
        </w:rPr>
        <w:lastRenderedPageBreak/>
        <w:t>»</w:t>
      </w:r>
      <w:r w:rsidRPr="00414588">
        <w:rPr>
          <w:rFonts w:ascii="Times New Roman" w:eastAsia="Times New Roman" w:hAnsi="Times New Roman" w:cs="Times New Roman"/>
          <w:b/>
          <w:i/>
          <w:iCs/>
          <w:color w:val="000000"/>
          <w:sz w:val="24"/>
          <w:szCs w:val="24"/>
          <w:lang w:eastAsia="hr-HR"/>
        </w:rPr>
        <w:t>Malo poljoprivredno gospodarstvo</w:t>
      </w:r>
      <w:r w:rsidRPr="005A64FD">
        <w:rPr>
          <w:rFonts w:ascii="Times New Roman" w:eastAsia="Times New Roman" w:hAnsi="Times New Roman" w:cs="Times New Roman"/>
          <w:i/>
          <w:iCs/>
          <w:color w:val="000000"/>
          <w:sz w:val="24"/>
          <w:szCs w:val="24"/>
          <w:lang w:eastAsia="hr-HR"/>
        </w:rPr>
        <w:t>«</w:t>
      </w:r>
      <w:r w:rsidRPr="00414588">
        <w:rPr>
          <w:rFonts w:ascii="Calibri" w:hAnsi="Calibri" w:cs="Helvetica"/>
          <w:color w:val="666666"/>
          <w:sz w:val="21"/>
          <w:szCs w:val="21"/>
        </w:rPr>
        <w:t xml:space="preserve"> </w:t>
      </w:r>
      <w:r w:rsidRPr="00414588">
        <w:rPr>
          <w:rFonts w:ascii="Times New Roman" w:eastAsia="Times New Roman" w:hAnsi="Times New Roman" w:cs="Times New Roman"/>
          <w:iCs/>
          <w:color w:val="000000"/>
          <w:sz w:val="24"/>
          <w:szCs w:val="24"/>
          <w:lang w:eastAsia="hr-HR"/>
        </w:rPr>
        <w:t>je poljoprivredno gospodarstvo upisano u Upisnik poljoprivrednih gospodarstava, ekonomske veličine iskazane u ukupnom standardnom ekonomskom rezultatu poljoprivrednog gospodarstva od 2.000 eura do 7.999 eura</w:t>
      </w:r>
    </w:p>
    <w:p w:rsidR="00120EE3" w:rsidRPr="005A64FD" w:rsidRDefault="00120EE3"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8C2333">
        <w:rPr>
          <w:rFonts w:ascii="Times New Roman" w:eastAsia="Times New Roman" w:hAnsi="Times New Roman" w:cs="Times New Roman"/>
          <w:b/>
          <w:i/>
          <w:iCs/>
          <w:color w:val="000000"/>
          <w:sz w:val="24"/>
          <w:szCs w:val="24"/>
          <w:lang w:eastAsia="hr-HR"/>
        </w:rPr>
        <w:t>Primarna poljoprivredna proizvodnja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je proizvodnja proizvoda bilinogojstva ili stočarstva te proizvoda prvog stupnja njihove prerade, bez obavljanja dodatnih radnji kojima bi se pr</w:t>
      </w:r>
      <w:r w:rsidR="00D26ECA">
        <w:rPr>
          <w:rFonts w:ascii="Times New Roman" w:eastAsia="Times New Roman" w:hAnsi="Times New Roman" w:cs="Times New Roman"/>
          <w:color w:val="000000"/>
          <w:sz w:val="24"/>
          <w:szCs w:val="24"/>
          <w:lang w:eastAsia="hr-HR"/>
        </w:rPr>
        <w:t>omijenila priroda tih proizvoda</w:t>
      </w:r>
    </w:p>
    <w:p w:rsidR="00120EE3" w:rsidRPr="005A64FD" w:rsidRDefault="00120EE3" w:rsidP="00414588">
      <w:pPr>
        <w:spacing w:after="120"/>
        <w:jc w:val="both"/>
      </w:pPr>
      <w:r w:rsidRPr="005A64FD">
        <w:rPr>
          <w:rFonts w:ascii="Times New Roman" w:eastAsia="Times New Roman" w:hAnsi="Times New Roman" w:cs="Times New Roman"/>
          <w:i/>
          <w:iCs/>
          <w:color w:val="000000"/>
          <w:sz w:val="24"/>
          <w:szCs w:val="24"/>
          <w:lang w:eastAsia="hr-HR"/>
        </w:rPr>
        <w:t>»</w:t>
      </w:r>
      <w:r w:rsidRPr="008C2333">
        <w:rPr>
          <w:rFonts w:ascii="Times New Roman" w:eastAsia="Times New Roman" w:hAnsi="Times New Roman" w:cs="Times New Roman"/>
          <w:b/>
          <w:i/>
          <w:iCs/>
          <w:color w:val="000000"/>
          <w:sz w:val="24"/>
          <w:szCs w:val="24"/>
          <w:lang w:eastAsia="hr-HR"/>
        </w:rPr>
        <w:t>Poljoprivredna mehanizacija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su svi poljoprivredni pogonski strojevi koji služe za obavljanje poljoprivrednih radova</w:t>
      </w:r>
    </w:p>
    <w:p w:rsidR="00414588" w:rsidRDefault="00120EE3" w:rsidP="00414588">
      <w:pPr>
        <w:spacing w:after="120"/>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8C2333">
        <w:rPr>
          <w:rFonts w:ascii="Times New Roman" w:eastAsia="Times New Roman" w:hAnsi="Times New Roman" w:cs="Times New Roman"/>
          <w:b/>
          <w:i/>
          <w:iCs/>
          <w:color w:val="000000"/>
          <w:sz w:val="24"/>
          <w:szCs w:val="24"/>
          <w:lang w:eastAsia="hr-HR"/>
        </w:rPr>
        <w:t>Poljoprivredna oprema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su priključci i oprema koji služe za određenu poljoprivrednu djelatnost, a priključuju se na poljoprivrednu mehanizaciju (pogonske strojeve) ili djeluju samostalno</w:t>
      </w:r>
      <w:r w:rsidRPr="005A64FD">
        <w:rPr>
          <w:rFonts w:ascii="Times New Roman" w:eastAsia="Times New Roman" w:hAnsi="Times New Roman" w:cs="Times New Roman"/>
          <w:iCs/>
          <w:color w:val="000000"/>
          <w:sz w:val="24"/>
          <w:szCs w:val="24"/>
          <w:lang w:eastAsia="hr-HR"/>
        </w:rPr>
        <w:t>»</w:t>
      </w:r>
    </w:p>
    <w:p w:rsidR="00120EE3" w:rsidRPr="005A64FD" w:rsidRDefault="00241CAC"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00120EE3" w:rsidRPr="006643AA">
        <w:rPr>
          <w:rFonts w:ascii="Times New Roman" w:eastAsia="Times New Roman" w:hAnsi="Times New Roman" w:cs="Times New Roman"/>
          <w:b/>
          <w:i/>
          <w:color w:val="000000"/>
          <w:sz w:val="24"/>
          <w:szCs w:val="24"/>
          <w:lang w:eastAsia="hr-HR"/>
        </w:rPr>
        <w:t>Građenj</w:t>
      </w:r>
      <w:r w:rsidR="00120EE3" w:rsidRPr="006643AA">
        <w:rPr>
          <w:rFonts w:ascii="Times New Roman" w:eastAsia="Times New Roman" w:hAnsi="Times New Roman" w:cs="Times New Roman"/>
          <w:i/>
          <w:color w:val="000000"/>
          <w:sz w:val="24"/>
          <w:szCs w:val="24"/>
          <w:lang w:eastAsia="hr-HR"/>
        </w:rPr>
        <w:t>e</w:t>
      </w:r>
      <w:r w:rsidR="00120EE3" w:rsidRPr="005A64FD">
        <w:rPr>
          <w:rFonts w:ascii="Times New Roman" w:eastAsia="Times New Roman" w:hAnsi="Times New Roman" w:cs="Times New Roman"/>
          <w:i/>
          <w:iCs/>
          <w:color w:val="000000"/>
          <w:sz w:val="24"/>
          <w:szCs w:val="24"/>
          <w:lang w:eastAsia="hr-HR"/>
        </w:rPr>
        <w:t>«</w:t>
      </w:r>
      <w:r w:rsidR="00120EE3" w:rsidRPr="005A64FD">
        <w:rPr>
          <w:rFonts w:ascii="Times New Roman" w:eastAsia="Times New Roman" w:hAnsi="Times New Roman" w:cs="Times New Roman"/>
          <w:color w:val="000000"/>
          <w:sz w:val="24"/>
          <w:szCs w:val="24"/>
          <w:lang w:eastAsia="hr-HR"/>
        </w:rPr>
        <w:t xml:space="preserve"> kako j</w:t>
      </w:r>
      <w:r w:rsidR="00D26ECA">
        <w:rPr>
          <w:rFonts w:ascii="Times New Roman" w:eastAsia="Times New Roman" w:hAnsi="Times New Roman" w:cs="Times New Roman"/>
          <w:color w:val="000000"/>
          <w:sz w:val="24"/>
          <w:szCs w:val="24"/>
          <w:lang w:eastAsia="hr-HR"/>
        </w:rPr>
        <w:t>e definirano u Zakonu o gradnji</w:t>
      </w:r>
    </w:p>
    <w:p w:rsidR="00120EE3" w:rsidRPr="005A64FD" w:rsidRDefault="00120EE3" w:rsidP="00414588">
      <w:pPr>
        <w:spacing w:after="120"/>
        <w:jc w:val="both"/>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Restrukturiranje višegodišnjih nasada</w:t>
      </w:r>
      <w:r w:rsidRPr="005A64FD">
        <w:rPr>
          <w:rFonts w:ascii="Times New Roman" w:eastAsia="Times New Roman" w:hAnsi="Times New Roman" w:cs="Times New Roman"/>
          <w:i/>
          <w:iCs/>
          <w:color w:val="000000"/>
          <w:sz w:val="24"/>
          <w:szCs w:val="24"/>
          <w:lang w:eastAsia="hr-HR"/>
        </w:rPr>
        <w:t>«</w:t>
      </w:r>
      <w:r w:rsidRPr="005A64FD">
        <w:rPr>
          <w:b/>
        </w:rPr>
        <w:t xml:space="preserve"> </w:t>
      </w:r>
      <w:r w:rsidRPr="005A64FD">
        <w:rPr>
          <w:rFonts w:ascii="Times New Roman" w:eastAsia="Times New Roman" w:hAnsi="Times New Roman" w:cs="Times New Roman"/>
          <w:color w:val="000000"/>
          <w:sz w:val="24"/>
          <w:szCs w:val="24"/>
          <w:lang w:eastAsia="hr-HR"/>
        </w:rPr>
        <w:t>obuhvaća agrotehničke mjere na postojećim poljoprivrednim/proizvodnim površinama kojima se restrukturira ili zamjenjuje postojeći nasad ili dio nasada s ciljem unapređenja proizvodnje i/ili poboljšanja kvalitete finalnog proizvoda/ploda</w:t>
      </w:r>
      <w:r w:rsidRPr="005A64FD">
        <w:t xml:space="preserve"> </w:t>
      </w:r>
    </w:p>
    <w:p w:rsidR="00120EE3" w:rsidRPr="005A64FD" w:rsidRDefault="00120EE3" w:rsidP="00414588">
      <w:pPr>
        <w:spacing w:after="120"/>
        <w:jc w:val="both"/>
        <w:rPr>
          <w:rFonts w:ascii="Times New Roman" w:eastAsia="Times New Roman" w:hAnsi="Times New Roman" w:cs="Times New Roman"/>
          <w:i/>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Standardni ekonomski rezultat</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iCs/>
          <w:color w:val="000000"/>
          <w:sz w:val="24"/>
          <w:szCs w:val="24"/>
          <w:lang w:eastAsia="hr-HR"/>
        </w:rPr>
        <w:t>(engl. Standard Output - u daljnjem tekstu: SO)</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color w:val="000000"/>
          <w:sz w:val="24"/>
          <w:szCs w:val="24"/>
          <w:lang w:eastAsia="hr-HR"/>
        </w:rPr>
        <w:t>predstavlja jediničnu novčanu vrijednost proizvodnje poljoprivrednog proizvoda izraženu u proizvođačkim cijenama na pragu gospodarstva koja ne uključuju potpore i poreze</w:t>
      </w:r>
      <w:r w:rsidRPr="005A64FD">
        <w:rPr>
          <w:rFonts w:ascii="Times New Roman" w:eastAsia="Times New Roman" w:hAnsi="Times New Roman" w:cs="Times New Roman"/>
          <w:i/>
          <w:iCs/>
          <w:color w:val="000000"/>
          <w:sz w:val="24"/>
          <w:szCs w:val="24"/>
          <w:lang w:eastAsia="hr-HR"/>
        </w:rPr>
        <w:t xml:space="preserve"> </w:t>
      </w:r>
    </w:p>
    <w:p w:rsidR="00120EE3" w:rsidRPr="005A64FD" w:rsidRDefault="00120EE3"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Ekonomska veličina poljoprivrednog gospodarstva</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color w:val="000000"/>
          <w:sz w:val="24"/>
          <w:szCs w:val="24"/>
          <w:lang w:eastAsia="hr-HR"/>
        </w:rPr>
        <w:t>je ukupni SO poljoprivredn</w:t>
      </w:r>
      <w:r w:rsidR="008C2333">
        <w:rPr>
          <w:rFonts w:ascii="Times New Roman" w:eastAsia="Times New Roman" w:hAnsi="Times New Roman" w:cs="Times New Roman"/>
          <w:color w:val="000000"/>
          <w:sz w:val="24"/>
          <w:szCs w:val="24"/>
          <w:lang w:eastAsia="hr-HR"/>
        </w:rPr>
        <w:t xml:space="preserve">og gospodarstva izražen u eurima. </w:t>
      </w:r>
      <w:r w:rsidRPr="005A64FD">
        <w:rPr>
          <w:rFonts w:ascii="Times New Roman" w:eastAsia="Times New Roman" w:hAnsi="Times New Roman" w:cs="Times New Roman"/>
          <w:color w:val="000000"/>
          <w:sz w:val="24"/>
          <w:szCs w:val="24"/>
          <w:lang w:eastAsia="hr-HR"/>
        </w:rPr>
        <w:t xml:space="preserve"> </w:t>
      </w:r>
    </w:p>
    <w:p w:rsidR="00120EE3" w:rsidRPr="005A64FD" w:rsidRDefault="00833679"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Mikro i mal</w:t>
      </w:r>
      <w:r w:rsidR="00E53E79">
        <w:rPr>
          <w:rFonts w:ascii="Times New Roman" w:eastAsia="Times New Roman" w:hAnsi="Times New Roman" w:cs="Times New Roman"/>
          <w:b/>
          <w:i/>
          <w:iCs/>
          <w:color w:val="000000"/>
          <w:sz w:val="24"/>
          <w:szCs w:val="24"/>
          <w:lang w:eastAsia="hr-HR"/>
        </w:rPr>
        <w:t>o</w:t>
      </w:r>
      <w:r w:rsidRPr="006643AA">
        <w:rPr>
          <w:rFonts w:ascii="Times New Roman" w:eastAsia="Times New Roman" w:hAnsi="Times New Roman" w:cs="Times New Roman"/>
          <w:b/>
          <w:i/>
          <w:iCs/>
          <w:color w:val="000000"/>
          <w:sz w:val="24"/>
          <w:szCs w:val="24"/>
          <w:lang w:eastAsia="hr-HR"/>
        </w:rPr>
        <w:t xml:space="preserve"> poduzeće</w:t>
      </w:r>
      <w:r w:rsidRPr="005A64FD">
        <w:rPr>
          <w:rFonts w:ascii="Times New Roman" w:eastAsia="Times New Roman" w:hAnsi="Times New Roman" w:cs="Times New Roman"/>
          <w:i/>
          <w:iCs/>
          <w:color w:val="000000"/>
          <w:sz w:val="24"/>
          <w:szCs w:val="24"/>
          <w:lang w:eastAsia="hr-HR"/>
        </w:rPr>
        <w:t xml:space="preserve">« </w:t>
      </w:r>
      <w:r w:rsidRPr="005A64FD">
        <w:rPr>
          <w:rFonts w:ascii="Times New Roman" w:eastAsia="Times New Roman" w:hAnsi="Times New Roman" w:cs="Times New Roman"/>
          <w:color w:val="000000"/>
          <w:sz w:val="24"/>
          <w:szCs w:val="24"/>
          <w:lang w:eastAsia="hr-HR"/>
        </w:rPr>
        <w:t xml:space="preserve">je definirano </w:t>
      </w:r>
      <w:r w:rsidR="00120EE3" w:rsidRPr="005A64FD">
        <w:rPr>
          <w:rFonts w:ascii="Times New Roman" w:eastAsia="Times New Roman" w:hAnsi="Times New Roman" w:cs="Times New Roman"/>
          <w:color w:val="000000"/>
          <w:sz w:val="24"/>
          <w:szCs w:val="24"/>
          <w:lang w:eastAsia="hr-HR"/>
        </w:rPr>
        <w:t>Prilog</w:t>
      </w:r>
      <w:r w:rsidR="00E53E79">
        <w:rPr>
          <w:rFonts w:ascii="Times New Roman" w:eastAsia="Times New Roman" w:hAnsi="Times New Roman" w:cs="Times New Roman"/>
          <w:color w:val="000000"/>
          <w:sz w:val="24"/>
          <w:szCs w:val="24"/>
          <w:lang w:eastAsia="hr-HR"/>
        </w:rPr>
        <w:t>om</w:t>
      </w:r>
      <w:r w:rsidR="00120EE3" w:rsidRPr="005A64FD">
        <w:rPr>
          <w:rFonts w:ascii="Times New Roman" w:eastAsia="Times New Roman" w:hAnsi="Times New Roman" w:cs="Times New Roman"/>
          <w:color w:val="000000"/>
          <w:sz w:val="24"/>
          <w:szCs w:val="24"/>
          <w:lang w:eastAsia="hr-HR"/>
        </w:rPr>
        <w:t xml:space="preserve"> I. Uredbe Komisije (EU) br. </w:t>
      </w:r>
      <w:r w:rsidR="00E53E79">
        <w:rPr>
          <w:rFonts w:ascii="Times New Roman" w:eastAsia="Times New Roman" w:hAnsi="Times New Roman" w:cs="Times New Roman"/>
          <w:color w:val="000000"/>
          <w:sz w:val="24"/>
          <w:szCs w:val="24"/>
          <w:lang w:eastAsia="hr-HR"/>
        </w:rPr>
        <w:t>702</w:t>
      </w:r>
      <w:r w:rsidR="00120EE3" w:rsidRPr="005A64FD">
        <w:rPr>
          <w:rFonts w:ascii="Times New Roman" w:eastAsia="Times New Roman" w:hAnsi="Times New Roman" w:cs="Times New Roman"/>
          <w:color w:val="000000"/>
          <w:sz w:val="24"/>
          <w:szCs w:val="24"/>
          <w:lang w:eastAsia="hr-HR"/>
        </w:rPr>
        <w:t xml:space="preserve">/2014 </w:t>
      </w:r>
    </w:p>
    <w:p w:rsidR="00120EE3" w:rsidRPr="005A64FD" w:rsidRDefault="00833679"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J</w:t>
      </w:r>
      <w:r w:rsidR="00120EE3" w:rsidRPr="006643AA">
        <w:rPr>
          <w:rFonts w:ascii="Times New Roman" w:eastAsia="Times New Roman" w:hAnsi="Times New Roman" w:cs="Times New Roman"/>
          <w:b/>
          <w:i/>
          <w:iCs/>
          <w:color w:val="000000"/>
          <w:sz w:val="24"/>
          <w:szCs w:val="24"/>
          <w:lang w:eastAsia="hr-HR"/>
        </w:rPr>
        <w:t>avna potpora</w:t>
      </w:r>
      <w:r w:rsidRPr="005A64FD">
        <w:rPr>
          <w:rFonts w:ascii="Times New Roman" w:eastAsia="Times New Roman" w:hAnsi="Times New Roman" w:cs="Times New Roman"/>
          <w:color w:val="000000"/>
          <w:sz w:val="24"/>
          <w:szCs w:val="24"/>
          <w:lang w:eastAsia="hr-HR"/>
        </w:rPr>
        <w:t>«</w:t>
      </w:r>
      <w:r w:rsidR="00120EE3" w:rsidRPr="005A64FD">
        <w:rPr>
          <w:rFonts w:ascii="Times New Roman" w:eastAsia="Times New Roman" w:hAnsi="Times New Roman" w:cs="Times New Roman"/>
          <w:color w:val="000000"/>
          <w:sz w:val="24"/>
          <w:szCs w:val="24"/>
          <w:lang w:eastAsia="hr-HR"/>
        </w:rPr>
        <w:t xml:space="preserve"> je svaki oblik potpore iz javnih izvora Republike Hrvatske i potpora iz proračuna Europske unije, a predstavlja bespovratna sredstva (u daljnjem tekstu: potpora)</w:t>
      </w:r>
    </w:p>
    <w:p w:rsidR="006643AA" w:rsidRDefault="006643AA" w:rsidP="00414588">
      <w:pPr>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ARKOD sustav</w:t>
      </w:r>
      <w:r w:rsidRPr="005A64FD">
        <w:rPr>
          <w:rFonts w:ascii="Times New Roman" w:eastAsia="Times New Roman" w:hAnsi="Times New Roman" w:cs="Times New Roman"/>
          <w:color w:val="000000"/>
          <w:sz w:val="24"/>
          <w:szCs w:val="24"/>
          <w:lang w:eastAsia="hr-HR"/>
        </w:rPr>
        <w:t>«</w:t>
      </w:r>
      <w:r w:rsidRPr="006643AA">
        <w:rPr>
          <w:rFonts w:ascii="Times New Roman" w:eastAsia="Times New Roman" w:hAnsi="Times New Roman" w:cs="Times New Roman"/>
          <w:color w:val="000000"/>
          <w:sz w:val="24"/>
          <w:szCs w:val="24"/>
          <w:lang w:eastAsia="hr-HR"/>
        </w:rPr>
        <w:t xml:space="preserve"> je sustav za identifikaciju poljoprivrednih parcela i evidenciju uporabe poljoprivrednoga zemljišta u digitalnom grafičkom obliku</w:t>
      </w:r>
    </w:p>
    <w:p w:rsidR="006643AA" w:rsidRDefault="006643AA" w:rsidP="00414588">
      <w:pPr>
        <w:spacing w:after="120"/>
        <w:jc w:val="both"/>
        <w:rPr>
          <w:rFonts w:ascii="Calibri" w:hAnsi="Calibri"/>
          <w:color w:val="666666"/>
          <w:sz w:val="21"/>
          <w:szCs w:val="21"/>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JRDŽ sustav</w:t>
      </w:r>
      <w:r w:rsidRPr="005A64FD">
        <w:rPr>
          <w:rFonts w:ascii="Times New Roman" w:eastAsia="Times New Roman" w:hAnsi="Times New Roman" w:cs="Times New Roman"/>
          <w:color w:val="000000"/>
          <w:sz w:val="24"/>
          <w:szCs w:val="24"/>
          <w:lang w:eastAsia="hr-HR"/>
        </w:rPr>
        <w:t>«</w:t>
      </w:r>
      <w:r>
        <w:rPr>
          <w:rFonts w:ascii="Calibri" w:hAnsi="Calibri"/>
          <w:color w:val="666666"/>
          <w:sz w:val="21"/>
          <w:szCs w:val="21"/>
        </w:rPr>
        <w:t xml:space="preserve"> </w:t>
      </w:r>
      <w:r w:rsidRPr="006643AA">
        <w:rPr>
          <w:rFonts w:ascii="Times New Roman" w:eastAsia="Times New Roman" w:hAnsi="Times New Roman" w:cs="Times New Roman"/>
          <w:color w:val="000000"/>
          <w:sz w:val="24"/>
          <w:szCs w:val="24"/>
          <w:lang w:eastAsia="hr-HR"/>
        </w:rPr>
        <w:t>je sustav za identifikaciju i registraciju životinja suklad</w:t>
      </w:r>
      <w:r>
        <w:rPr>
          <w:rFonts w:ascii="Times New Roman" w:eastAsia="Times New Roman" w:hAnsi="Times New Roman" w:cs="Times New Roman"/>
          <w:color w:val="000000"/>
          <w:sz w:val="24"/>
          <w:szCs w:val="24"/>
          <w:lang w:eastAsia="hr-HR"/>
        </w:rPr>
        <w:t xml:space="preserve">no propisima o </w:t>
      </w:r>
      <w:r w:rsidR="00D26ECA">
        <w:rPr>
          <w:rFonts w:ascii="Times New Roman" w:eastAsia="Times New Roman" w:hAnsi="Times New Roman" w:cs="Times New Roman"/>
          <w:color w:val="000000"/>
          <w:sz w:val="24"/>
          <w:szCs w:val="24"/>
          <w:lang w:eastAsia="hr-HR"/>
        </w:rPr>
        <w:t>veterinarstvu</w:t>
      </w:r>
    </w:p>
    <w:p w:rsidR="00833679" w:rsidRPr="005A64FD" w:rsidRDefault="00833679" w:rsidP="00414588">
      <w:pPr>
        <w:spacing w:after="120"/>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Nepravilnos</w:t>
      </w:r>
      <w:r w:rsidRPr="005A64FD">
        <w:rPr>
          <w:rFonts w:ascii="Times New Roman" w:eastAsia="Times New Roman" w:hAnsi="Times New Roman" w:cs="Times New Roman"/>
          <w:i/>
          <w:iCs/>
          <w:color w:val="000000"/>
          <w:sz w:val="24"/>
          <w:szCs w:val="24"/>
          <w:lang w:eastAsia="hr-HR"/>
        </w:rPr>
        <w:t>t«</w:t>
      </w:r>
      <w:r w:rsidRPr="005A64FD">
        <w:rPr>
          <w:rFonts w:ascii="Times New Roman" w:eastAsia="Times New Roman" w:hAnsi="Times New Roman" w:cs="Times New Roman"/>
          <w:iCs/>
          <w:color w:val="000000"/>
          <w:sz w:val="24"/>
          <w:szCs w:val="24"/>
          <w:lang w:eastAsia="hr-HR"/>
        </w:rPr>
        <w:t xml:space="preserve"> znači svako kršenje prava Europske unije ili nacionalnog prava u vezi s njegovom primjenom koje proizlazi iz djelovanja ili propusta gospodarskog subjekta uključenog u provedbu ESI fondova koje šteti, ili bi moglo naštetiti proračunu Europske unije, tako da optereti proračun Europske unije neopravdanim izdatkom sukladno Uredbi (EU) br. 1303/2013 </w:t>
      </w:r>
    </w:p>
    <w:p w:rsidR="00B87294" w:rsidRDefault="00833679" w:rsidP="00414588">
      <w:pPr>
        <w:spacing w:after="120"/>
        <w:jc w:val="both"/>
        <w:rPr>
          <w:rFonts w:ascii="Times New Roman" w:eastAsia="Times New Roman" w:hAnsi="Times New Roman" w:cs="Times New Roman"/>
          <w:iCs/>
          <w:color w:val="000000"/>
          <w:sz w:val="24"/>
          <w:szCs w:val="24"/>
          <w:lang w:eastAsia="hr-HR"/>
        </w:rPr>
      </w:pPr>
      <w:r w:rsidRPr="005A64FD">
        <w:rPr>
          <w:rFonts w:ascii="Times New Roman" w:eastAsia="Times New Roman" w:hAnsi="Times New Roman" w:cs="Times New Roman"/>
          <w:i/>
          <w:iCs/>
          <w:color w:val="000000"/>
          <w:sz w:val="24"/>
          <w:szCs w:val="24"/>
          <w:lang w:eastAsia="hr-HR"/>
        </w:rPr>
        <w:t>»</w:t>
      </w:r>
      <w:r w:rsidRPr="006643AA">
        <w:rPr>
          <w:rFonts w:ascii="Times New Roman" w:eastAsia="Times New Roman" w:hAnsi="Times New Roman" w:cs="Times New Roman"/>
          <w:b/>
          <w:i/>
          <w:iCs/>
          <w:color w:val="000000"/>
          <w:sz w:val="24"/>
          <w:szCs w:val="24"/>
          <w:lang w:eastAsia="hr-HR"/>
        </w:rPr>
        <w:t>Sumnja na prijevaru</w:t>
      </w:r>
      <w:r w:rsidRPr="005A64FD">
        <w:rPr>
          <w:rFonts w:ascii="Times New Roman" w:eastAsia="Times New Roman" w:hAnsi="Times New Roman" w:cs="Times New Roman"/>
          <w:i/>
          <w:iCs/>
          <w:color w:val="000000"/>
          <w:sz w:val="24"/>
          <w:szCs w:val="24"/>
          <w:lang w:eastAsia="hr-HR"/>
        </w:rPr>
        <w:t>«</w:t>
      </w:r>
      <w:r w:rsidRPr="005A64FD">
        <w:rPr>
          <w:rFonts w:ascii="Times New Roman" w:eastAsia="Times New Roman" w:hAnsi="Times New Roman" w:cs="Times New Roman"/>
          <w:iCs/>
          <w:color w:val="000000"/>
          <w:sz w:val="24"/>
          <w:szCs w:val="24"/>
          <w:lang w:eastAsia="hr-HR"/>
        </w:rPr>
        <w:t xml:space="preserve"> znači nepravilnost koja je razlog za pokretanje upravnih ili sudskih postupaka na nacionalnoj raz</w:t>
      </w:r>
      <w:r w:rsidR="005D356B" w:rsidRPr="005A64FD">
        <w:rPr>
          <w:rFonts w:ascii="Times New Roman" w:eastAsia="Times New Roman" w:hAnsi="Times New Roman" w:cs="Times New Roman"/>
          <w:iCs/>
          <w:color w:val="000000"/>
          <w:sz w:val="24"/>
          <w:szCs w:val="24"/>
          <w:lang w:eastAsia="hr-HR"/>
        </w:rPr>
        <w:t>ini kako bi se utvrdilo postoj</w:t>
      </w:r>
      <w:r w:rsidRPr="005A64FD">
        <w:rPr>
          <w:rFonts w:ascii="Times New Roman" w:eastAsia="Times New Roman" w:hAnsi="Times New Roman" w:cs="Times New Roman"/>
          <w:iCs/>
          <w:color w:val="000000"/>
          <w:sz w:val="24"/>
          <w:szCs w:val="24"/>
          <w:lang w:eastAsia="hr-HR"/>
        </w:rPr>
        <w:t xml:space="preserve">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w:t>
      </w:r>
      <w:r w:rsidRPr="005A64FD">
        <w:rPr>
          <w:rFonts w:ascii="Times New Roman" w:eastAsia="Times New Roman" w:hAnsi="Times New Roman" w:cs="Times New Roman"/>
          <w:iCs/>
          <w:color w:val="000000"/>
          <w:sz w:val="24"/>
          <w:szCs w:val="24"/>
          <w:lang w:eastAsia="hr-HR"/>
        </w:rPr>
        <w:lastRenderedPageBreak/>
        <w:t xml:space="preserve">nepravilnostima povezanima s Europskim fondom za jamstva u poljoprivredi i Europskim </w:t>
      </w:r>
      <w:r w:rsidRPr="00241CAC">
        <w:rPr>
          <w:rFonts w:ascii="Times New Roman" w:eastAsia="Times New Roman" w:hAnsi="Times New Roman" w:cs="Times New Roman"/>
          <w:iCs/>
          <w:color w:val="000000"/>
          <w:sz w:val="24"/>
          <w:szCs w:val="24"/>
          <w:lang w:eastAsia="hr-HR"/>
        </w:rPr>
        <w:t xml:space="preserve">poljoprivrednim fondom za ruralni razvoj te o stavljanju izvan snage Uredbe Komisije (EZ) br. 1848/2006 (SL L 293, 8.7.2015.) </w:t>
      </w:r>
    </w:p>
    <w:p w:rsidR="00FD58CC" w:rsidRPr="00241CAC" w:rsidRDefault="00FD58CC" w:rsidP="00B87294">
      <w:pPr>
        <w:jc w:val="both"/>
        <w:rPr>
          <w:rFonts w:ascii="Times New Roman" w:eastAsia="Times New Roman" w:hAnsi="Times New Roman" w:cs="Times New Roman"/>
          <w:iCs/>
          <w:color w:val="000000"/>
          <w:sz w:val="24"/>
          <w:szCs w:val="24"/>
          <w:lang w:eastAsia="hr-HR"/>
        </w:rPr>
      </w:pPr>
      <w:r w:rsidRPr="00B87294">
        <w:rPr>
          <w:rFonts w:ascii="Times New Roman" w:eastAsia="Times New Roman" w:hAnsi="Times New Roman" w:cs="Times New Roman"/>
          <w:b/>
          <w:i/>
          <w:iCs/>
          <w:color w:val="000000"/>
          <w:sz w:val="24"/>
          <w:szCs w:val="24"/>
          <w:lang w:eastAsia="hr-HR"/>
        </w:rPr>
        <w:t>»Nacionalni natječaj«</w:t>
      </w:r>
      <w:r w:rsidRPr="00241CAC">
        <w:rPr>
          <w:rFonts w:ascii="Times New Roman" w:eastAsia="Times New Roman" w:hAnsi="Times New Roman" w:cs="Times New Roman"/>
          <w:iCs/>
          <w:color w:val="000000"/>
          <w:sz w:val="24"/>
          <w:szCs w:val="24"/>
          <w:lang w:eastAsia="hr-HR"/>
        </w:rPr>
        <w:t xml:space="preserve"> je natječaj koji provodi Agencija za plaćanja za mjeru/podmjeru/tip operacije i nije namijenjen za odabrane projekte na LAG razini.</w:t>
      </w:r>
    </w:p>
    <w:p w:rsidR="00FD74F5" w:rsidRPr="00241CAC" w:rsidRDefault="00FD74F5" w:rsidP="00FD74F5">
      <w:pPr>
        <w:rPr>
          <w:rFonts w:ascii="Times New Roman" w:hAnsi="Times New Roman"/>
          <w:b/>
        </w:rPr>
      </w:pPr>
    </w:p>
    <w:p w:rsidR="00E94846" w:rsidRPr="00FC5425" w:rsidRDefault="00A873B8" w:rsidP="00241CAC">
      <w:pPr>
        <w:tabs>
          <w:tab w:val="left" w:pos="284"/>
        </w:tabs>
        <w:spacing w:after="120"/>
        <w:jc w:val="both"/>
        <w:rPr>
          <w:rFonts w:ascii="Times New Roman" w:eastAsia="Times New Roman" w:hAnsi="Times New Roman" w:cs="Times New Roman"/>
          <w:iCs/>
          <w:color w:val="000000"/>
          <w:sz w:val="24"/>
          <w:szCs w:val="24"/>
          <w:lang w:eastAsia="hr-HR"/>
        </w:rPr>
      </w:pPr>
      <w:r w:rsidRPr="00FC5425">
        <w:rPr>
          <w:rFonts w:ascii="Times New Roman" w:eastAsia="Times New Roman" w:hAnsi="Times New Roman" w:cs="Times New Roman"/>
          <w:iCs/>
          <w:color w:val="000000"/>
          <w:sz w:val="24"/>
          <w:szCs w:val="24"/>
          <w:lang w:eastAsia="hr-HR"/>
        </w:rPr>
        <w:t>Ostali pojmovi u smislu ovoga Natječ</w:t>
      </w:r>
      <w:r>
        <w:rPr>
          <w:rFonts w:ascii="Times New Roman" w:eastAsia="Times New Roman" w:hAnsi="Times New Roman" w:cs="Times New Roman"/>
          <w:iCs/>
          <w:color w:val="000000"/>
          <w:sz w:val="24"/>
          <w:szCs w:val="24"/>
          <w:lang w:eastAsia="hr-HR"/>
        </w:rPr>
        <w:t>a</w:t>
      </w:r>
      <w:r w:rsidRPr="00FC5425">
        <w:rPr>
          <w:rFonts w:ascii="Times New Roman" w:eastAsia="Times New Roman" w:hAnsi="Times New Roman" w:cs="Times New Roman"/>
          <w:iCs/>
          <w:color w:val="000000"/>
          <w:sz w:val="24"/>
          <w:szCs w:val="24"/>
          <w:lang w:eastAsia="hr-HR"/>
        </w:rPr>
        <w:t>ja imaju jednako značenje kao pojmovi uporabljeni u</w:t>
      </w:r>
      <w:r w:rsidR="00241CAC">
        <w:rPr>
          <w:rFonts w:ascii="Times New Roman" w:eastAsia="Times New Roman" w:hAnsi="Times New Roman" w:cs="Times New Roman"/>
          <w:iCs/>
          <w:color w:val="000000"/>
          <w:sz w:val="24"/>
          <w:szCs w:val="24"/>
          <w:lang w:eastAsia="hr-HR"/>
        </w:rPr>
        <w:t xml:space="preserve"> </w:t>
      </w:r>
      <w:r w:rsidRPr="00FC5425">
        <w:rPr>
          <w:rFonts w:ascii="Times New Roman" w:eastAsia="Times New Roman" w:hAnsi="Times New Roman" w:cs="Times New Roman"/>
          <w:iCs/>
          <w:color w:val="000000"/>
          <w:sz w:val="24"/>
          <w:szCs w:val="24"/>
          <w:lang w:eastAsia="hr-HR"/>
        </w:rPr>
        <w:t>Pravilnik</w:t>
      </w:r>
      <w:r w:rsidR="00FC5425">
        <w:rPr>
          <w:rFonts w:ascii="Times New Roman" w:eastAsia="Times New Roman" w:hAnsi="Times New Roman" w:cs="Times New Roman"/>
          <w:iCs/>
          <w:color w:val="000000"/>
          <w:sz w:val="24"/>
          <w:szCs w:val="24"/>
          <w:lang w:eastAsia="hr-HR"/>
        </w:rPr>
        <w:t>u</w:t>
      </w:r>
      <w:r w:rsidR="00FC5425" w:rsidRPr="00FC5425">
        <w:rPr>
          <w:rFonts w:ascii="Times New Roman" w:eastAsia="Times New Roman" w:hAnsi="Times New Roman" w:cs="Times New Roman"/>
          <w:iCs/>
          <w:color w:val="000000"/>
          <w:sz w:val="24"/>
          <w:szCs w:val="24"/>
          <w:lang w:eastAsia="hr-HR"/>
        </w:rPr>
        <w:t>.</w:t>
      </w:r>
    </w:p>
    <w:p w:rsidR="001B5F85" w:rsidRDefault="001B5F85" w:rsidP="00201140">
      <w:pPr>
        <w:tabs>
          <w:tab w:val="left" w:pos="284"/>
        </w:tabs>
        <w:spacing w:after="120"/>
        <w:jc w:val="both"/>
        <w:rPr>
          <w:rFonts w:ascii="Times New Roman" w:eastAsia="Times New Roman" w:hAnsi="Times New Roman" w:cs="Times New Roman"/>
          <w:i/>
          <w:iCs/>
          <w:color w:val="000000"/>
          <w:sz w:val="24"/>
          <w:szCs w:val="24"/>
          <w:highlight w:val="yellow"/>
          <w:lang w:eastAsia="hr-HR"/>
        </w:rPr>
      </w:pPr>
    </w:p>
    <w:p w:rsidR="00F03655" w:rsidRPr="005A64FD" w:rsidRDefault="00362217" w:rsidP="001D7AA6">
      <w:pPr>
        <w:pStyle w:val="Naslov2"/>
        <w:spacing w:before="240" w:after="240"/>
        <w:ind w:left="578" w:hanging="578"/>
        <w:rPr>
          <w:rFonts w:ascii="Times New Roman" w:eastAsia="Times New Roman" w:hAnsi="Times New Roman" w:cs="Times New Roman"/>
          <w:b/>
          <w:color w:val="auto"/>
          <w:sz w:val="24"/>
          <w:szCs w:val="24"/>
        </w:rPr>
      </w:pPr>
      <w:bookmarkStart w:id="17" w:name="_Toc472787059"/>
      <w:bookmarkStart w:id="18" w:name="_Toc472850744"/>
      <w:bookmarkStart w:id="19" w:name="_Toc472850784"/>
      <w:bookmarkStart w:id="20" w:name="_Toc472852916"/>
      <w:bookmarkStart w:id="21" w:name="_Toc505958380"/>
      <w:r>
        <w:rPr>
          <w:rFonts w:ascii="Times New Roman" w:eastAsia="Times New Roman" w:hAnsi="Times New Roman" w:cs="Times New Roman"/>
          <w:b/>
          <w:color w:val="auto"/>
          <w:sz w:val="24"/>
          <w:szCs w:val="24"/>
        </w:rPr>
        <w:t>I</w:t>
      </w:r>
      <w:r w:rsidR="00DE6539" w:rsidRPr="005A64FD">
        <w:rPr>
          <w:rFonts w:ascii="Times New Roman" w:eastAsia="Times New Roman" w:hAnsi="Times New Roman" w:cs="Times New Roman"/>
          <w:b/>
          <w:color w:val="auto"/>
          <w:sz w:val="24"/>
          <w:szCs w:val="24"/>
        </w:rPr>
        <w:t xml:space="preserve">znos </w:t>
      </w:r>
      <w:r w:rsidR="00DB3115">
        <w:rPr>
          <w:rFonts w:ascii="Times New Roman" w:eastAsia="Times New Roman" w:hAnsi="Times New Roman" w:cs="Times New Roman"/>
          <w:b/>
          <w:color w:val="auto"/>
          <w:sz w:val="24"/>
          <w:szCs w:val="24"/>
        </w:rPr>
        <w:t xml:space="preserve">i </w:t>
      </w:r>
      <w:r w:rsidR="00414588">
        <w:rPr>
          <w:rFonts w:ascii="Times New Roman" w:eastAsia="Times New Roman" w:hAnsi="Times New Roman" w:cs="Times New Roman"/>
          <w:b/>
          <w:color w:val="auto"/>
          <w:sz w:val="24"/>
          <w:szCs w:val="24"/>
        </w:rPr>
        <w:t>udio</w:t>
      </w:r>
      <w:r w:rsidR="00DB3115" w:rsidRPr="005A64FD">
        <w:rPr>
          <w:rFonts w:ascii="Times New Roman" w:eastAsia="Times New Roman" w:hAnsi="Times New Roman" w:cs="Times New Roman"/>
          <w:b/>
          <w:color w:val="auto"/>
          <w:sz w:val="24"/>
          <w:szCs w:val="24"/>
        </w:rPr>
        <w:t xml:space="preserve"> </w:t>
      </w:r>
      <w:r w:rsidR="00DE6539" w:rsidRPr="005A64FD">
        <w:rPr>
          <w:rFonts w:ascii="Times New Roman" w:eastAsia="Times New Roman" w:hAnsi="Times New Roman" w:cs="Times New Roman"/>
          <w:b/>
          <w:color w:val="auto"/>
          <w:sz w:val="24"/>
          <w:szCs w:val="24"/>
        </w:rPr>
        <w:t>javne potpore</w:t>
      </w:r>
      <w:bookmarkEnd w:id="17"/>
      <w:bookmarkEnd w:id="18"/>
      <w:bookmarkEnd w:id="19"/>
      <w:bookmarkEnd w:id="20"/>
      <w:bookmarkEnd w:id="21"/>
    </w:p>
    <w:p w:rsidR="000725F9" w:rsidRPr="005A64FD" w:rsidRDefault="000725F9" w:rsidP="00972883">
      <w:pPr>
        <w:spacing w:before="120" w:after="240"/>
        <w:ind w:right="6"/>
        <w:jc w:val="both"/>
        <w:rPr>
          <w:rFonts w:ascii="Times New Roman" w:hAnsi="Times New Roman" w:cs="Times New Roman"/>
          <w:sz w:val="24"/>
          <w:szCs w:val="24"/>
        </w:rPr>
      </w:pPr>
      <w:r w:rsidRPr="005A64FD">
        <w:rPr>
          <w:rFonts w:ascii="Times New Roman" w:hAnsi="Times New Roman" w:cs="Times New Roman"/>
          <w:sz w:val="24"/>
          <w:szCs w:val="24"/>
        </w:rPr>
        <w:t xml:space="preserve">Visina javne potpore po </w:t>
      </w:r>
      <w:r w:rsidR="003861DF">
        <w:rPr>
          <w:rFonts w:ascii="Times New Roman" w:hAnsi="Times New Roman" w:cs="Times New Roman"/>
          <w:sz w:val="24"/>
          <w:szCs w:val="24"/>
        </w:rPr>
        <w:t>projekt</w:t>
      </w:r>
      <w:r w:rsidR="00362217">
        <w:rPr>
          <w:rFonts w:ascii="Times New Roman" w:hAnsi="Times New Roman" w:cs="Times New Roman"/>
          <w:sz w:val="24"/>
          <w:szCs w:val="24"/>
        </w:rPr>
        <w:t>u</w:t>
      </w:r>
      <w:r w:rsidR="003861DF">
        <w:rPr>
          <w:rFonts w:ascii="Times New Roman" w:hAnsi="Times New Roman" w:cs="Times New Roman"/>
          <w:sz w:val="24"/>
          <w:szCs w:val="24"/>
        </w:rPr>
        <w:t xml:space="preserve"> iznosi</w:t>
      </w:r>
      <w:r w:rsidR="00741177">
        <w:rPr>
          <w:rFonts w:ascii="Times New Roman" w:hAnsi="Times New Roman" w:cs="Times New Roman"/>
          <w:sz w:val="24"/>
          <w:szCs w:val="24"/>
        </w:rPr>
        <w:t xml:space="preserve"> </w:t>
      </w:r>
      <w:r w:rsidR="00741177" w:rsidRPr="00741177">
        <w:rPr>
          <w:rFonts w:ascii="Times New Roman" w:hAnsi="Times New Roman" w:cs="Times New Roman"/>
          <w:b/>
          <w:sz w:val="24"/>
          <w:szCs w:val="24"/>
        </w:rPr>
        <w:t>111.678,00 HRK</w:t>
      </w:r>
      <w:r w:rsidR="00741177">
        <w:rPr>
          <w:rFonts w:ascii="Times New Roman" w:hAnsi="Times New Roman" w:cs="Times New Roman"/>
          <w:sz w:val="24"/>
          <w:szCs w:val="24"/>
        </w:rPr>
        <w:t xml:space="preserve"> </w:t>
      </w:r>
      <w:r w:rsidR="003861DF">
        <w:rPr>
          <w:rFonts w:ascii="Times New Roman" w:hAnsi="Times New Roman" w:cs="Times New Roman"/>
          <w:sz w:val="24"/>
          <w:szCs w:val="24"/>
        </w:rPr>
        <w:t>koliko mora biti minimalna vrijednost prihvatljivih aktivno</w:t>
      </w:r>
      <w:r w:rsidR="003E349E">
        <w:rPr>
          <w:rFonts w:ascii="Times New Roman" w:hAnsi="Times New Roman" w:cs="Times New Roman"/>
          <w:sz w:val="24"/>
          <w:szCs w:val="24"/>
        </w:rPr>
        <w:t>sti navedenih u poslovnom planu.</w:t>
      </w:r>
    </w:p>
    <w:p w:rsidR="009B40FF" w:rsidRPr="005A64FD" w:rsidRDefault="009B40FF" w:rsidP="00972883">
      <w:pPr>
        <w:spacing w:before="120" w:after="240"/>
        <w:ind w:right="6"/>
        <w:jc w:val="both"/>
        <w:rPr>
          <w:rFonts w:ascii="Times New Roman" w:hAnsi="Times New Roman" w:cs="Times New Roman"/>
          <w:sz w:val="24"/>
          <w:szCs w:val="24"/>
        </w:rPr>
      </w:pPr>
      <w:r w:rsidRPr="005A64FD">
        <w:rPr>
          <w:rFonts w:ascii="Times New Roman" w:hAnsi="Times New Roman" w:cs="Times New Roman"/>
          <w:sz w:val="24"/>
          <w:szCs w:val="24"/>
        </w:rPr>
        <w:t>Sredstva potpore osiguravaju se iz proračuna Europske unije i državnog proračuna Republike Hrvatske, od čega Europska unija sudjeluje s 90%,</w:t>
      </w:r>
      <w:r w:rsidR="00074C87">
        <w:rPr>
          <w:rFonts w:ascii="Times New Roman" w:hAnsi="Times New Roman" w:cs="Times New Roman"/>
          <w:sz w:val="24"/>
          <w:szCs w:val="24"/>
        </w:rPr>
        <w:t xml:space="preserve"> dok Republika Hrvatska</w:t>
      </w:r>
      <w:r w:rsidRPr="005A64FD">
        <w:rPr>
          <w:rFonts w:ascii="Times New Roman" w:hAnsi="Times New Roman" w:cs="Times New Roman"/>
          <w:sz w:val="24"/>
          <w:szCs w:val="24"/>
        </w:rPr>
        <w:t xml:space="preserve"> sudjeluje s 10%.</w:t>
      </w:r>
    </w:p>
    <w:p w:rsidR="000725F9" w:rsidRPr="005A64FD" w:rsidRDefault="000725F9" w:rsidP="000725F9">
      <w:pPr>
        <w:autoSpaceDE w:val="0"/>
        <w:autoSpaceDN w:val="0"/>
        <w:adjustRightInd w:val="0"/>
        <w:spacing w:before="120" w:after="120"/>
        <w:ind w:right="4"/>
        <w:jc w:val="both"/>
        <w:rPr>
          <w:rFonts w:ascii="Times New Roman" w:hAnsi="Times New Roman" w:cs="Times New Roman"/>
          <w:sz w:val="24"/>
          <w:szCs w:val="24"/>
        </w:rPr>
      </w:pPr>
      <w:r w:rsidRPr="005A64FD">
        <w:rPr>
          <w:rFonts w:ascii="Times New Roman" w:hAnsi="Times New Roman" w:cs="Times New Roman"/>
          <w:sz w:val="24"/>
          <w:szCs w:val="24"/>
        </w:rPr>
        <w:t>Javna potpora se dodjeljuje u obliku paušalnog iznosa odnosno namjenskih bespovratnih novčanih sredstava za sufinanciranje provođenja prihvatljivih ak</w:t>
      </w:r>
      <w:r w:rsidR="00497DB0">
        <w:rPr>
          <w:rFonts w:ascii="Times New Roman" w:hAnsi="Times New Roman" w:cs="Times New Roman"/>
          <w:sz w:val="24"/>
          <w:szCs w:val="24"/>
        </w:rPr>
        <w:t>tivnosti iz točke 3.2. ovog Natječaja</w:t>
      </w:r>
      <w:r w:rsidRPr="005A64FD">
        <w:rPr>
          <w:rFonts w:ascii="Times New Roman" w:hAnsi="Times New Roman" w:cs="Times New Roman"/>
          <w:sz w:val="24"/>
          <w:szCs w:val="24"/>
        </w:rPr>
        <w:t xml:space="preserve"> koje su navedene u Poslovnom planu. </w:t>
      </w:r>
    </w:p>
    <w:p w:rsidR="000725F9" w:rsidRPr="005A64FD" w:rsidRDefault="000725F9" w:rsidP="000725F9">
      <w:pPr>
        <w:autoSpaceDE w:val="0"/>
        <w:autoSpaceDN w:val="0"/>
        <w:adjustRightInd w:val="0"/>
        <w:spacing w:before="120" w:after="120"/>
        <w:ind w:right="-279"/>
        <w:jc w:val="both"/>
        <w:rPr>
          <w:rFonts w:ascii="Times New Roman" w:hAnsi="Times New Roman" w:cs="Times New Roman"/>
          <w:sz w:val="24"/>
          <w:szCs w:val="24"/>
        </w:rPr>
      </w:pPr>
      <w:r w:rsidRPr="005A64FD">
        <w:rPr>
          <w:rFonts w:ascii="Times New Roman" w:hAnsi="Times New Roman" w:cs="Times New Roman"/>
          <w:sz w:val="24"/>
          <w:szCs w:val="24"/>
        </w:rPr>
        <w:t>Isplata javne potpore se vrši u dvije rate u razdoblju od najviše 3 godine kako slijedi:</w:t>
      </w:r>
    </w:p>
    <w:p w:rsidR="000725F9" w:rsidRPr="005A64FD" w:rsidRDefault="006643AA" w:rsidP="00497DB0">
      <w:pPr>
        <w:pStyle w:val="Odlomakpopisa"/>
        <w:numPr>
          <w:ilvl w:val="0"/>
          <w:numId w:val="6"/>
        </w:numPr>
        <w:autoSpaceDE w:val="0"/>
        <w:autoSpaceDN w:val="0"/>
        <w:adjustRightInd w:val="0"/>
        <w:spacing w:before="120" w:after="120"/>
        <w:ind w:left="426" w:right="4" w:hanging="284"/>
        <w:jc w:val="both"/>
        <w:rPr>
          <w:rFonts w:ascii="Times New Roman" w:hAnsi="Times New Roman" w:cs="Times New Roman"/>
          <w:sz w:val="24"/>
          <w:szCs w:val="24"/>
        </w:rPr>
      </w:pPr>
      <w:r>
        <w:rPr>
          <w:rFonts w:ascii="Times New Roman" w:hAnsi="Times New Roman" w:cs="Times New Roman"/>
          <w:sz w:val="24"/>
          <w:szCs w:val="24"/>
        </w:rPr>
        <w:t>i</w:t>
      </w:r>
      <w:r w:rsidR="000725F9" w:rsidRPr="005A64FD">
        <w:rPr>
          <w:rFonts w:ascii="Times New Roman" w:hAnsi="Times New Roman" w:cs="Times New Roman"/>
          <w:sz w:val="24"/>
          <w:szCs w:val="24"/>
        </w:rPr>
        <w:t xml:space="preserve">splata prve rate u iznosu od 50% ukupno odobrene javne potpore </w:t>
      </w:r>
      <w:r>
        <w:rPr>
          <w:rFonts w:ascii="Times New Roman" w:hAnsi="Times New Roman" w:cs="Times New Roman"/>
          <w:sz w:val="24"/>
          <w:szCs w:val="24"/>
        </w:rPr>
        <w:t xml:space="preserve">nakon </w:t>
      </w:r>
      <w:r w:rsidR="00497DB0">
        <w:rPr>
          <w:rFonts w:ascii="Times New Roman" w:hAnsi="Times New Roman" w:cs="Times New Roman"/>
          <w:sz w:val="24"/>
          <w:szCs w:val="24"/>
        </w:rPr>
        <w:t xml:space="preserve">donošenja </w:t>
      </w:r>
      <w:r w:rsidR="0046312F">
        <w:rPr>
          <w:rFonts w:ascii="Times New Roman" w:hAnsi="Times New Roman" w:cs="Times New Roman"/>
          <w:sz w:val="24"/>
          <w:szCs w:val="24"/>
        </w:rPr>
        <w:t>O</w:t>
      </w:r>
      <w:r>
        <w:rPr>
          <w:rFonts w:ascii="Times New Roman" w:hAnsi="Times New Roman" w:cs="Times New Roman"/>
          <w:sz w:val="24"/>
          <w:szCs w:val="24"/>
        </w:rPr>
        <w:t>dluke o dodjeli sredstava</w:t>
      </w:r>
      <w:r w:rsidR="00497DB0">
        <w:rPr>
          <w:rFonts w:ascii="Times New Roman" w:hAnsi="Times New Roman" w:cs="Times New Roman"/>
          <w:sz w:val="24"/>
          <w:szCs w:val="24"/>
        </w:rPr>
        <w:t xml:space="preserve"> od strane Agencije za plaćanja u poljoprivredi, ribarstvu i ruralnom razvoju</w:t>
      </w:r>
      <w:r w:rsidR="008A7809">
        <w:rPr>
          <w:rFonts w:ascii="Times New Roman" w:hAnsi="Times New Roman" w:cs="Times New Roman"/>
          <w:sz w:val="24"/>
          <w:szCs w:val="24"/>
        </w:rPr>
        <w:t xml:space="preserve"> (u daljnjem tekstu: Agencija za plaćanja)</w:t>
      </w:r>
    </w:p>
    <w:p w:rsidR="00DD2AEE" w:rsidRDefault="006643AA" w:rsidP="00497DB0">
      <w:pPr>
        <w:pStyle w:val="Odlomakpopisa"/>
        <w:numPr>
          <w:ilvl w:val="0"/>
          <w:numId w:val="6"/>
        </w:numPr>
        <w:autoSpaceDE w:val="0"/>
        <w:autoSpaceDN w:val="0"/>
        <w:adjustRightInd w:val="0"/>
        <w:spacing w:before="120" w:after="120"/>
        <w:ind w:left="426" w:right="4" w:hanging="284"/>
        <w:jc w:val="both"/>
        <w:rPr>
          <w:rFonts w:ascii="Times New Roman" w:hAnsi="Times New Roman" w:cs="Times New Roman"/>
          <w:sz w:val="24"/>
          <w:szCs w:val="24"/>
        </w:rPr>
      </w:pPr>
      <w:r>
        <w:rPr>
          <w:rFonts w:ascii="Times New Roman" w:hAnsi="Times New Roman" w:cs="Times New Roman"/>
          <w:sz w:val="24"/>
          <w:szCs w:val="24"/>
        </w:rPr>
        <w:t>i</w:t>
      </w:r>
      <w:r w:rsidR="000725F9" w:rsidRPr="005A64FD">
        <w:rPr>
          <w:rFonts w:ascii="Times New Roman" w:hAnsi="Times New Roman" w:cs="Times New Roman"/>
          <w:sz w:val="24"/>
          <w:szCs w:val="24"/>
        </w:rPr>
        <w:t>splata druge/zadnje rate</w:t>
      </w:r>
      <w:r>
        <w:rPr>
          <w:rFonts w:ascii="Times New Roman" w:hAnsi="Times New Roman" w:cs="Times New Roman"/>
          <w:sz w:val="24"/>
          <w:szCs w:val="24"/>
        </w:rPr>
        <w:t xml:space="preserve"> (konačna isplata) </w:t>
      </w:r>
      <w:r w:rsidR="000725F9" w:rsidRPr="005A64FD">
        <w:rPr>
          <w:rFonts w:ascii="Times New Roman" w:hAnsi="Times New Roman" w:cs="Times New Roman"/>
          <w:sz w:val="24"/>
          <w:szCs w:val="24"/>
        </w:rPr>
        <w:t>uslijediti</w:t>
      </w:r>
      <w:r>
        <w:rPr>
          <w:rFonts w:ascii="Times New Roman" w:hAnsi="Times New Roman" w:cs="Times New Roman"/>
          <w:sz w:val="24"/>
          <w:szCs w:val="24"/>
        </w:rPr>
        <w:t xml:space="preserve"> će</w:t>
      </w:r>
      <w:r w:rsidR="000725F9" w:rsidRPr="005A64FD">
        <w:rPr>
          <w:rFonts w:ascii="Times New Roman" w:hAnsi="Times New Roman" w:cs="Times New Roman"/>
          <w:sz w:val="24"/>
          <w:szCs w:val="24"/>
        </w:rPr>
        <w:t xml:space="preserve"> nakon završetka proved</w:t>
      </w:r>
      <w:r>
        <w:rPr>
          <w:rFonts w:ascii="Times New Roman" w:hAnsi="Times New Roman" w:cs="Times New Roman"/>
          <w:sz w:val="24"/>
          <w:szCs w:val="24"/>
        </w:rPr>
        <w:t>be prihvatljivih aktivnosti iz p</w:t>
      </w:r>
      <w:r w:rsidR="000725F9" w:rsidRPr="005A64FD">
        <w:rPr>
          <w:rFonts w:ascii="Times New Roman" w:hAnsi="Times New Roman" w:cs="Times New Roman"/>
          <w:sz w:val="24"/>
          <w:szCs w:val="24"/>
        </w:rPr>
        <w:t>oslovnog plana.</w:t>
      </w:r>
    </w:p>
    <w:p w:rsidR="00DD2AEE" w:rsidRDefault="00DD2AEE">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855C19" w:rsidRPr="005A64FD" w:rsidRDefault="00855C19" w:rsidP="0060733D">
      <w:pPr>
        <w:pStyle w:val="Naslov1"/>
        <w:spacing w:after="240"/>
        <w:ind w:left="431" w:hanging="431"/>
        <w:rPr>
          <w:rFonts w:ascii="Times New Roman" w:hAnsi="Times New Roman" w:cs="Times New Roman"/>
          <w:b/>
          <w:color w:val="auto"/>
          <w:sz w:val="24"/>
          <w:szCs w:val="24"/>
        </w:rPr>
      </w:pPr>
      <w:bookmarkStart w:id="22" w:name="_Toc505958381"/>
      <w:r w:rsidRPr="005A64FD">
        <w:rPr>
          <w:rFonts w:ascii="Times New Roman" w:hAnsi="Times New Roman" w:cs="Times New Roman"/>
          <w:b/>
          <w:color w:val="auto"/>
          <w:sz w:val="24"/>
          <w:szCs w:val="24"/>
        </w:rPr>
        <w:lastRenderedPageBreak/>
        <w:t>ZAHTJEVI ZA NOSITELJA PROJEKTA</w:t>
      </w:r>
      <w:bookmarkEnd w:id="22"/>
      <w:r w:rsidRPr="005A64FD">
        <w:rPr>
          <w:rFonts w:ascii="Times New Roman" w:hAnsi="Times New Roman" w:cs="Times New Roman"/>
          <w:b/>
          <w:color w:val="auto"/>
          <w:sz w:val="24"/>
          <w:szCs w:val="24"/>
        </w:rPr>
        <w:t xml:space="preserve"> </w:t>
      </w:r>
    </w:p>
    <w:p w:rsidR="00855C19" w:rsidRPr="005A64FD" w:rsidRDefault="00855C19" w:rsidP="00855C19">
      <w:pPr>
        <w:pStyle w:val="Naslov2"/>
        <w:spacing w:before="240" w:after="240"/>
        <w:ind w:left="578" w:hanging="578"/>
        <w:rPr>
          <w:rFonts w:ascii="Times New Roman" w:hAnsi="Times New Roman" w:cs="Times New Roman"/>
          <w:b/>
          <w:color w:val="auto"/>
          <w:sz w:val="24"/>
          <w:szCs w:val="24"/>
        </w:rPr>
      </w:pPr>
      <w:bookmarkStart w:id="23" w:name="_Toc371521559"/>
      <w:bookmarkStart w:id="24" w:name="_Toc450901554"/>
      <w:bookmarkStart w:id="25" w:name="_Toc505958382"/>
      <w:bookmarkEnd w:id="23"/>
      <w:r w:rsidRPr="005A64FD">
        <w:rPr>
          <w:rFonts w:ascii="Times New Roman" w:hAnsi="Times New Roman" w:cs="Times New Roman"/>
          <w:b/>
          <w:color w:val="auto"/>
          <w:sz w:val="24"/>
          <w:szCs w:val="24"/>
        </w:rPr>
        <w:t>Prihvatljivost nositelja projekta (Tko može sudjelovati?)</w:t>
      </w:r>
      <w:bookmarkEnd w:id="24"/>
      <w:bookmarkEnd w:id="25"/>
    </w:p>
    <w:p w:rsidR="00E11395" w:rsidRPr="005A64FD" w:rsidRDefault="00855C19" w:rsidP="00855C19">
      <w:p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 xml:space="preserve">Kako bi se ispunili uvjeti prihvatljivosti, nositelj projekta </w:t>
      </w:r>
      <w:r w:rsidRPr="005A64FD">
        <w:rPr>
          <w:rFonts w:ascii="Times New Roman" w:hAnsi="Times New Roman" w:cs="Times New Roman"/>
          <w:b/>
          <w:sz w:val="24"/>
          <w:szCs w:val="24"/>
          <w:u w:val="single"/>
        </w:rPr>
        <w:t>mora</w:t>
      </w:r>
      <w:r w:rsidR="00E962AF" w:rsidRPr="005A64FD">
        <w:rPr>
          <w:rFonts w:ascii="Times New Roman" w:hAnsi="Times New Roman" w:cs="Times New Roman"/>
          <w:sz w:val="24"/>
          <w:szCs w:val="24"/>
        </w:rPr>
        <w:t xml:space="preserve"> biti</w:t>
      </w:r>
      <w:r w:rsidR="00E11395" w:rsidRPr="005A64FD">
        <w:rPr>
          <w:rFonts w:ascii="Times New Roman" w:hAnsi="Times New Roman" w:cs="Times New Roman"/>
          <w:sz w:val="24"/>
          <w:szCs w:val="24"/>
        </w:rPr>
        <w:t>:</w:t>
      </w:r>
    </w:p>
    <w:p w:rsidR="00E11395" w:rsidRPr="005A64FD" w:rsidRDefault="00E11395" w:rsidP="00855C19">
      <w:pPr>
        <w:shd w:val="clear" w:color="auto" w:fill="FFFFFF" w:themeFill="background1"/>
        <w:jc w:val="both"/>
        <w:rPr>
          <w:rFonts w:ascii="Times New Roman" w:hAnsi="Times New Roman" w:cs="Times New Roman"/>
          <w:sz w:val="24"/>
          <w:szCs w:val="24"/>
        </w:rPr>
      </w:pPr>
    </w:p>
    <w:p w:rsidR="00E11395" w:rsidRPr="005A64FD" w:rsidRDefault="00E11395" w:rsidP="000E39E5">
      <w:pPr>
        <w:pStyle w:val="Odlomakpopisa"/>
        <w:numPr>
          <w:ilvl w:val="0"/>
          <w:numId w:val="12"/>
        </w:numPr>
        <w:shd w:val="clear" w:color="auto" w:fill="FFFFFF" w:themeFill="background1"/>
        <w:ind w:left="426" w:hanging="284"/>
        <w:jc w:val="both"/>
        <w:rPr>
          <w:rFonts w:ascii="Times New Roman" w:hAnsi="Times New Roman" w:cs="Times New Roman"/>
          <w:sz w:val="24"/>
          <w:szCs w:val="24"/>
        </w:rPr>
      </w:pPr>
      <w:r w:rsidRPr="005A64FD">
        <w:rPr>
          <w:rFonts w:ascii="Times New Roman" w:hAnsi="Times New Roman" w:cs="Times New Roman"/>
          <w:sz w:val="24"/>
          <w:szCs w:val="24"/>
        </w:rPr>
        <w:t>upisan</w:t>
      </w:r>
      <w:r w:rsidR="00855C19" w:rsidRPr="005A64FD">
        <w:rPr>
          <w:rFonts w:ascii="Times New Roman" w:hAnsi="Times New Roman" w:cs="Times New Roman"/>
          <w:sz w:val="24"/>
          <w:szCs w:val="24"/>
        </w:rPr>
        <w:t xml:space="preserve"> u Upisnik poljopri</w:t>
      </w:r>
      <w:r w:rsidRPr="005A64FD">
        <w:rPr>
          <w:rFonts w:ascii="Times New Roman" w:hAnsi="Times New Roman" w:cs="Times New Roman"/>
          <w:sz w:val="24"/>
          <w:szCs w:val="24"/>
        </w:rPr>
        <w:t>vrednih gospodarstava sukladno Z</w:t>
      </w:r>
      <w:r w:rsidR="00855C19" w:rsidRPr="005A64FD">
        <w:rPr>
          <w:rFonts w:ascii="Times New Roman" w:hAnsi="Times New Roman" w:cs="Times New Roman"/>
          <w:sz w:val="24"/>
          <w:szCs w:val="24"/>
        </w:rPr>
        <w:t xml:space="preserve">akonu </w:t>
      </w:r>
      <w:r w:rsidRPr="005A64FD">
        <w:rPr>
          <w:rFonts w:ascii="Times New Roman" w:hAnsi="Times New Roman" w:cs="Times New Roman"/>
          <w:sz w:val="24"/>
          <w:szCs w:val="24"/>
        </w:rPr>
        <w:t>o poljoprivredi</w:t>
      </w:r>
      <w:r w:rsidR="00C259D7" w:rsidRPr="005A64FD">
        <w:rPr>
          <w:rFonts w:ascii="Times New Roman" w:hAnsi="Times New Roman" w:cs="Times New Roman"/>
          <w:sz w:val="24"/>
          <w:szCs w:val="24"/>
        </w:rPr>
        <w:t xml:space="preserve"> (NN 30/2015)</w:t>
      </w:r>
      <w:r w:rsidRPr="005A64FD">
        <w:rPr>
          <w:rFonts w:ascii="Times New Roman" w:hAnsi="Times New Roman" w:cs="Times New Roman"/>
          <w:sz w:val="24"/>
          <w:szCs w:val="24"/>
        </w:rPr>
        <w:t xml:space="preserve">, ekonomske veličine iskazane u ukupnom standardnom ekonomskom rezultatu poljoprivrednog gospodarstva </w:t>
      </w:r>
      <w:r w:rsidRPr="005A64FD">
        <w:rPr>
          <w:rFonts w:ascii="Times New Roman" w:hAnsi="Times New Roman" w:cs="Times New Roman"/>
          <w:b/>
          <w:sz w:val="24"/>
          <w:szCs w:val="24"/>
          <w:u w:val="single"/>
        </w:rPr>
        <w:t>od 2.000 eura do 7.999 eura</w:t>
      </w:r>
      <w:r w:rsidRPr="005A64FD">
        <w:rPr>
          <w:rFonts w:ascii="Times New Roman" w:hAnsi="Times New Roman" w:cs="Times New Roman"/>
          <w:sz w:val="24"/>
          <w:szCs w:val="24"/>
        </w:rPr>
        <w:t>;</w:t>
      </w:r>
    </w:p>
    <w:p w:rsidR="00833679" w:rsidRPr="005A64FD" w:rsidRDefault="00E11395" w:rsidP="000E39E5">
      <w:pPr>
        <w:pStyle w:val="Odlomakpopisa"/>
        <w:numPr>
          <w:ilvl w:val="0"/>
          <w:numId w:val="12"/>
        </w:numPr>
        <w:shd w:val="clear" w:color="auto" w:fill="FFFFFF" w:themeFill="background1"/>
        <w:ind w:left="426" w:hanging="284"/>
        <w:jc w:val="both"/>
        <w:rPr>
          <w:rFonts w:ascii="Times New Roman" w:hAnsi="Times New Roman" w:cs="Times New Roman"/>
          <w:sz w:val="24"/>
          <w:szCs w:val="24"/>
        </w:rPr>
      </w:pPr>
      <w:r w:rsidRPr="005A64FD">
        <w:rPr>
          <w:rFonts w:ascii="Times New Roman" w:hAnsi="Times New Roman" w:cs="Times New Roman"/>
          <w:b/>
          <w:sz w:val="24"/>
          <w:szCs w:val="24"/>
          <w:u w:val="single"/>
        </w:rPr>
        <w:t>mikro ili mal</w:t>
      </w:r>
      <w:r w:rsidR="00E50ADA">
        <w:rPr>
          <w:rFonts w:ascii="Times New Roman" w:hAnsi="Times New Roman" w:cs="Times New Roman"/>
          <w:b/>
          <w:sz w:val="24"/>
          <w:szCs w:val="24"/>
          <w:u w:val="single"/>
        </w:rPr>
        <w:t>o</w:t>
      </w:r>
      <w:r w:rsidRPr="005A64FD">
        <w:rPr>
          <w:rFonts w:ascii="Times New Roman" w:hAnsi="Times New Roman" w:cs="Times New Roman"/>
          <w:b/>
          <w:sz w:val="24"/>
          <w:szCs w:val="24"/>
          <w:u w:val="single"/>
        </w:rPr>
        <w:t xml:space="preserve"> poduze</w:t>
      </w:r>
      <w:r w:rsidR="00E50ADA">
        <w:rPr>
          <w:rFonts w:ascii="Times New Roman" w:hAnsi="Times New Roman" w:cs="Times New Roman"/>
          <w:b/>
          <w:sz w:val="24"/>
          <w:szCs w:val="24"/>
          <w:u w:val="single"/>
        </w:rPr>
        <w:t>će</w:t>
      </w:r>
      <w:r w:rsidRPr="005A64FD">
        <w:rPr>
          <w:rFonts w:ascii="Times New Roman" w:hAnsi="Times New Roman" w:cs="Times New Roman"/>
          <w:sz w:val="24"/>
          <w:szCs w:val="24"/>
        </w:rPr>
        <w:t xml:space="preserve"> </w:t>
      </w:r>
    </w:p>
    <w:p w:rsidR="00723C52" w:rsidRPr="005A64FD" w:rsidRDefault="00723C52" w:rsidP="000E39E5">
      <w:pPr>
        <w:pStyle w:val="Odlomakpopisa"/>
        <w:numPr>
          <w:ilvl w:val="0"/>
          <w:numId w:val="12"/>
        </w:numPr>
        <w:shd w:val="clear" w:color="auto" w:fill="FFFFFF" w:themeFill="background1"/>
        <w:ind w:left="426" w:hanging="284"/>
        <w:jc w:val="both"/>
        <w:rPr>
          <w:rFonts w:ascii="Times New Roman" w:hAnsi="Times New Roman" w:cs="Times New Roman"/>
          <w:sz w:val="24"/>
          <w:szCs w:val="24"/>
        </w:rPr>
      </w:pPr>
      <w:r w:rsidRPr="005A64FD">
        <w:rPr>
          <w:rFonts w:ascii="Times New Roman" w:hAnsi="Times New Roman" w:cs="Times New Roman"/>
          <w:sz w:val="24"/>
          <w:szCs w:val="24"/>
        </w:rPr>
        <w:t>jedan od s</w:t>
      </w:r>
      <w:r w:rsidR="005A64FD" w:rsidRPr="005A64FD">
        <w:rPr>
          <w:rFonts w:ascii="Times New Roman" w:hAnsi="Times New Roman" w:cs="Times New Roman"/>
          <w:sz w:val="24"/>
          <w:szCs w:val="24"/>
        </w:rPr>
        <w:t>ljedećih organizacijskih oblika</w:t>
      </w:r>
      <w:r w:rsidR="008D1733">
        <w:rPr>
          <w:rFonts w:ascii="Times New Roman" w:hAnsi="Times New Roman" w:cs="Times New Roman"/>
          <w:sz w:val="24"/>
          <w:szCs w:val="24"/>
        </w:rPr>
        <w:t xml:space="preserve"> registrirani</w:t>
      </w:r>
      <w:r w:rsidR="006E0A0E">
        <w:rPr>
          <w:rFonts w:ascii="Times New Roman" w:hAnsi="Times New Roman" w:cs="Times New Roman"/>
          <w:sz w:val="24"/>
          <w:szCs w:val="24"/>
        </w:rPr>
        <w:t>h</w:t>
      </w:r>
      <w:r w:rsidR="008D1733">
        <w:rPr>
          <w:rFonts w:ascii="Times New Roman" w:hAnsi="Times New Roman" w:cs="Times New Roman"/>
          <w:sz w:val="24"/>
          <w:szCs w:val="24"/>
        </w:rPr>
        <w:t xml:space="preserve"> za poljoprivrednu djelatnost</w:t>
      </w:r>
      <w:r w:rsidR="005A64FD" w:rsidRPr="005A64FD">
        <w:rPr>
          <w:rFonts w:ascii="Times New Roman" w:hAnsi="Times New Roman" w:cs="Times New Roman"/>
          <w:sz w:val="24"/>
          <w:szCs w:val="24"/>
        </w:rPr>
        <w:t>:</w:t>
      </w:r>
    </w:p>
    <w:p w:rsidR="00723C52" w:rsidRPr="005A64FD"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obiteljsko poljoprivredno gospodarstvo (OPG)</w:t>
      </w:r>
    </w:p>
    <w:p w:rsidR="00723C52" w:rsidRPr="005A64FD"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obrt</w:t>
      </w:r>
    </w:p>
    <w:p w:rsidR="00723C52" w:rsidRPr="005A64FD"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trgovačko društvo (isključujući trgovačka društva čiji su osnivači i vlasnici javnopravna tijela)</w:t>
      </w:r>
    </w:p>
    <w:p w:rsidR="00723C52" w:rsidRPr="008D1733" w:rsidRDefault="00723C52" w:rsidP="000E39E5">
      <w:pPr>
        <w:pStyle w:val="Odlomakpopisa"/>
        <w:numPr>
          <w:ilvl w:val="0"/>
          <w:numId w:val="29"/>
        </w:num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zadruga</w:t>
      </w:r>
      <w:r w:rsidR="006E0A0E">
        <w:rPr>
          <w:rFonts w:ascii="Times New Roman" w:hAnsi="Times New Roman" w:cs="Times New Roman"/>
          <w:sz w:val="24"/>
          <w:szCs w:val="24"/>
        </w:rPr>
        <w:t>.</w:t>
      </w:r>
    </w:p>
    <w:p w:rsidR="00E11395" w:rsidRPr="005A64FD" w:rsidRDefault="00E11395" w:rsidP="00E11395">
      <w:pPr>
        <w:shd w:val="clear" w:color="auto" w:fill="FFFFFF" w:themeFill="background1"/>
        <w:jc w:val="both"/>
        <w:rPr>
          <w:rFonts w:ascii="Times New Roman" w:hAnsi="Times New Roman" w:cs="Times New Roman"/>
          <w:sz w:val="24"/>
          <w:szCs w:val="24"/>
        </w:rPr>
      </w:pPr>
    </w:p>
    <w:p w:rsidR="00E11395" w:rsidRPr="005A64FD" w:rsidRDefault="00E11395" w:rsidP="00E11395">
      <w:pPr>
        <w:pStyle w:val="Naslov2"/>
        <w:spacing w:before="240" w:after="240"/>
        <w:ind w:left="578" w:hanging="578"/>
        <w:rPr>
          <w:rFonts w:ascii="Times New Roman" w:hAnsi="Times New Roman" w:cs="Times New Roman"/>
          <w:b/>
          <w:color w:val="auto"/>
          <w:sz w:val="24"/>
          <w:szCs w:val="24"/>
        </w:rPr>
      </w:pPr>
      <w:bookmarkStart w:id="26" w:name="_Toc450901556"/>
      <w:bookmarkStart w:id="27" w:name="_Toc505958383"/>
      <w:r w:rsidRPr="005A64FD">
        <w:rPr>
          <w:rFonts w:ascii="Times New Roman" w:hAnsi="Times New Roman" w:cs="Times New Roman"/>
          <w:b/>
          <w:color w:val="auto"/>
          <w:sz w:val="24"/>
          <w:szCs w:val="24"/>
        </w:rPr>
        <w:t xml:space="preserve">Broj </w:t>
      </w:r>
      <w:r w:rsidR="00B401BD" w:rsidRPr="005A64FD">
        <w:rPr>
          <w:rFonts w:ascii="Times New Roman" w:hAnsi="Times New Roman" w:cs="Times New Roman"/>
          <w:b/>
          <w:color w:val="auto"/>
          <w:sz w:val="24"/>
          <w:szCs w:val="24"/>
        </w:rPr>
        <w:t>prijava projek</w:t>
      </w:r>
      <w:r w:rsidR="006E0A0E">
        <w:rPr>
          <w:rFonts w:ascii="Times New Roman" w:hAnsi="Times New Roman" w:cs="Times New Roman"/>
          <w:b/>
          <w:color w:val="auto"/>
          <w:sz w:val="24"/>
          <w:szCs w:val="24"/>
        </w:rPr>
        <w:t>a</w:t>
      </w:r>
      <w:r w:rsidR="00B401BD" w:rsidRPr="005A64FD">
        <w:rPr>
          <w:rFonts w:ascii="Times New Roman" w:hAnsi="Times New Roman" w:cs="Times New Roman"/>
          <w:b/>
          <w:color w:val="auto"/>
          <w:sz w:val="24"/>
          <w:szCs w:val="24"/>
        </w:rPr>
        <w:t>ta</w:t>
      </w:r>
      <w:r w:rsidRPr="005A64FD">
        <w:rPr>
          <w:rFonts w:ascii="Times New Roman" w:hAnsi="Times New Roman" w:cs="Times New Roman"/>
          <w:b/>
          <w:color w:val="auto"/>
          <w:sz w:val="24"/>
          <w:szCs w:val="24"/>
        </w:rPr>
        <w:t xml:space="preserve"> </w:t>
      </w:r>
      <w:bookmarkEnd w:id="26"/>
      <w:r w:rsidRPr="005A64FD">
        <w:rPr>
          <w:rFonts w:ascii="Times New Roman" w:hAnsi="Times New Roman" w:cs="Times New Roman"/>
          <w:b/>
          <w:color w:val="auto"/>
          <w:sz w:val="24"/>
          <w:szCs w:val="24"/>
        </w:rPr>
        <w:t>po nositelju projekta</w:t>
      </w:r>
      <w:bookmarkEnd w:id="27"/>
    </w:p>
    <w:p w:rsidR="00E11395" w:rsidRPr="005A64FD" w:rsidRDefault="00E11395" w:rsidP="0063493E">
      <w:pPr>
        <w:shd w:val="clear" w:color="auto" w:fill="FFFFFF" w:themeFill="background1"/>
        <w:jc w:val="both"/>
        <w:rPr>
          <w:rFonts w:ascii="Times New Roman" w:hAnsi="Times New Roman" w:cs="Times New Roman"/>
          <w:sz w:val="24"/>
          <w:szCs w:val="24"/>
        </w:rPr>
      </w:pPr>
      <w:r w:rsidRPr="005A64FD">
        <w:rPr>
          <w:rFonts w:ascii="Times New Roman" w:eastAsia="Times New Roman" w:hAnsi="Times New Roman" w:cs="Times New Roman"/>
          <w:color w:val="000000"/>
          <w:sz w:val="24"/>
          <w:szCs w:val="24"/>
          <w:lang w:eastAsia="hr-HR"/>
        </w:rPr>
        <w:t xml:space="preserve">Nositelju projekta za </w:t>
      </w:r>
      <w:r w:rsidR="00497DB0">
        <w:rPr>
          <w:rFonts w:ascii="Times New Roman" w:eastAsia="Times New Roman" w:hAnsi="Times New Roman" w:cs="Times New Roman"/>
          <w:color w:val="000000"/>
          <w:sz w:val="24"/>
          <w:szCs w:val="24"/>
          <w:lang w:eastAsia="hr-HR"/>
        </w:rPr>
        <w:t>tip operacije</w:t>
      </w:r>
      <w:r w:rsidR="003E349E">
        <w:rPr>
          <w:rFonts w:ascii="Times New Roman" w:eastAsia="Times New Roman" w:hAnsi="Times New Roman" w:cs="Times New Roman"/>
          <w:color w:val="000000"/>
          <w:sz w:val="24"/>
          <w:szCs w:val="24"/>
          <w:lang w:eastAsia="hr-HR"/>
        </w:rPr>
        <w:t xml:space="preserve"> 2.2.1.</w:t>
      </w:r>
      <w:r w:rsidR="003E349E">
        <w:rPr>
          <w:rFonts w:ascii="Times New Roman" w:eastAsia="Times New Roman" w:hAnsi="Times New Roman"/>
          <w:color w:val="000000"/>
          <w:sz w:val="24"/>
          <w:szCs w:val="24"/>
          <w:lang w:eastAsia="hr-HR"/>
        </w:rPr>
        <w:t xml:space="preserve"> „Potpora razvoju malih poljoprivrednih  gospodarstava“ </w:t>
      </w:r>
      <w:r w:rsidR="00497DB0">
        <w:rPr>
          <w:rFonts w:ascii="Times New Roman" w:eastAsia="Times New Roman" w:hAnsi="Times New Roman" w:cs="Times New Roman"/>
          <w:color w:val="000000"/>
          <w:sz w:val="24"/>
          <w:szCs w:val="24"/>
          <w:lang w:eastAsia="hr-HR"/>
        </w:rPr>
        <w:t>koji je sukladan tipu operacije „6.3.1.“ iz P</w:t>
      </w:r>
      <w:r w:rsidR="006E0A0E">
        <w:rPr>
          <w:rFonts w:ascii="Times New Roman" w:eastAsia="Times New Roman" w:hAnsi="Times New Roman" w:cs="Times New Roman"/>
          <w:color w:val="000000"/>
          <w:sz w:val="24"/>
          <w:szCs w:val="24"/>
          <w:lang w:eastAsia="hr-HR"/>
        </w:rPr>
        <w:t xml:space="preserve">rograma </w:t>
      </w:r>
      <w:r w:rsidRPr="005A64FD">
        <w:rPr>
          <w:rFonts w:ascii="Times New Roman" w:hAnsi="Times New Roman" w:cs="Times New Roman"/>
          <w:b/>
          <w:sz w:val="24"/>
          <w:szCs w:val="24"/>
        </w:rPr>
        <w:t xml:space="preserve">može se dodijeliti javna potpora </w:t>
      </w:r>
      <w:r w:rsidRPr="005A64FD">
        <w:rPr>
          <w:rFonts w:ascii="Times New Roman" w:hAnsi="Times New Roman" w:cs="Times New Roman"/>
          <w:b/>
          <w:sz w:val="24"/>
          <w:szCs w:val="24"/>
          <w:u w:val="single"/>
        </w:rPr>
        <w:t>samo jednom</w:t>
      </w:r>
      <w:r w:rsidRPr="005A64FD">
        <w:rPr>
          <w:rFonts w:ascii="Times New Roman" w:hAnsi="Times New Roman" w:cs="Times New Roman"/>
          <w:sz w:val="24"/>
          <w:szCs w:val="24"/>
        </w:rPr>
        <w:t xml:space="preserve"> u cijelom vremenu trajanja</w:t>
      </w:r>
      <w:r w:rsidR="00890466">
        <w:rPr>
          <w:rFonts w:ascii="Times New Roman" w:hAnsi="Times New Roman" w:cs="Times New Roman"/>
          <w:sz w:val="24"/>
          <w:szCs w:val="24"/>
        </w:rPr>
        <w:t xml:space="preserve"> </w:t>
      </w:r>
      <w:r w:rsidR="006E0A0E">
        <w:rPr>
          <w:rFonts w:ascii="Times New Roman" w:hAnsi="Times New Roman" w:cs="Times New Roman"/>
          <w:sz w:val="24"/>
          <w:szCs w:val="24"/>
        </w:rPr>
        <w:t>Programa</w:t>
      </w:r>
      <w:r w:rsidR="00CD279A">
        <w:rPr>
          <w:rFonts w:ascii="Times New Roman" w:hAnsi="Times New Roman" w:cs="Times New Roman"/>
          <w:sz w:val="24"/>
          <w:szCs w:val="24"/>
        </w:rPr>
        <w:t>, b</w:t>
      </w:r>
      <w:r w:rsidR="00FC5425">
        <w:rPr>
          <w:rFonts w:ascii="Times New Roman" w:hAnsi="Times New Roman" w:cs="Times New Roman"/>
          <w:sz w:val="24"/>
          <w:szCs w:val="24"/>
        </w:rPr>
        <w:t xml:space="preserve">ilo po osnovi ovog </w:t>
      </w:r>
      <w:r w:rsidR="00CD279A">
        <w:rPr>
          <w:rFonts w:ascii="Times New Roman" w:hAnsi="Times New Roman" w:cs="Times New Roman"/>
          <w:sz w:val="24"/>
          <w:szCs w:val="24"/>
        </w:rPr>
        <w:t>Natječaja ili nacionalnog natječaja za 6.3.1.</w:t>
      </w:r>
      <w:r w:rsidRPr="005A64FD">
        <w:rPr>
          <w:rFonts w:ascii="Times New Roman" w:hAnsi="Times New Roman" w:cs="Times New Roman"/>
          <w:sz w:val="24"/>
          <w:szCs w:val="24"/>
        </w:rPr>
        <w:t xml:space="preserve"> </w:t>
      </w:r>
    </w:p>
    <w:p w:rsidR="0063493E" w:rsidRPr="005A64FD" w:rsidRDefault="0063493E" w:rsidP="0063493E">
      <w:pPr>
        <w:shd w:val="clear" w:color="auto" w:fill="FFFFFF"/>
        <w:jc w:val="both"/>
        <w:rPr>
          <w:rFonts w:ascii="Times New Roman" w:eastAsia="Times New Roman" w:hAnsi="Times New Roman" w:cs="Times New Roman"/>
          <w:sz w:val="24"/>
          <w:szCs w:val="24"/>
          <w:lang w:eastAsia="ar-SA"/>
        </w:rPr>
      </w:pPr>
    </w:p>
    <w:p w:rsidR="00406B0C" w:rsidRPr="005A64FD" w:rsidRDefault="00497DB0" w:rsidP="00E11395">
      <w:pPr>
        <w:shd w:val="clear" w:color="auto" w:fill="FFFFFF"/>
        <w:spacing w:after="120"/>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Podnošenjem v</w:t>
      </w:r>
      <w:r w:rsidR="00406B0C" w:rsidRPr="005A64FD">
        <w:rPr>
          <w:rFonts w:ascii="Times New Roman" w:eastAsia="Times New Roman" w:hAnsi="Times New Roman" w:cs="Times New Roman"/>
          <w:color w:val="000000"/>
          <w:sz w:val="24"/>
          <w:szCs w:val="24"/>
          <w:lang w:eastAsia="hr-HR"/>
        </w:rPr>
        <w:t xml:space="preserve">iše prijava projekata po jednom nositelju projekta </w:t>
      </w:r>
      <w:r w:rsidR="002B5F30" w:rsidRPr="005A64FD">
        <w:rPr>
          <w:rFonts w:ascii="Times New Roman" w:eastAsia="Times New Roman" w:hAnsi="Times New Roman" w:cs="Times New Roman"/>
          <w:color w:val="000000"/>
          <w:sz w:val="24"/>
          <w:szCs w:val="24"/>
          <w:lang w:eastAsia="hr-HR"/>
        </w:rPr>
        <w:t xml:space="preserve">unutar ovog Natječaja </w:t>
      </w:r>
      <w:r w:rsidR="00406B0C" w:rsidRPr="005A64FD">
        <w:rPr>
          <w:rFonts w:ascii="Times New Roman" w:eastAsia="Times New Roman" w:hAnsi="Times New Roman" w:cs="Times New Roman"/>
          <w:color w:val="000000"/>
          <w:sz w:val="24"/>
          <w:szCs w:val="24"/>
          <w:lang w:eastAsia="hr-HR"/>
        </w:rPr>
        <w:t>smatraju</w:t>
      </w:r>
      <w:r w:rsidR="002B5F30" w:rsidRPr="005A64FD">
        <w:rPr>
          <w:rFonts w:ascii="Times New Roman" w:eastAsia="Times New Roman" w:hAnsi="Times New Roman" w:cs="Times New Roman"/>
          <w:color w:val="000000"/>
          <w:sz w:val="24"/>
          <w:szCs w:val="24"/>
          <w:lang w:eastAsia="hr-HR"/>
        </w:rPr>
        <w:t xml:space="preserve"> se</w:t>
      </w:r>
      <w:r w:rsidR="00406B0C" w:rsidRPr="005A64FD">
        <w:rPr>
          <w:rFonts w:ascii="Times New Roman" w:eastAsia="Times New Roman" w:hAnsi="Times New Roman" w:cs="Times New Roman"/>
          <w:color w:val="000000"/>
          <w:sz w:val="24"/>
          <w:szCs w:val="24"/>
          <w:lang w:eastAsia="hr-HR"/>
        </w:rPr>
        <w:t xml:space="preserve"> sljedeće situacije:</w:t>
      </w:r>
    </w:p>
    <w:p w:rsidR="00406B0C" w:rsidRPr="005A64FD" w:rsidRDefault="00406B0C" w:rsidP="000E39E5">
      <w:pPr>
        <w:pStyle w:val="Odlomakpopisa"/>
        <w:numPr>
          <w:ilvl w:val="0"/>
          <w:numId w:val="30"/>
        </w:numPr>
        <w:shd w:val="clear" w:color="auto" w:fill="FFFFFF"/>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ako nositelj projekta p</w:t>
      </w:r>
      <w:r w:rsidR="002B5F30" w:rsidRPr="005A64FD">
        <w:rPr>
          <w:rFonts w:ascii="Times New Roman" w:eastAsia="Times New Roman" w:hAnsi="Times New Roman" w:cs="Times New Roman"/>
          <w:color w:val="000000"/>
          <w:sz w:val="24"/>
          <w:szCs w:val="24"/>
          <w:lang w:eastAsia="hr-HR"/>
        </w:rPr>
        <w:t>odnese više prijava projekata</w:t>
      </w:r>
      <w:r w:rsidRPr="005A64FD">
        <w:rPr>
          <w:rFonts w:ascii="Times New Roman" w:eastAsia="Times New Roman" w:hAnsi="Times New Roman" w:cs="Times New Roman"/>
          <w:color w:val="000000"/>
          <w:sz w:val="24"/>
          <w:szCs w:val="24"/>
          <w:lang w:eastAsia="hr-HR"/>
        </w:rPr>
        <w:t xml:space="preserve">, uzimajući u obzir nositelja projekata kao samostalnu pravnu osobnost (OIB) </w:t>
      </w:r>
    </w:p>
    <w:p w:rsidR="00406B0C" w:rsidRPr="005A64FD" w:rsidRDefault="00406B0C" w:rsidP="000E39E5">
      <w:pPr>
        <w:pStyle w:val="Odlomakpopisa"/>
        <w:numPr>
          <w:ilvl w:val="0"/>
          <w:numId w:val="30"/>
        </w:numPr>
        <w:shd w:val="clear" w:color="auto" w:fill="FFFFFF"/>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ako su nositelji projekta partnerska i pove</w:t>
      </w:r>
      <w:r w:rsidR="00DF5EE9">
        <w:rPr>
          <w:rFonts w:ascii="Times New Roman" w:eastAsia="Times New Roman" w:hAnsi="Times New Roman" w:cs="Times New Roman"/>
          <w:color w:val="000000"/>
          <w:sz w:val="24"/>
          <w:szCs w:val="24"/>
          <w:lang w:eastAsia="hr-HR"/>
        </w:rPr>
        <w:t>z</w:t>
      </w:r>
      <w:r w:rsidRPr="005A64FD">
        <w:rPr>
          <w:rFonts w:ascii="Times New Roman" w:eastAsia="Times New Roman" w:hAnsi="Times New Roman" w:cs="Times New Roman"/>
          <w:color w:val="000000"/>
          <w:sz w:val="24"/>
          <w:szCs w:val="24"/>
          <w:lang w:eastAsia="hr-HR"/>
        </w:rPr>
        <w:t>ana poduzeća</w:t>
      </w:r>
      <w:r w:rsidR="002B5F30" w:rsidRPr="005A64FD">
        <w:rPr>
          <w:rFonts w:ascii="Times New Roman" w:eastAsia="Times New Roman" w:hAnsi="Times New Roman" w:cs="Times New Roman"/>
          <w:color w:val="000000"/>
          <w:sz w:val="24"/>
          <w:szCs w:val="24"/>
          <w:lang w:eastAsia="hr-HR"/>
        </w:rPr>
        <w:t>,</w:t>
      </w:r>
      <w:r w:rsidRPr="005A64FD">
        <w:rPr>
          <w:rFonts w:ascii="Times New Roman" w:eastAsia="Times New Roman" w:hAnsi="Times New Roman" w:cs="Times New Roman"/>
          <w:color w:val="000000"/>
          <w:sz w:val="24"/>
          <w:szCs w:val="24"/>
          <w:lang w:eastAsia="hr-HR"/>
        </w:rPr>
        <w:t xml:space="preserve"> sukladno članku 3. stavcima 2. i 3. Priloga I. Uredbe Komisije (EU) br. 702/2014</w:t>
      </w:r>
      <w:r w:rsidR="002B5F30" w:rsidRPr="005A64FD">
        <w:rPr>
          <w:rFonts w:ascii="Times New Roman" w:eastAsia="Times New Roman" w:hAnsi="Times New Roman" w:cs="Times New Roman"/>
          <w:color w:val="000000"/>
          <w:sz w:val="24"/>
          <w:szCs w:val="24"/>
          <w:lang w:eastAsia="hr-HR"/>
        </w:rPr>
        <w:t>,</w:t>
      </w:r>
      <w:r w:rsidRPr="005A64FD">
        <w:rPr>
          <w:rFonts w:ascii="Times New Roman" w:eastAsia="Times New Roman" w:hAnsi="Times New Roman" w:cs="Times New Roman"/>
          <w:color w:val="000000"/>
          <w:sz w:val="24"/>
          <w:szCs w:val="24"/>
          <w:lang w:eastAsia="hr-HR"/>
        </w:rPr>
        <w:t xml:space="preserve"> samo </w:t>
      </w:r>
      <w:r w:rsidRPr="005A64FD">
        <w:rPr>
          <w:rFonts w:ascii="Times New Roman" w:eastAsia="Times New Roman" w:hAnsi="Times New Roman" w:cs="Times New Roman"/>
          <w:b/>
          <w:color w:val="000000"/>
          <w:sz w:val="24"/>
          <w:szCs w:val="24"/>
          <w:u w:val="single"/>
          <w:lang w:eastAsia="hr-HR"/>
        </w:rPr>
        <w:t>jedno poduzeće</w:t>
      </w:r>
      <w:r w:rsidRPr="005A64FD">
        <w:rPr>
          <w:rFonts w:ascii="Times New Roman" w:eastAsia="Times New Roman" w:hAnsi="Times New Roman" w:cs="Times New Roman"/>
          <w:color w:val="000000"/>
          <w:sz w:val="24"/>
          <w:szCs w:val="24"/>
          <w:lang w:eastAsia="hr-HR"/>
        </w:rPr>
        <w:t xml:space="preserve"> može podnijeti </w:t>
      </w:r>
      <w:r w:rsidRPr="005A64FD">
        <w:rPr>
          <w:rFonts w:ascii="Times New Roman" w:eastAsia="Times New Roman" w:hAnsi="Times New Roman" w:cs="Times New Roman"/>
          <w:b/>
          <w:color w:val="000000"/>
          <w:sz w:val="24"/>
          <w:szCs w:val="24"/>
          <w:u w:val="single"/>
          <w:lang w:eastAsia="hr-HR"/>
        </w:rPr>
        <w:t>jednu prijavu projekta</w:t>
      </w:r>
    </w:p>
    <w:p w:rsidR="00F04AE1" w:rsidRPr="005A64FD" w:rsidRDefault="00406B0C" w:rsidP="000E39E5">
      <w:pPr>
        <w:pStyle w:val="Odlomakpopisa"/>
        <w:numPr>
          <w:ilvl w:val="0"/>
          <w:numId w:val="30"/>
        </w:numPr>
        <w:shd w:val="clear" w:color="auto" w:fill="FFFFFF"/>
        <w:spacing w:after="120"/>
        <w:jc w:val="both"/>
        <w:rPr>
          <w:rFonts w:ascii="Times New Roman" w:eastAsia="Times New Roman" w:hAnsi="Times New Roman" w:cs="Times New Roman"/>
          <w:color w:val="000000"/>
          <w:sz w:val="24"/>
          <w:szCs w:val="24"/>
          <w:lang w:eastAsia="hr-HR"/>
        </w:rPr>
      </w:pPr>
      <w:r w:rsidRPr="005A64FD">
        <w:rPr>
          <w:rFonts w:ascii="Times New Roman" w:eastAsia="Times New Roman" w:hAnsi="Times New Roman" w:cs="Times New Roman"/>
          <w:color w:val="000000"/>
          <w:sz w:val="24"/>
          <w:szCs w:val="24"/>
          <w:lang w:eastAsia="hr-HR"/>
        </w:rPr>
        <w:t xml:space="preserve">ako je nositelj projekta u svojstvu nositelja obiteljskog poljoprivrednog gospodarstva, </w:t>
      </w:r>
      <w:r w:rsidRPr="005A64FD">
        <w:rPr>
          <w:rFonts w:ascii="Times New Roman" w:eastAsia="Times New Roman" w:hAnsi="Times New Roman" w:cs="Times New Roman"/>
          <w:b/>
          <w:color w:val="000000"/>
          <w:sz w:val="24"/>
          <w:szCs w:val="24"/>
          <w:u w:val="single"/>
          <w:lang w:eastAsia="hr-HR"/>
        </w:rPr>
        <w:t>istodobno</w:t>
      </w:r>
      <w:r w:rsidRPr="005A64FD">
        <w:rPr>
          <w:rFonts w:ascii="Times New Roman" w:eastAsia="Times New Roman" w:hAnsi="Times New Roman" w:cs="Times New Roman"/>
          <w:color w:val="000000"/>
          <w:sz w:val="24"/>
          <w:szCs w:val="24"/>
          <w:lang w:eastAsia="hr-HR"/>
        </w:rPr>
        <w:t xml:space="preserve"> i </w:t>
      </w:r>
      <w:r w:rsidR="002B5F30" w:rsidRPr="005A64FD">
        <w:rPr>
          <w:rFonts w:ascii="Times New Roman" w:eastAsia="Times New Roman" w:hAnsi="Times New Roman" w:cs="Times New Roman"/>
          <w:color w:val="000000"/>
          <w:sz w:val="24"/>
          <w:szCs w:val="24"/>
          <w:lang w:eastAsia="hr-HR"/>
        </w:rPr>
        <w:t>odgovorna osoba u pravnoj osobi</w:t>
      </w:r>
      <w:r w:rsidR="00074C87">
        <w:rPr>
          <w:rFonts w:ascii="Times New Roman" w:eastAsia="Times New Roman" w:hAnsi="Times New Roman" w:cs="Times New Roman"/>
          <w:color w:val="000000"/>
          <w:sz w:val="24"/>
          <w:szCs w:val="24"/>
          <w:lang w:eastAsia="hr-HR"/>
        </w:rPr>
        <w:t>.</w:t>
      </w:r>
    </w:p>
    <w:p w:rsidR="000725F9" w:rsidRPr="005A64FD" w:rsidRDefault="002B5F30" w:rsidP="003626F9">
      <w:pPr>
        <w:shd w:val="clear" w:color="auto" w:fill="FFFFFF"/>
        <w:spacing w:after="240"/>
        <w:jc w:val="both"/>
        <w:rPr>
          <w:rFonts w:ascii="Times New Roman" w:eastAsia="Times New Roman" w:hAnsi="Times New Roman" w:cs="Times New Roman"/>
          <w:sz w:val="24"/>
          <w:szCs w:val="24"/>
          <w:lang w:eastAsia="ar-SA"/>
        </w:rPr>
      </w:pPr>
      <w:r w:rsidRPr="005A64FD">
        <w:rPr>
          <w:rFonts w:ascii="Times New Roman" w:eastAsia="Times New Roman" w:hAnsi="Times New Roman" w:cs="Times New Roman"/>
          <w:color w:val="000000"/>
          <w:sz w:val="24"/>
          <w:szCs w:val="24"/>
          <w:lang w:eastAsia="hr-HR"/>
        </w:rPr>
        <w:t>U slučaju navedenih situacija, u obzir će se uzeti najranije pr</w:t>
      </w:r>
      <w:r w:rsidR="00497DB0">
        <w:rPr>
          <w:rFonts w:ascii="Times New Roman" w:eastAsia="Times New Roman" w:hAnsi="Times New Roman" w:cs="Times New Roman"/>
          <w:color w:val="000000"/>
          <w:sz w:val="24"/>
          <w:szCs w:val="24"/>
          <w:lang w:eastAsia="hr-HR"/>
        </w:rPr>
        <w:t xml:space="preserve">ijavljeni projekt, dok se ostale prijave projekata neće uzeti u razmatranje te </w:t>
      </w:r>
      <w:r w:rsidRPr="005A64FD">
        <w:rPr>
          <w:rFonts w:ascii="Times New Roman" w:eastAsia="Times New Roman" w:hAnsi="Times New Roman" w:cs="Times New Roman"/>
          <w:color w:val="000000"/>
          <w:sz w:val="24"/>
          <w:szCs w:val="24"/>
          <w:lang w:eastAsia="hr-HR"/>
        </w:rPr>
        <w:t>će se</w:t>
      </w:r>
      <w:r w:rsidR="00497DB0">
        <w:rPr>
          <w:rFonts w:ascii="Times New Roman" w:eastAsia="Times New Roman" w:hAnsi="Times New Roman" w:cs="Times New Roman"/>
          <w:color w:val="000000"/>
          <w:sz w:val="24"/>
          <w:szCs w:val="24"/>
          <w:lang w:eastAsia="hr-HR"/>
        </w:rPr>
        <w:t xml:space="preserve"> za takve izdati</w:t>
      </w:r>
      <w:r w:rsidRPr="005A64FD">
        <w:rPr>
          <w:rFonts w:ascii="Times New Roman" w:eastAsia="Times New Roman" w:hAnsi="Times New Roman" w:cs="Times New Roman"/>
          <w:color w:val="000000"/>
          <w:sz w:val="24"/>
          <w:szCs w:val="24"/>
          <w:lang w:eastAsia="hr-HR"/>
        </w:rPr>
        <w:t xml:space="preserve"> Odluka o odbijanju projekta.</w:t>
      </w:r>
    </w:p>
    <w:tbl>
      <w:tblPr>
        <w:tblStyle w:val="Reetkatablice"/>
        <w:tblW w:w="0" w:type="auto"/>
        <w:tblLook w:val="04A0"/>
      </w:tblPr>
      <w:tblGrid>
        <w:gridCol w:w="9288"/>
      </w:tblGrid>
      <w:tr w:rsidR="0063493E" w:rsidRPr="005A64FD" w:rsidTr="005A64FD">
        <w:trPr>
          <w:trHeight w:val="1401"/>
        </w:trPr>
        <w:tc>
          <w:tcPr>
            <w:tcW w:w="9288" w:type="dxa"/>
          </w:tcPr>
          <w:p w:rsidR="0063493E" w:rsidRPr="005A64FD" w:rsidRDefault="0063493E" w:rsidP="009C0FD8">
            <w:pPr>
              <w:rPr>
                <w:rFonts w:ascii="Times New Roman" w:hAnsi="Times New Roman"/>
                <w:b/>
                <w:sz w:val="24"/>
                <w:szCs w:val="24"/>
                <w:lang w:val="hr-HR"/>
              </w:rPr>
            </w:pPr>
            <w:r w:rsidRPr="005A64FD">
              <w:rPr>
                <w:rFonts w:ascii="Times New Roman" w:hAnsi="Times New Roman"/>
                <w:b/>
                <w:sz w:val="24"/>
                <w:szCs w:val="24"/>
                <w:lang w:val="hr-HR"/>
              </w:rPr>
              <w:t>Napomena:</w:t>
            </w:r>
          </w:p>
          <w:p w:rsidR="0063493E" w:rsidRPr="005A64FD" w:rsidRDefault="00B401BD" w:rsidP="005A64FD">
            <w:pPr>
              <w:spacing w:after="120"/>
              <w:jc w:val="both"/>
              <w:rPr>
                <w:rFonts w:ascii="Times New Roman" w:hAnsi="Times New Roman"/>
                <w:sz w:val="24"/>
                <w:szCs w:val="24"/>
                <w:lang w:val="hr-HR"/>
              </w:rPr>
            </w:pPr>
            <w:r w:rsidRPr="005A64FD">
              <w:rPr>
                <w:rFonts w:ascii="Times New Roman" w:hAnsi="Times New Roman"/>
                <w:sz w:val="24"/>
                <w:szCs w:val="24"/>
                <w:lang w:val="hr-HR"/>
              </w:rPr>
              <w:t>Nositelji projekta</w:t>
            </w:r>
            <w:r w:rsidR="0063493E" w:rsidRPr="005A64FD">
              <w:rPr>
                <w:rFonts w:ascii="Times New Roman" w:hAnsi="Times New Roman"/>
                <w:sz w:val="24"/>
                <w:szCs w:val="24"/>
                <w:lang w:val="hr-HR"/>
              </w:rPr>
              <w:t xml:space="preserve"> </w:t>
            </w:r>
            <w:r w:rsidR="0024742F" w:rsidRPr="005A64FD">
              <w:rPr>
                <w:rFonts w:ascii="Times New Roman" w:hAnsi="Times New Roman"/>
                <w:sz w:val="24"/>
                <w:szCs w:val="24"/>
                <w:lang w:val="hr-HR"/>
              </w:rPr>
              <w:t>koji su</w:t>
            </w:r>
            <w:r w:rsidR="0063493E" w:rsidRPr="005A64FD">
              <w:rPr>
                <w:rFonts w:ascii="Times New Roman" w:hAnsi="Times New Roman"/>
                <w:sz w:val="24"/>
                <w:szCs w:val="24"/>
                <w:lang w:val="hr-HR"/>
              </w:rPr>
              <w:t xml:space="preserve"> u postupku dodjele sredstava u sklopu </w:t>
            </w:r>
            <w:r w:rsidRPr="005A64FD">
              <w:rPr>
                <w:rFonts w:ascii="Times New Roman" w:hAnsi="Times New Roman"/>
                <w:sz w:val="24"/>
                <w:szCs w:val="24"/>
                <w:lang w:val="hr-HR"/>
              </w:rPr>
              <w:t>n</w:t>
            </w:r>
            <w:r w:rsidR="0063493E" w:rsidRPr="005A64FD">
              <w:rPr>
                <w:rFonts w:ascii="Times New Roman" w:hAnsi="Times New Roman"/>
                <w:sz w:val="24"/>
                <w:szCs w:val="24"/>
                <w:lang w:val="hr-HR"/>
              </w:rPr>
              <w:t xml:space="preserve">acionalnog natječaja za tip operacije 6.3.1. </w:t>
            </w:r>
          </w:p>
          <w:p w:rsidR="00941018" w:rsidRPr="00941018" w:rsidRDefault="0024742F" w:rsidP="00956E41">
            <w:pPr>
              <w:jc w:val="center"/>
              <w:rPr>
                <w:rFonts w:ascii="Times New Roman" w:hAnsi="Times New Roman"/>
                <w:sz w:val="24"/>
                <w:szCs w:val="24"/>
                <w:lang w:val="hr-HR"/>
              </w:rPr>
            </w:pPr>
            <w:r w:rsidRPr="005A64FD">
              <w:rPr>
                <w:rFonts w:ascii="Times New Roman" w:hAnsi="Times New Roman"/>
                <w:b/>
                <w:sz w:val="24"/>
                <w:szCs w:val="24"/>
                <w:u w:val="single"/>
                <w:lang w:val="hr-HR"/>
              </w:rPr>
              <w:t>ne mogu istovremeno biti u postupku odabira projekata temeljem ovog Natječaja</w:t>
            </w:r>
            <w:r w:rsidR="00941018">
              <w:rPr>
                <w:rFonts w:ascii="Times New Roman" w:hAnsi="Times New Roman"/>
                <w:b/>
                <w:sz w:val="24"/>
                <w:szCs w:val="24"/>
                <w:u w:val="single"/>
                <w:lang w:val="hr-HR"/>
              </w:rPr>
              <w:t xml:space="preserve">. </w:t>
            </w:r>
          </w:p>
        </w:tc>
      </w:tr>
    </w:tbl>
    <w:p w:rsidR="00E11395" w:rsidRPr="005A64FD" w:rsidRDefault="00E11395" w:rsidP="0063493E">
      <w:pPr>
        <w:pStyle w:val="Naslov2"/>
        <w:spacing w:before="240" w:after="240"/>
        <w:ind w:left="578" w:hanging="578"/>
        <w:rPr>
          <w:rFonts w:ascii="Times New Roman" w:hAnsi="Times New Roman" w:cs="Times New Roman"/>
          <w:b/>
          <w:color w:val="auto"/>
          <w:sz w:val="24"/>
          <w:szCs w:val="24"/>
        </w:rPr>
      </w:pPr>
      <w:bookmarkStart w:id="28" w:name="_Toc450901557"/>
      <w:bookmarkStart w:id="29" w:name="_Toc505958384"/>
      <w:bookmarkStart w:id="30" w:name="_Toc371521560"/>
      <w:r w:rsidRPr="005A64FD">
        <w:rPr>
          <w:rFonts w:ascii="Times New Roman" w:hAnsi="Times New Roman" w:cs="Times New Roman"/>
          <w:b/>
          <w:color w:val="auto"/>
          <w:sz w:val="24"/>
          <w:szCs w:val="24"/>
        </w:rPr>
        <w:lastRenderedPageBreak/>
        <w:t>Krite</w:t>
      </w:r>
      <w:r w:rsidR="007A4288" w:rsidRPr="005A64FD">
        <w:rPr>
          <w:rFonts w:ascii="Times New Roman" w:hAnsi="Times New Roman" w:cs="Times New Roman"/>
          <w:b/>
          <w:color w:val="auto"/>
          <w:sz w:val="24"/>
          <w:szCs w:val="24"/>
        </w:rPr>
        <w:t>riji za isključenje nositelja projekta</w:t>
      </w:r>
      <w:r w:rsidRPr="005A64FD">
        <w:rPr>
          <w:rFonts w:ascii="Times New Roman" w:hAnsi="Times New Roman" w:cs="Times New Roman"/>
          <w:b/>
          <w:color w:val="auto"/>
          <w:sz w:val="24"/>
          <w:szCs w:val="24"/>
        </w:rPr>
        <w:t xml:space="preserve"> (Tko ne može sudjelovati?)</w:t>
      </w:r>
      <w:bookmarkEnd w:id="28"/>
      <w:bookmarkEnd w:id="29"/>
    </w:p>
    <w:p w:rsidR="00E11395" w:rsidRPr="005A64FD" w:rsidRDefault="0063493E" w:rsidP="00E11395">
      <w:pPr>
        <w:shd w:val="clear" w:color="auto" w:fill="FFFFFF"/>
        <w:spacing w:before="120" w:after="120"/>
        <w:jc w:val="both"/>
        <w:rPr>
          <w:rFonts w:ascii="Times New Roman" w:eastAsia="Times New Roman" w:hAnsi="Times New Roman" w:cs="Times New Roman"/>
          <w:sz w:val="24"/>
          <w:szCs w:val="24"/>
          <w:lang w:eastAsia="ar-SA"/>
        </w:rPr>
      </w:pPr>
      <w:r w:rsidRPr="005A64FD">
        <w:rPr>
          <w:rFonts w:ascii="Times New Roman" w:eastAsia="Times New Roman" w:hAnsi="Times New Roman" w:cs="Times New Roman"/>
          <w:sz w:val="24"/>
          <w:szCs w:val="24"/>
          <w:lang w:eastAsia="ar-SA"/>
        </w:rPr>
        <w:t xml:space="preserve">U okviru </w:t>
      </w:r>
      <w:r w:rsidR="004D4A88" w:rsidRPr="005A64FD">
        <w:rPr>
          <w:rFonts w:ascii="Times New Roman" w:eastAsia="Times New Roman" w:hAnsi="Times New Roman" w:cs="Times New Roman"/>
          <w:sz w:val="24"/>
          <w:szCs w:val="24"/>
          <w:lang w:eastAsia="ar-SA"/>
        </w:rPr>
        <w:t xml:space="preserve">ovog Natječaja, </w:t>
      </w:r>
      <w:r w:rsidR="00E11395" w:rsidRPr="005A64FD">
        <w:rPr>
          <w:rFonts w:ascii="Times New Roman" w:eastAsia="Times New Roman" w:hAnsi="Times New Roman" w:cs="Times New Roman"/>
          <w:sz w:val="24"/>
          <w:szCs w:val="24"/>
          <w:lang w:eastAsia="ar-SA"/>
        </w:rPr>
        <w:t xml:space="preserve">potpora se </w:t>
      </w:r>
      <w:r w:rsidR="00E11395" w:rsidRPr="005A64FD">
        <w:rPr>
          <w:rFonts w:ascii="Times New Roman" w:eastAsia="Times New Roman" w:hAnsi="Times New Roman" w:cs="Times New Roman"/>
          <w:b/>
          <w:sz w:val="24"/>
          <w:szCs w:val="24"/>
          <w:u w:val="single"/>
          <w:lang w:eastAsia="ar-SA"/>
        </w:rPr>
        <w:t>ne može</w:t>
      </w:r>
      <w:r w:rsidR="00E11395" w:rsidRPr="005A64FD">
        <w:rPr>
          <w:rFonts w:ascii="Times New Roman" w:eastAsia="Times New Roman" w:hAnsi="Times New Roman" w:cs="Times New Roman"/>
          <w:sz w:val="24"/>
          <w:szCs w:val="24"/>
          <w:lang w:eastAsia="ar-SA"/>
        </w:rPr>
        <w:t xml:space="preserve"> dodijeliti:</w:t>
      </w:r>
    </w:p>
    <w:p w:rsidR="00FF6D26" w:rsidRPr="005A64FD" w:rsidRDefault="00FF6D26"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hAnsi="Times New Roman" w:cs="Times New Roman"/>
          <w:sz w:val="24"/>
          <w:szCs w:val="24"/>
        </w:rPr>
        <w:t>nositelj</w:t>
      </w:r>
      <w:r w:rsidR="00207599" w:rsidRPr="005A64FD">
        <w:rPr>
          <w:rFonts w:ascii="Times New Roman" w:hAnsi="Times New Roman" w:cs="Times New Roman"/>
          <w:sz w:val="24"/>
          <w:szCs w:val="24"/>
        </w:rPr>
        <w:t>u</w:t>
      </w:r>
      <w:r w:rsidRPr="005A64FD">
        <w:rPr>
          <w:rFonts w:ascii="Times New Roman" w:hAnsi="Times New Roman" w:cs="Times New Roman"/>
          <w:sz w:val="24"/>
          <w:szCs w:val="24"/>
        </w:rPr>
        <w:t xml:space="preserve"> projekta koji nema</w:t>
      </w:r>
      <w:r w:rsidR="004D4A88" w:rsidRPr="005A64FD">
        <w:rPr>
          <w:rFonts w:ascii="Times New Roman" w:hAnsi="Times New Roman" w:cs="Times New Roman"/>
          <w:sz w:val="24"/>
          <w:szCs w:val="24"/>
        </w:rPr>
        <w:t xml:space="preserve"> prebivalište ili sjedište na području LAG obuhvata</w:t>
      </w:r>
      <w:r w:rsidR="00275316" w:rsidRPr="005A64FD">
        <w:rPr>
          <w:rStyle w:val="Referencafusnote"/>
          <w:rFonts w:ascii="Times New Roman" w:hAnsi="Times New Roman"/>
          <w:sz w:val="24"/>
          <w:szCs w:val="24"/>
        </w:rPr>
        <w:footnoteReference w:id="2"/>
      </w:r>
      <w:r w:rsidRPr="005A64FD">
        <w:rPr>
          <w:rFonts w:ascii="Times New Roman" w:hAnsi="Times New Roman" w:cs="Times New Roman"/>
          <w:sz w:val="24"/>
          <w:szCs w:val="24"/>
        </w:rPr>
        <w:t xml:space="preserve">, </w:t>
      </w:r>
      <w:r w:rsidR="004D4A88" w:rsidRPr="005A64FD">
        <w:rPr>
          <w:rFonts w:ascii="Times New Roman" w:hAnsi="Times New Roman" w:cs="Times New Roman"/>
          <w:sz w:val="24"/>
          <w:szCs w:val="24"/>
        </w:rPr>
        <w:t xml:space="preserve">što </w:t>
      </w:r>
      <w:r w:rsidRPr="005A64FD">
        <w:rPr>
          <w:rFonts w:ascii="Times New Roman" w:hAnsi="Times New Roman" w:cs="Times New Roman"/>
          <w:sz w:val="24"/>
          <w:szCs w:val="24"/>
        </w:rPr>
        <w:t xml:space="preserve">zavisno o </w:t>
      </w:r>
      <w:r w:rsidR="004D4A88" w:rsidRPr="005A64FD">
        <w:rPr>
          <w:rFonts w:ascii="Times New Roman" w:hAnsi="Times New Roman" w:cs="Times New Roman"/>
          <w:sz w:val="24"/>
          <w:szCs w:val="24"/>
        </w:rPr>
        <w:t>organizacijskom</w:t>
      </w:r>
      <w:r w:rsidRPr="005A64FD">
        <w:rPr>
          <w:rFonts w:ascii="Times New Roman" w:hAnsi="Times New Roman" w:cs="Times New Roman"/>
          <w:sz w:val="24"/>
          <w:szCs w:val="24"/>
        </w:rPr>
        <w:t xml:space="preserve"> obliku nositelja projekta podrazumijeva </w:t>
      </w:r>
      <w:r w:rsidR="00C259D7" w:rsidRPr="005A64FD">
        <w:rPr>
          <w:rFonts w:ascii="Times New Roman" w:hAnsi="Times New Roman" w:cs="Times New Roman"/>
          <w:sz w:val="24"/>
          <w:szCs w:val="24"/>
        </w:rPr>
        <w:t>sljedeće</w:t>
      </w:r>
      <w:r w:rsidRPr="005A64FD">
        <w:rPr>
          <w:rFonts w:ascii="Times New Roman" w:hAnsi="Times New Roman" w:cs="Times New Roman"/>
          <w:sz w:val="24"/>
          <w:szCs w:val="24"/>
        </w:rPr>
        <w:t>:</w:t>
      </w:r>
    </w:p>
    <w:p w:rsidR="004D4A88" w:rsidRPr="005A64FD" w:rsidRDefault="004D4A88" w:rsidP="000E39E5">
      <w:pPr>
        <w:pStyle w:val="Odlomakpopisa"/>
        <w:numPr>
          <w:ilvl w:val="1"/>
          <w:numId w:val="14"/>
        </w:numPr>
        <w:shd w:val="clear" w:color="auto" w:fill="FFFFFF"/>
        <w:spacing w:before="120" w:after="120"/>
        <w:ind w:left="1276" w:hanging="567"/>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OPG – prebivalište nositelja OPG-a</w:t>
      </w:r>
    </w:p>
    <w:p w:rsidR="004D4A88" w:rsidRPr="005A64FD" w:rsidRDefault="00FF6D26" w:rsidP="000E39E5">
      <w:pPr>
        <w:pStyle w:val="Odlomakpopisa"/>
        <w:numPr>
          <w:ilvl w:val="1"/>
          <w:numId w:val="14"/>
        </w:numPr>
        <w:shd w:val="clear" w:color="auto" w:fill="FFFFFF"/>
        <w:spacing w:before="120" w:after="120"/>
        <w:ind w:left="1276" w:hanging="567"/>
        <w:jc w:val="both"/>
        <w:rPr>
          <w:rFonts w:ascii="Times New Roman" w:eastAsia="Times New Roman" w:hAnsi="Times New Roman" w:cs="Times New Roman"/>
          <w:sz w:val="24"/>
          <w:szCs w:val="24"/>
        </w:rPr>
      </w:pPr>
      <w:r w:rsidRPr="005A64FD">
        <w:rPr>
          <w:rFonts w:ascii="Times New Roman" w:hAnsi="Times New Roman" w:cs="Times New Roman"/>
          <w:sz w:val="24"/>
          <w:szCs w:val="24"/>
        </w:rPr>
        <w:t>trgovačko društvo</w:t>
      </w:r>
      <w:r w:rsidR="004D4A88" w:rsidRPr="005A64FD">
        <w:rPr>
          <w:rFonts w:ascii="Times New Roman" w:hAnsi="Times New Roman" w:cs="Times New Roman"/>
          <w:sz w:val="24"/>
          <w:szCs w:val="24"/>
        </w:rPr>
        <w:t xml:space="preserve"> i</w:t>
      </w:r>
      <w:r w:rsidRPr="005A64FD">
        <w:rPr>
          <w:rFonts w:ascii="Times New Roman" w:hAnsi="Times New Roman" w:cs="Times New Roman"/>
          <w:sz w:val="24"/>
          <w:szCs w:val="24"/>
        </w:rPr>
        <w:t xml:space="preserve"> zadrug</w:t>
      </w:r>
      <w:r w:rsidR="00941018">
        <w:rPr>
          <w:rFonts w:ascii="Times New Roman" w:hAnsi="Times New Roman" w:cs="Times New Roman"/>
          <w:sz w:val="24"/>
          <w:szCs w:val="24"/>
        </w:rPr>
        <w:t>a</w:t>
      </w:r>
      <w:r w:rsidR="004D4A88" w:rsidRPr="005A64FD">
        <w:rPr>
          <w:rFonts w:ascii="Times New Roman" w:hAnsi="Times New Roman" w:cs="Times New Roman"/>
          <w:sz w:val="24"/>
          <w:szCs w:val="24"/>
        </w:rPr>
        <w:t xml:space="preserve"> </w:t>
      </w:r>
      <w:r w:rsidR="00275316" w:rsidRPr="005A64FD">
        <w:rPr>
          <w:rFonts w:ascii="Times New Roman" w:hAnsi="Times New Roman" w:cs="Times New Roman"/>
          <w:sz w:val="24"/>
          <w:szCs w:val="24"/>
        </w:rPr>
        <w:t xml:space="preserve">– </w:t>
      </w:r>
      <w:r w:rsidR="0024742F" w:rsidRPr="005A64FD">
        <w:rPr>
          <w:rFonts w:ascii="Times New Roman" w:hAnsi="Times New Roman" w:cs="Times New Roman"/>
          <w:sz w:val="24"/>
          <w:szCs w:val="24"/>
        </w:rPr>
        <w:t>adresa</w:t>
      </w:r>
      <w:r w:rsidR="003B6FAF" w:rsidRPr="005A64FD">
        <w:rPr>
          <w:rFonts w:ascii="Times New Roman" w:hAnsi="Times New Roman" w:cs="Times New Roman"/>
          <w:sz w:val="24"/>
          <w:szCs w:val="24"/>
        </w:rPr>
        <w:t xml:space="preserve"> sjedišta</w:t>
      </w:r>
      <w:r w:rsidR="0024742F" w:rsidRPr="005A64FD">
        <w:rPr>
          <w:rFonts w:ascii="Times New Roman" w:hAnsi="Times New Roman" w:cs="Times New Roman"/>
          <w:sz w:val="24"/>
          <w:szCs w:val="24"/>
        </w:rPr>
        <w:t xml:space="preserve"> društva</w:t>
      </w:r>
      <w:r w:rsidR="004F23DD" w:rsidRPr="005A64FD">
        <w:rPr>
          <w:rFonts w:ascii="Times New Roman" w:hAnsi="Times New Roman" w:cs="Times New Roman"/>
          <w:sz w:val="24"/>
          <w:szCs w:val="24"/>
        </w:rPr>
        <w:t xml:space="preserve"> </w:t>
      </w:r>
    </w:p>
    <w:p w:rsidR="007C4785" w:rsidRPr="00A67F84" w:rsidRDefault="004D4A88" w:rsidP="000E39E5">
      <w:pPr>
        <w:pStyle w:val="Odlomakpopisa"/>
        <w:numPr>
          <w:ilvl w:val="1"/>
          <w:numId w:val="14"/>
        </w:numPr>
        <w:shd w:val="clear" w:color="auto" w:fill="FFFFFF"/>
        <w:spacing w:before="120" w:after="240"/>
        <w:ind w:left="1276" w:hanging="567"/>
        <w:jc w:val="both"/>
        <w:rPr>
          <w:rFonts w:ascii="Times New Roman" w:hAnsi="Times New Roman" w:cs="Times New Roman"/>
          <w:sz w:val="24"/>
          <w:szCs w:val="24"/>
        </w:rPr>
      </w:pPr>
      <w:r w:rsidRPr="005A64FD">
        <w:rPr>
          <w:rFonts w:ascii="Times New Roman" w:hAnsi="Times New Roman" w:cs="Times New Roman"/>
          <w:sz w:val="24"/>
          <w:szCs w:val="24"/>
        </w:rPr>
        <w:t>obrt – adresa sjedišta obrta</w:t>
      </w:r>
      <w:r w:rsidRPr="005A64FD" w:rsidDel="004D4A88">
        <w:rPr>
          <w:rFonts w:ascii="Times New Roman" w:hAnsi="Times New Roman" w:cs="Times New Roman"/>
          <w:sz w:val="24"/>
          <w:szCs w:val="24"/>
        </w:rPr>
        <w:t xml:space="preserve"> </w:t>
      </w:r>
    </w:p>
    <w:p w:rsidR="005A64FD" w:rsidRDefault="005A64FD"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nositelju projekta kojemu poljoprivredna djelatnost nije glavna djelatnost sukladno Nacionalnoj klasifikaciji djelatnosti 2007. (</w:t>
      </w:r>
      <w:r w:rsidRPr="005A64FD">
        <w:rPr>
          <w:rFonts w:ascii="Times New Roman" w:eastAsia="Times New Roman" w:hAnsi="Times New Roman" w:cs="Times New Roman"/>
          <w:sz w:val="24"/>
          <w:szCs w:val="24"/>
        </w:rPr>
        <w:t>NN</w:t>
      </w:r>
      <w:r>
        <w:rPr>
          <w:rFonts w:ascii="Times New Roman" w:eastAsia="Times New Roman" w:hAnsi="Times New Roman" w:cs="Times New Roman"/>
          <w:sz w:val="24"/>
          <w:szCs w:val="24"/>
        </w:rPr>
        <w:t xml:space="preserve"> </w:t>
      </w:r>
      <w:r w:rsidR="005D431B">
        <w:rPr>
          <w:rFonts w:ascii="Times New Roman" w:eastAsia="Times New Roman" w:hAnsi="Times New Roman" w:cs="Times New Roman"/>
          <w:sz w:val="24"/>
          <w:szCs w:val="24"/>
        </w:rPr>
        <w:t>58/07 i 72/07</w:t>
      </w:r>
      <w:r>
        <w:rPr>
          <w:rFonts w:ascii="Times New Roman" w:eastAsia="Times New Roman" w:hAnsi="Times New Roman" w:cs="Times New Roman"/>
          <w:sz w:val="24"/>
          <w:szCs w:val="24"/>
        </w:rPr>
        <w:t>)</w:t>
      </w:r>
      <w:r w:rsidR="007953C7">
        <w:rPr>
          <w:rFonts w:ascii="Times New Roman" w:hAnsi="Times New Roman"/>
          <w:color w:val="000000"/>
          <w:sz w:val="24"/>
          <w:szCs w:val="24"/>
        </w:rPr>
        <w:t>. Poljoprivredna djelatnost se smatra P</w:t>
      </w:r>
      <w:r w:rsidR="007953C7" w:rsidRPr="005A64FD">
        <w:rPr>
          <w:rFonts w:ascii="Times New Roman" w:hAnsi="Times New Roman"/>
          <w:color w:val="000000"/>
          <w:sz w:val="24"/>
          <w:szCs w:val="24"/>
        </w:rPr>
        <w:t>odručje A, Odjeljak 01, skupine od 01.1 do uključujući 01.6 i razredi od 01.11 do 01.64.</w:t>
      </w:r>
      <w:r w:rsidR="000F5AA5">
        <w:rPr>
          <w:rFonts w:ascii="Times New Roman" w:hAnsi="Times New Roman"/>
          <w:color w:val="000000"/>
          <w:sz w:val="24"/>
          <w:szCs w:val="24"/>
        </w:rPr>
        <w:t>;</w:t>
      </w:r>
    </w:p>
    <w:p w:rsidR="00E11395" w:rsidRPr="005A64FD" w:rsidRDefault="00275316"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w:t>
      </w:r>
      <w:r w:rsidR="00B771BF" w:rsidRPr="005A64FD">
        <w:rPr>
          <w:rFonts w:ascii="Times New Roman" w:eastAsia="Times New Roman" w:hAnsi="Times New Roman" w:cs="Times New Roman"/>
          <w:sz w:val="24"/>
          <w:szCs w:val="24"/>
        </w:rPr>
        <w:t>u</w:t>
      </w:r>
      <w:r w:rsidRPr="005A64FD">
        <w:rPr>
          <w:rFonts w:ascii="Times New Roman" w:eastAsia="Times New Roman" w:hAnsi="Times New Roman" w:cs="Times New Roman"/>
          <w:sz w:val="24"/>
          <w:szCs w:val="24"/>
        </w:rPr>
        <w:t xml:space="preserve"> projekta</w:t>
      </w:r>
      <w:r w:rsidR="00B771BF" w:rsidRPr="005A64FD">
        <w:rPr>
          <w:rFonts w:ascii="Times New Roman" w:eastAsia="Times New Roman" w:hAnsi="Times New Roman" w:cs="Times New Roman"/>
          <w:sz w:val="24"/>
          <w:szCs w:val="24"/>
        </w:rPr>
        <w:t xml:space="preserve"> koji je</w:t>
      </w:r>
      <w:r w:rsidR="00E11395" w:rsidRPr="005A64FD">
        <w:rPr>
          <w:rFonts w:ascii="Times New Roman" w:eastAsia="Times New Roman" w:hAnsi="Times New Roman" w:cs="Times New Roman"/>
          <w:sz w:val="24"/>
          <w:szCs w:val="24"/>
        </w:rPr>
        <w:t xml:space="preserve"> u postupku stečaja ili likvidacije sukladno odredbama Stečajnog zakona (NN 71/15</w:t>
      </w:r>
      <w:r w:rsidR="00E702E3">
        <w:rPr>
          <w:rFonts w:ascii="Times New Roman" w:eastAsia="Times New Roman" w:hAnsi="Times New Roman" w:cs="Times New Roman"/>
          <w:sz w:val="24"/>
          <w:szCs w:val="24"/>
        </w:rPr>
        <w:t>, 104/17</w:t>
      </w:r>
      <w:r w:rsidR="00E11395" w:rsidRPr="005A64FD">
        <w:rPr>
          <w:rFonts w:ascii="Times New Roman" w:eastAsia="Times New Roman" w:hAnsi="Times New Roman" w:cs="Times New Roman"/>
          <w:sz w:val="24"/>
          <w:szCs w:val="24"/>
        </w:rPr>
        <w:t xml:space="preserve">); </w:t>
      </w:r>
    </w:p>
    <w:p w:rsidR="0024742F" w:rsidRPr="005A64FD" w:rsidRDefault="0024742F"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nositelju projekta</w:t>
      </w:r>
      <w:r w:rsidR="003B6FAF" w:rsidRPr="005A64FD">
        <w:rPr>
          <w:rFonts w:ascii="Times New Roman" w:eastAsia="Times New Roman" w:hAnsi="Times New Roman" w:cs="Times New Roman"/>
          <w:sz w:val="24"/>
          <w:szCs w:val="24"/>
        </w:rPr>
        <w:t xml:space="preserve"> koji je</w:t>
      </w:r>
      <w:r w:rsidRPr="005A64FD">
        <w:rPr>
          <w:rFonts w:ascii="Times New Roman" w:eastAsia="Times New Roman" w:hAnsi="Times New Roman" w:cs="Times New Roman"/>
          <w:sz w:val="24"/>
          <w:szCs w:val="24"/>
        </w:rPr>
        <w:t xml:space="preserve"> u postupku predstečajne nagodbe sukladno Zakonu o financijskom poslovanju i predstečajnoj nagodbi (NN 108/12, 144/12, 81/13, 112/13,71/15,78/15);</w:t>
      </w:r>
    </w:p>
    <w:p w:rsidR="005A64FD" w:rsidRPr="005A64FD" w:rsidRDefault="003B6FAF"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nositelju projekta koji je u postupku stečaja potrošača sukladno Zakonu o stečaju potrošača (NN 100/15)</w:t>
      </w:r>
      <w:r w:rsidR="005A64FD" w:rsidRPr="005A64FD">
        <w:rPr>
          <w:rFonts w:ascii="Times New Roman" w:eastAsia="Times New Roman" w:hAnsi="Times New Roman" w:cs="Times New Roman"/>
          <w:sz w:val="24"/>
          <w:szCs w:val="24"/>
        </w:rPr>
        <w:t>;</w:t>
      </w:r>
    </w:p>
    <w:p w:rsidR="00E11395" w:rsidRPr="005A64FD" w:rsidRDefault="00B771BF"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nositelju</w:t>
      </w:r>
      <w:r w:rsidR="00275316" w:rsidRPr="005A64FD">
        <w:rPr>
          <w:rFonts w:ascii="Times New Roman" w:eastAsia="Times New Roman" w:hAnsi="Times New Roman" w:cs="Times New Roman"/>
          <w:sz w:val="24"/>
          <w:szCs w:val="24"/>
        </w:rPr>
        <w:t xml:space="preserve"> projekta</w:t>
      </w:r>
      <w:r w:rsidRPr="005A64FD">
        <w:rPr>
          <w:rFonts w:ascii="Times New Roman" w:eastAsia="Times New Roman" w:hAnsi="Times New Roman" w:cs="Times New Roman"/>
          <w:sz w:val="24"/>
          <w:szCs w:val="24"/>
        </w:rPr>
        <w:t xml:space="preserve"> koji nije</w:t>
      </w:r>
      <w:r w:rsidR="00E11395" w:rsidRPr="005A64FD">
        <w:rPr>
          <w:rFonts w:ascii="Times New Roman" w:eastAsia="Times New Roman" w:hAnsi="Times New Roman" w:cs="Times New Roman"/>
          <w:sz w:val="24"/>
          <w:szCs w:val="24"/>
        </w:rPr>
        <w:t xml:space="preserve"> ispun</w:t>
      </w:r>
      <w:r w:rsidRPr="005A64FD">
        <w:rPr>
          <w:rFonts w:ascii="Times New Roman" w:eastAsia="Times New Roman" w:hAnsi="Times New Roman" w:cs="Times New Roman"/>
          <w:sz w:val="24"/>
          <w:szCs w:val="24"/>
        </w:rPr>
        <w:t>io</w:t>
      </w:r>
      <w:r w:rsidR="00275316" w:rsidRPr="005A64FD">
        <w:rPr>
          <w:rFonts w:ascii="Times New Roman" w:eastAsia="Times New Roman" w:hAnsi="Times New Roman" w:cs="Times New Roman"/>
          <w:sz w:val="24"/>
          <w:szCs w:val="24"/>
        </w:rPr>
        <w:t xml:space="preserve"> obveze prema državnom proračunu R</w:t>
      </w:r>
      <w:r w:rsidR="000F5AA5">
        <w:rPr>
          <w:rFonts w:ascii="Times New Roman" w:eastAsia="Times New Roman" w:hAnsi="Times New Roman" w:cs="Times New Roman"/>
          <w:sz w:val="24"/>
          <w:szCs w:val="24"/>
        </w:rPr>
        <w:t>epublike Hrvatske</w:t>
      </w:r>
      <w:r w:rsidR="00E11395" w:rsidRPr="005A64FD">
        <w:rPr>
          <w:rFonts w:ascii="Times New Roman" w:eastAsia="Times New Roman" w:hAnsi="Times New Roman" w:cs="Times New Roman"/>
          <w:sz w:val="24"/>
          <w:szCs w:val="24"/>
        </w:rPr>
        <w:t xml:space="preserve"> u </w:t>
      </w:r>
      <w:r w:rsidR="00275316" w:rsidRPr="005A64FD">
        <w:rPr>
          <w:rFonts w:ascii="Times New Roman" w:eastAsia="Times New Roman" w:hAnsi="Times New Roman" w:cs="Times New Roman"/>
          <w:sz w:val="24"/>
          <w:szCs w:val="24"/>
        </w:rPr>
        <w:t>skladu sa zakonskim odredbama</w:t>
      </w:r>
      <w:r w:rsidR="00E11395" w:rsidRPr="005A64FD">
        <w:rPr>
          <w:rFonts w:ascii="Times New Roman" w:eastAsia="Times New Roman" w:hAnsi="Times New Roman" w:cs="Times New Roman"/>
          <w:sz w:val="24"/>
          <w:szCs w:val="24"/>
        </w:rPr>
        <w:t>;</w:t>
      </w:r>
    </w:p>
    <w:p w:rsidR="0035366F" w:rsidRDefault="00512BEA" w:rsidP="000E39E5">
      <w:pPr>
        <w:numPr>
          <w:ilvl w:val="0"/>
          <w:numId w:val="13"/>
        </w:numPr>
        <w:shd w:val="clear" w:color="auto" w:fill="FFFFFF"/>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nositelju projekta koji </w:t>
      </w:r>
      <w:r w:rsidR="006A7DDC" w:rsidRPr="00813CD4">
        <w:rPr>
          <w:rFonts w:ascii="Times New Roman" w:eastAsia="Times New Roman" w:hAnsi="Times New Roman" w:cs="Times New Roman"/>
          <w:sz w:val="24"/>
          <w:szCs w:val="24"/>
        </w:rPr>
        <w:t>nije izvršio zatraženi povrat ili je u postupku povrata sredstava prethodno dodijeljenih u drugom natječaju iz bilo kojeg javnog izvora (uključujući fondove EU-a)</w:t>
      </w:r>
      <w:r w:rsidR="0035366F" w:rsidRPr="005A64FD">
        <w:rPr>
          <w:rFonts w:ascii="Times New Roman" w:eastAsia="Times New Roman" w:hAnsi="Times New Roman" w:cs="Times New Roman"/>
          <w:sz w:val="24"/>
          <w:szCs w:val="24"/>
        </w:rPr>
        <w:t>;</w:t>
      </w:r>
    </w:p>
    <w:p w:rsidR="00275316" w:rsidRPr="007C4785" w:rsidRDefault="008B67FD" w:rsidP="00F64E24">
      <w:pPr>
        <w:numPr>
          <w:ilvl w:val="0"/>
          <w:numId w:val="13"/>
        </w:numPr>
        <w:shd w:val="clear" w:color="auto" w:fill="FFFFFF"/>
        <w:spacing w:before="120" w:after="120"/>
        <w:jc w:val="both"/>
        <w:rPr>
          <w:rFonts w:ascii="Times New Roman" w:eastAsia="Times New Roman" w:hAnsi="Times New Roman" w:cs="Times New Roman"/>
          <w:sz w:val="24"/>
          <w:szCs w:val="24"/>
        </w:rPr>
      </w:pPr>
      <w:r w:rsidRPr="007C4785">
        <w:rPr>
          <w:rFonts w:ascii="Times New Roman" w:eastAsia="Times New Roman" w:hAnsi="Times New Roman" w:cs="Times New Roman"/>
          <w:sz w:val="24"/>
          <w:szCs w:val="24"/>
        </w:rPr>
        <w:t>n</w:t>
      </w:r>
      <w:r w:rsidR="00B771BF" w:rsidRPr="007C4785">
        <w:rPr>
          <w:rFonts w:ascii="Times New Roman" w:eastAsia="Times New Roman" w:hAnsi="Times New Roman" w:cs="Times New Roman"/>
          <w:sz w:val="24"/>
          <w:szCs w:val="24"/>
        </w:rPr>
        <w:t>ositelju</w:t>
      </w:r>
      <w:r w:rsidR="0035366F" w:rsidRPr="007C4785">
        <w:rPr>
          <w:rFonts w:ascii="Times New Roman" w:eastAsia="Times New Roman" w:hAnsi="Times New Roman" w:cs="Times New Roman"/>
          <w:sz w:val="24"/>
          <w:szCs w:val="24"/>
        </w:rPr>
        <w:t xml:space="preserve"> projekta </w:t>
      </w:r>
      <w:r w:rsidR="00B771BF" w:rsidRPr="007C4785">
        <w:rPr>
          <w:rFonts w:ascii="Times New Roman" w:eastAsia="Times New Roman" w:hAnsi="Times New Roman" w:cs="Times New Roman"/>
          <w:sz w:val="24"/>
          <w:szCs w:val="24"/>
        </w:rPr>
        <w:t>kojemu</w:t>
      </w:r>
      <w:r w:rsidR="0035366F" w:rsidRPr="007C4785">
        <w:rPr>
          <w:rFonts w:ascii="Times New Roman" w:eastAsia="Times New Roman" w:hAnsi="Times New Roman" w:cs="Times New Roman"/>
          <w:sz w:val="24"/>
          <w:szCs w:val="24"/>
        </w:rPr>
        <w:t xml:space="preserve"> je utvrđena ozbiljna nes</w:t>
      </w:r>
      <w:r w:rsidR="00B41587" w:rsidRPr="007C4785">
        <w:rPr>
          <w:rFonts w:ascii="Times New Roman" w:eastAsia="Times New Roman" w:hAnsi="Times New Roman" w:cs="Times New Roman"/>
          <w:sz w:val="24"/>
          <w:szCs w:val="24"/>
        </w:rPr>
        <w:t xml:space="preserve">ukladnost </w:t>
      </w:r>
      <w:r w:rsidRPr="007C4785">
        <w:rPr>
          <w:rFonts w:ascii="Times New Roman" w:eastAsia="Times New Roman" w:hAnsi="Times New Roman" w:cs="Times New Roman"/>
          <w:sz w:val="24"/>
          <w:szCs w:val="24"/>
        </w:rPr>
        <w:t xml:space="preserve">i/ili </w:t>
      </w:r>
      <w:r w:rsidR="00B41587" w:rsidRPr="007C4785">
        <w:rPr>
          <w:rFonts w:ascii="Times New Roman" w:eastAsia="Times New Roman" w:hAnsi="Times New Roman" w:cs="Times New Roman"/>
          <w:sz w:val="24"/>
          <w:szCs w:val="24"/>
        </w:rPr>
        <w:t xml:space="preserve">je </w:t>
      </w:r>
      <w:r w:rsidRPr="007C4785">
        <w:rPr>
          <w:rFonts w:ascii="Times New Roman" w:eastAsia="Times New Roman" w:hAnsi="Times New Roman" w:cs="Times New Roman"/>
          <w:sz w:val="24"/>
          <w:szCs w:val="24"/>
        </w:rPr>
        <w:t>dostavio lažne dokaze</w:t>
      </w:r>
      <w:r w:rsidR="00400007" w:rsidRPr="007C4785">
        <w:rPr>
          <w:rFonts w:ascii="Times New Roman" w:eastAsia="Times New Roman" w:hAnsi="Times New Roman" w:cs="Times New Roman"/>
          <w:sz w:val="24"/>
          <w:szCs w:val="24"/>
        </w:rPr>
        <w:t>/podatke</w:t>
      </w:r>
      <w:r w:rsidR="00400007" w:rsidRPr="005A64FD">
        <w:rPr>
          <w:rStyle w:val="Referencafusnote"/>
          <w:rFonts w:ascii="Times New Roman" w:eastAsia="Times New Roman" w:hAnsi="Times New Roman"/>
          <w:sz w:val="24"/>
          <w:szCs w:val="24"/>
        </w:rPr>
        <w:footnoteReference w:id="3"/>
      </w:r>
      <w:r w:rsidR="005D431B" w:rsidRPr="007C4785">
        <w:rPr>
          <w:rFonts w:ascii="Times New Roman" w:eastAsia="Times New Roman" w:hAnsi="Times New Roman" w:cs="Times New Roman"/>
          <w:sz w:val="24"/>
          <w:szCs w:val="24"/>
        </w:rPr>
        <w:t xml:space="preserve"> za potrebe ostvarivanja potpore</w:t>
      </w:r>
      <w:r w:rsidRPr="007C4785">
        <w:rPr>
          <w:rFonts w:ascii="Times New Roman" w:eastAsia="Times New Roman" w:hAnsi="Times New Roman" w:cs="Times New Roman"/>
          <w:sz w:val="24"/>
          <w:szCs w:val="24"/>
        </w:rPr>
        <w:t xml:space="preserve"> ili nije dostavio potrebne informacije zbog nemara</w:t>
      </w:r>
      <w:r w:rsidR="00B41587" w:rsidRPr="007C4785">
        <w:rPr>
          <w:rFonts w:ascii="Times New Roman" w:eastAsia="Times New Roman" w:hAnsi="Times New Roman" w:cs="Times New Roman"/>
          <w:sz w:val="24"/>
          <w:szCs w:val="24"/>
        </w:rPr>
        <w:t>, a sve su</w:t>
      </w:r>
      <w:r w:rsidR="007C4785" w:rsidRPr="007C4785">
        <w:rPr>
          <w:rFonts w:ascii="Times New Roman" w:eastAsia="Times New Roman" w:hAnsi="Times New Roman" w:cs="Times New Roman"/>
          <w:sz w:val="24"/>
          <w:szCs w:val="24"/>
        </w:rPr>
        <w:t xml:space="preserve">kladno članku 35. Delegirane </w:t>
      </w:r>
      <w:r w:rsidR="00512BEA">
        <w:rPr>
          <w:rFonts w:ascii="Times New Roman" w:eastAsia="Times New Roman" w:hAnsi="Times New Roman" w:cs="Times New Roman"/>
          <w:sz w:val="24"/>
          <w:szCs w:val="24"/>
        </w:rPr>
        <w:t>u</w:t>
      </w:r>
      <w:r w:rsidR="00B41587" w:rsidRPr="007C4785">
        <w:rPr>
          <w:rFonts w:ascii="Times New Roman" w:eastAsia="Times New Roman" w:hAnsi="Times New Roman" w:cs="Times New Roman"/>
          <w:sz w:val="24"/>
          <w:szCs w:val="24"/>
        </w:rPr>
        <w:t>redbe</w:t>
      </w:r>
      <w:r w:rsidR="00512BEA">
        <w:rPr>
          <w:rFonts w:ascii="Times New Roman" w:eastAsia="Times New Roman" w:hAnsi="Times New Roman" w:cs="Times New Roman"/>
          <w:sz w:val="24"/>
          <w:szCs w:val="24"/>
        </w:rPr>
        <w:t xml:space="preserve"> Komisije</w:t>
      </w:r>
      <w:r w:rsidR="00B41587" w:rsidRPr="007C4785">
        <w:rPr>
          <w:rFonts w:ascii="Times New Roman" w:eastAsia="Times New Roman" w:hAnsi="Times New Roman" w:cs="Times New Roman"/>
          <w:sz w:val="24"/>
          <w:szCs w:val="24"/>
        </w:rPr>
        <w:t xml:space="preserve"> (EU) br</w:t>
      </w:r>
      <w:r w:rsidRPr="007C4785">
        <w:rPr>
          <w:rFonts w:ascii="Times New Roman" w:eastAsia="Times New Roman" w:hAnsi="Times New Roman" w:cs="Times New Roman"/>
          <w:sz w:val="24"/>
          <w:szCs w:val="24"/>
        </w:rPr>
        <w:t>.</w:t>
      </w:r>
      <w:r w:rsidR="005D431B" w:rsidRPr="007C4785">
        <w:rPr>
          <w:rFonts w:ascii="Times New Roman" w:eastAsia="Times New Roman" w:hAnsi="Times New Roman" w:cs="Times New Roman"/>
          <w:sz w:val="24"/>
          <w:szCs w:val="24"/>
        </w:rPr>
        <w:t xml:space="preserve"> 640/2014</w:t>
      </w:r>
      <w:r w:rsidR="007C4785">
        <w:rPr>
          <w:rFonts w:ascii="Times New Roman" w:eastAsia="Times New Roman" w:hAnsi="Times New Roman" w:cs="Times New Roman"/>
          <w:sz w:val="24"/>
          <w:szCs w:val="24"/>
        </w:rPr>
        <w:t>;</w:t>
      </w:r>
      <w:r w:rsidR="0035366F" w:rsidRPr="007C4785">
        <w:rPr>
          <w:rFonts w:ascii="Times New Roman" w:eastAsia="Times New Roman" w:hAnsi="Times New Roman" w:cs="Times New Roman"/>
          <w:sz w:val="24"/>
          <w:szCs w:val="24"/>
        </w:rPr>
        <w:t xml:space="preserve"> </w:t>
      </w:r>
    </w:p>
    <w:p w:rsidR="00D8590D" w:rsidRPr="00232998" w:rsidRDefault="00D8590D" w:rsidP="00F64E24">
      <w:pPr>
        <w:numPr>
          <w:ilvl w:val="0"/>
          <w:numId w:val="13"/>
        </w:numPr>
        <w:tabs>
          <w:tab w:val="left" w:pos="360"/>
        </w:tabs>
        <w:spacing w:after="120"/>
        <w:ind w:left="426" w:hanging="426"/>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w:t>
      </w:r>
      <w:r w:rsidR="004C0513" w:rsidRPr="005A64FD">
        <w:rPr>
          <w:rFonts w:ascii="Times New Roman" w:eastAsia="Times New Roman" w:hAnsi="Times New Roman" w:cs="Times New Roman"/>
          <w:sz w:val="24"/>
          <w:szCs w:val="24"/>
        </w:rPr>
        <w:t>u</w:t>
      </w:r>
      <w:r w:rsidRPr="005A64FD">
        <w:rPr>
          <w:rFonts w:ascii="Times New Roman" w:eastAsia="Times New Roman" w:hAnsi="Times New Roman" w:cs="Times New Roman"/>
          <w:sz w:val="24"/>
          <w:szCs w:val="24"/>
        </w:rPr>
        <w:t xml:space="preserve"> </w:t>
      </w:r>
      <w:r w:rsidR="00207599" w:rsidRPr="005A64FD">
        <w:rPr>
          <w:rFonts w:ascii="Times New Roman" w:eastAsia="Times New Roman" w:hAnsi="Times New Roman" w:cs="Times New Roman"/>
          <w:sz w:val="24"/>
          <w:szCs w:val="24"/>
        </w:rPr>
        <w:t>projekta koj</w:t>
      </w:r>
      <w:r w:rsidR="004C0513" w:rsidRPr="005A64FD">
        <w:rPr>
          <w:rFonts w:ascii="Times New Roman" w:eastAsia="Times New Roman" w:hAnsi="Times New Roman" w:cs="Times New Roman"/>
          <w:sz w:val="24"/>
          <w:szCs w:val="24"/>
        </w:rPr>
        <w:t>emu</w:t>
      </w:r>
      <w:r w:rsidRPr="005A64FD">
        <w:rPr>
          <w:rFonts w:ascii="Times New Roman" w:eastAsia="Times New Roman" w:hAnsi="Times New Roman" w:cs="Times New Roman"/>
          <w:sz w:val="24"/>
          <w:szCs w:val="24"/>
        </w:rPr>
        <w:t xml:space="preserve"> se utvrdi umjetno stvaranje uvjeta sukladno članku 60. Uredbe</w:t>
      </w:r>
      <w:r w:rsidR="00956E41">
        <w:rPr>
          <w:rFonts w:ascii="Times New Roman" w:eastAsia="Times New Roman" w:hAnsi="Times New Roman" w:cs="Times New Roman"/>
          <w:sz w:val="24"/>
          <w:szCs w:val="24"/>
        </w:rPr>
        <w:t xml:space="preserve"> </w:t>
      </w:r>
      <w:r w:rsidRPr="005A64FD">
        <w:rPr>
          <w:rFonts w:ascii="Times New Roman" w:eastAsia="Times New Roman" w:hAnsi="Times New Roman" w:cs="Times New Roman"/>
          <w:sz w:val="24"/>
          <w:szCs w:val="24"/>
        </w:rPr>
        <w:t>(EU) br. 1306/2013</w:t>
      </w:r>
      <w:r w:rsidR="000F5AA5">
        <w:rPr>
          <w:rFonts w:ascii="Times New Roman" w:eastAsia="Times New Roman" w:hAnsi="Times New Roman" w:cs="Times New Roman"/>
          <w:sz w:val="24"/>
          <w:szCs w:val="24"/>
        </w:rPr>
        <w:t>;</w:t>
      </w:r>
      <w:r w:rsidR="00A622DD">
        <w:rPr>
          <w:rFonts w:ascii="Times New Roman" w:eastAsia="Times New Roman" w:hAnsi="Times New Roman" w:cs="Times New Roman"/>
          <w:sz w:val="24"/>
          <w:szCs w:val="24"/>
        </w:rPr>
        <w:t xml:space="preserve"> </w:t>
      </w:r>
    </w:p>
    <w:p w:rsidR="007C4785" w:rsidRPr="005A64FD" w:rsidRDefault="007C4785" w:rsidP="00956E41">
      <w:pPr>
        <w:numPr>
          <w:ilvl w:val="0"/>
          <w:numId w:val="13"/>
        </w:numPr>
        <w:tabs>
          <w:tab w:val="left" w:pos="360"/>
        </w:tabs>
        <w:spacing w:after="120" w:line="259" w:lineRule="auto"/>
        <w:ind w:left="641" w:hanging="6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nositelju projekta kojemu se utvrdi nepravilnost i/ili sumnja na prijevaru;</w:t>
      </w:r>
    </w:p>
    <w:p w:rsidR="007C4785" w:rsidRDefault="00CA1B73" w:rsidP="00F64E24">
      <w:pPr>
        <w:numPr>
          <w:ilvl w:val="0"/>
          <w:numId w:val="13"/>
        </w:numPr>
        <w:tabs>
          <w:tab w:val="left" w:pos="426"/>
        </w:tabs>
        <w:spacing w:after="120"/>
        <w:ind w:left="426" w:hanging="426"/>
        <w:jc w:val="both"/>
        <w:rPr>
          <w:rFonts w:ascii="Times New Roman" w:eastAsia="Times New Roman" w:hAnsi="Times New Roman" w:cs="Times New Roman"/>
          <w:sz w:val="24"/>
          <w:szCs w:val="24"/>
        </w:rPr>
      </w:pPr>
      <w:r w:rsidRPr="005A64FD">
        <w:rPr>
          <w:rFonts w:ascii="Times New Roman" w:eastAsia="Times New Roman" w:hAnsi="Times New Roman" w:cs="Times New Roman"/>
          <w:sz w:val="24"/>
          <w:szCs w:val="24"/>
        </w:rPr>
        <w:t>nositelju projekta kojemu su</w:t>
      </w:r>
      <w:r w:rsidR="00D8590D" w:rsidRPr="005A64FD">
        <w:rPr>
          <w:rFonts w:ascii="Times New Roman" w:eastAsia="Times New Roman" w:hAnsi="Times New Roman" w:cs="Times New Roman"/>
          <w:sz w:val="24"/>
          <w:szCs w:val="24"/>
        </w:rPr>
        <w:t xml:space="preserve"> ist</w:t>
      </w:r>
      <w:r w:rsidR="00812D85">
        <w:rPr>
          <w:rFonts w:ascii="Times New Roman" w:eastAsia="Times New Roman" w:hAnsi="Times New Roman" w:cs="Times New Roman"/>
          <w:sz w:val="24"/>
          <w:szCs w:val="24"/>
        </w:rPr>
        <w:t>e</w:t>
      </w:r>
      <w:r w:rsidR="00D8590D" w:rsidRPr="005A64FD">
        <w:rPr>
          <w:rFonts w:ascii="Times New Roman" w:eastAsia="Times New Roman" w:hAnsi="Times New Roman" w:cs="Times New Roman"/>
          <w:sz w:val="24"/>
          <w:szCs w:val="24"/>
        </w:rPr>
        <w:t xml:space="preserve"> prihvatljiv</w:t>
      </w:r>
      <w:r w:rsidR="00812D85">
        <w:rPr>
          <w:rFonts w:ascii="Times New Roman" w:eastAsia="Times New Roman" w:hAnsi="Times New Roman" w:cs="Times New Roman"/>
          <w:sz w:val="24"/>
          <w:szCs w:val="24"/>
        </w:rPr>
        <w:t>e</w:t>
      </w:r>
      <w:r w:rsidR="00D8590D" w:rsidRPr="005A64FD">
        <w:rPr>
          <w:rFonts w:ascii="Times New Roman" w:eastAsia="Times New Roman" w:hAnsi="Times New Roman" w:cs="Times New Roman"/>
          <w:sz w:val="24"/>
          <w:szCs w:val="24"/>
        </w:rPr>
        <w:t xml:space="preserve"> </w:t>
      </w:r>
      <w:r w:rsidR="00812D85">
        <w:rPr>
          <w:rFonts w:ascii="Times New Roman" w:eastAsia="Times New Roman" w:hAnsi="Times New Roman" w:cs="Times New Roman"/>
          <w:sz w:val="24"/>
          <w:szCs w:val="24"/>
        </w:rPr>
        <w:t>aktivnosti</w:t>
      </w:r>
      <w:r w:rsidR="00D8590D" w:rsidRPr="005A64FD">
        <w:rPr>
          <w:rFonts w:ascii="Times New Roman" w:eastAsia="Times New Roman" w:hAnsi="Times New Roman" w:cs="Times New Roman"/>
          <w:sz w:val="24"/>
          <w:szCs w:val="24"/>
        </w:rPr>
        <w:t xml:space="preserve"> već sufinancir</w:t>
      </w:r>
      <w:r w:rsidR="007C4785">
        <w:rPr>
          <w:rFonts w:ascii="Times New Roman" w:eastAsia="Times New Roman" w:hAnsi="Times New Roman" w:cs="Times New Roman"/>
          <w:sz w:val="24"/>
          <w:szCs w:val="24"/>
        </w:rPr>
        <w:t>an</w:t>
      </w:r>
      <w:r w:rsidR="00812D85">
        <w:rPr>
          <w:rFonts w:ascii="Times New Roman" w:eastAsia="Times New Roman" w:hAnsi="Times New Roman" w:cs="Times New Roman"/>
          <w:sz w:val="24"/>
          <w:szCs w:val="24"/>
        </w:rPr>
        <w:t>e</w:t>
      </w:r>
      <w:r w:rsidR="007C4785">
        <w:rPr>
          <w:rFonts w:ascii="Times New Roman" w:eastAsia="Times New Roman" w:hAnsi="Times New Roman" w:cs="Times New Roman"/>
          <w:sz w:val="24"/>
          <w:szCs w:val="24"/>
        </w:rPr>
        <w:t xml:space="preserve"> i/ili je u postupku</w:t>
      </w:r>
      <w:r w:rsidR="00956E41">
        <w:rPr>
          <w:rFonts w:ascii="Times New Roman" w:eastAsia="Times New Roman" w:hAnsi="Times New Roman" w:cs="Times New Roman"/>
          <w:sz w:val="24"/>
          <w:szCs w:val="24"/>
        </w:rPr>
        <w:t xml:space="preserve"> </w:t>
      </w:r>
      <w:r w:rsidR="007C4785">
        <w:rPr>
          <w:rFonts w:ascii="Times New Roman" w:eastAsia="Times New Roman" w:hAnsi="Times New Roman" w:cs="Times New Roman"/>
          <w:sz w:val="24"/>
          <w:szCs w:val="24"/>
        </w:rPr>
        <w:t>dodjele</w:t>
      </w:r>
      <w:r w:rsidR="00497DB0">
        <w:rPr>
          <w:rFonts w:ascii="Times New Roman" w:eastAsia="Times New Roman" w:hAnsi="Times New Roman" w:cs="Times New Roman"/>
          <w:sz w:val="24"/>
          <w:szCs w:val="24"/>
        </w:rPr>
        <w:t xml:space="preserve"> </w:t>
      </w:r>
      <w:r w:rsidR="007C4785">
        <w:rPr>
          <w:rFonts w:ascii="Times New Roman" w:eastAsia="Times New Roman" w:hAnsi="Times New Roman" w:cs="Times New Roman"/>
          <w:sz w:val="24"/>
          <w:szCs w:val="24"/>
        </w:rPr>
        <w:t xml:space="preserve">sredstava </w:t>
      </w:r>
      <w:r w:rsidR="00497DB0">
        <w:rPr>
          <w:rFonts w:ascii="Times New Roman" w:eastAsia="Times New Roman" w:hAnsi="Times New Roman" w:cs="Times New Roman"/>
          <w:sz w:val="24"/>
          <w:szCs w:val="24"/>
        </w:rPr>
        <w:t xml:space="preserve">iz </w:t>
      </w:r>
      <w:r w:rsidR="00E702E3">
        <w:rPr>
          <w:rFonts w:ascii="Times New Roman" w:eastAsia="Times New Roman" w:hAnsi="Times New Roman" w:cs="Times New Roman"/>
          <w:sz w:val="24"/>
          <w:szCs w:val="24"/>
        </w:rPr>
        <w:t xml:space="preserve">bilo kojeg drugog javnog izvora, </w:t>
      </w:r>
      <w:r w:rsidR="00497DB0">
        <w:rPr>
          <w:rFonts w:ascii="Times New Roman" w:eastAsia="Times New Roman" w:hAnsi="Times New Roman" w:cs="Times New Roman"/>
          <w:sz w:val="24"/>
          <w:szCs w:val="24"/>
        </w:rPr>
        <w:t>za iste aktivnosti predviđene u poslovnom planu u sklopu prijave na ovaj natječaj;</w:t>
      </w:r>
      <w:r w:rsidR="007C4785">
        <w:rPr>
          <w:rFonts w:ascii="Times New Roman" w:eastAsia="Times New Roman" w:hAnsi="Times New Roman" w:cs="Times New Roman"/>
          <w:sz w:val="24"/>
          <w:szCs w:val="24"/>
        </w:rPr>
        <w:t xml:space="preserve"> </w:t>
      </w:r>
    </w:p>
    <w:p w:rsidR="00C5701D" w:rsidRDefault="006F3CDB" w:rsidP="00F64E24">
      <w:pPr>
        <w:numPr>
          <w:ilvl w:val="0"/>
          <w:numId w:val="13"/>
        </w:numPr>
        <w:tabs>
          <w:tab w:val="left" w:pos="851"/>
        </w:tabs>
        <w:spacing w:after="16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nositelj projekta koji se nalazi na crnoj listi Agencije za plaćanja (</w:t>
      </w:r>
      <w:hyperlink r:id="rId10" w:history="1">
        <w:r w:rsidRPr="00BC2F7D">
          <w:rPr>
            <w:rStyle w:val="Hiperveza"/>
            <w:rFonts w:ascii="Times New Roman" w:eastAsia="Times New Roman" w:hAnsi="Times New Roman" w:cs="Times New Roman"/>
            <w:sz w:val="24"/>
            <w:szCs w:val="24"/>
          </w:rPr>
          <w:t>http://www.apprrr.hr/ipard-31.aspx</w:t>
        </w:r>
      </w:hyperlink>
      <w:r>
        <w:rPr>
          <w:rFonts w:ascii="Times New Roman" w:eastAsia="Times New Roman" w:hAnsi="Times New Roman" w:cs="Times New Roman"/>
          <w:sz w:val="24"/>
          <w:szCs w:val="24"/>
        </w:rPr>
        <w:t>)</w:t>
      </w:r>
      <w:r w:rsidR="00C17DD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7C4785" w:rsidRPr="00C5701D" w:rsidRDefault="007C4785" w:rsidP="00201140">
      <w:pPr>
        <w:tabs>
          <w:tab w:val="left" w:pos="851"/>
        </w:tabs>
        <w:spacing w:after="160"/>
        <w:ind w:left="360"/>
        <w:contextualSpacing/>
        <w:jc w:val="both"/>
      </w:pPr>
    </w:p>
    <w:tbl>
      <w:tblPr>
        <w:tblStyle w:val="Reetkatablice"/>
        <w:tblW w:w="0" w:type="auto"/>
        <w:tblInd w:w="137" w:type="dxa"/>
        <w:tblLook w:val="04A0"/>
      </w:tblPr>
      <w:tblGrid>
        <w:gridCol w:w="9151"/>
      </w:tblGrid>
      <w:tr w:rsidR="007C4785" w:rsidRPr="005A64FD" w:rsidTr="003B6D34">
        <w:trPr>
          <w:trHeight w:val="2605"/>
        </w:trPr>
        <w:tc>
          <w:tcPr>
            <w:tcW w:w="9151" w:type="dxa"/>
          </w:tcPr>
          <w:p w:rsidR="007C4785" w:rsidRDefault="007C4785" w:rsidP="007C4785">
            <w:pPr>
              <w:rPr>
                <w:rFonts w:ascii="Times New Roman" w:hAnsi="Times New Roman"/>
                <w:b/>
                <w:sz w:val="24"/>
                <w:szCs w:val="24"/>
                <w:lang w:val="hr-HR"/>
              </w:rPr>
            </w:pPr>
            <w:bookmarkStart w:id="31" w:name="_Toc367179844"/>
            <w:bookmarkStart w:id="32" w:name="_Toc367179980"/>
            <w:bookmarkStart w:id="33" w:name="_Toc367179846"/>
            <w:bookmarkStart w:id="34" w:name="_Toc367179982"/>
            <w:bookmarkStart w:id="35" w:name="_Toc371521563"/>
            <w:bookmarkEnd w:id="30"/>
            <w:bookmarkEnd w:id="31"/>
            <w:bookmarkEnd w:id="32"/>
            <w:bookmarkEnd w:id="33"/>
            <w:bookmarkEnd w:id="34"/>
            <w:r w:rsidRPr="007C4785">
              <w:rPr>
                <w:rFonts w:ascii="Times New Roman" w:hAnsi="Times New Roman"/>
                <w:b/>
                <w:sz w:val="24"/>
                <w:szCs w:val="24"/>
                <w:lang w:val="hr-HR"/>
              </w:rPr>
              <w:t>Napomena:</w:t>
            </w:r>
          </w:p>
          <w:p w:rsidR="00595F98" w:rsidRDefault="00595F98" w:rsidP="007C4785">
            <w:pPr>
              <w:rPr>
                <w:rFonts w:ascii="Times New Roman" w:hAnsi="Times New Roman"/>
                <w:b/>
                <w:sz w:val="24"/>
                <w:szCs w:val="24"/>
                <w:lang w:val="hr-HR"/>
              </w:rPr>
            </w:pPr>
          </w:p>
          <w:p w:rsidR="007C4785" w:rsidRPr="007C4785" w:rsidRDefault="007C4785" w:rsidP="00EA1F48">
            <w:pPr>
              <w:jc w:val="both"/>
              <w:rPr>
                <w:rFonts w:ascii="Times New Roman" w:hAnsi="Times New Roman"/>
                <w:sz w:val="24"/>
                <w:szCs w:val="24"/>
                <w:lang w:val="hr-HR"/>
              </w:rPr>
            </w:pPr>
            <w:r w:rsidRPr="007C4785">
              <w:rPr>
                <w:rFonts w:ascii="Times New Roman" w:hAnsi="Times New Roman"/>
                <w:sz w:val="24"/>
                <w:szCs w:val="24"/>
                <w:lang w:val="hr-HR"/>
              </w:rPr>
              <w:t xml:space="preserve">Zakoni i podzakonski akti i brojevi Narodnih </w:t>
            </w:r>
            <w:r w:rsidR="00EA1F48">
              <w:rPr>
                <w:rFonts w:ascii="Times New Roman" w:hAnsi="Times New Roman"/>
                <w:sz w:val="24"/>
                <w:szCs w:val="24"/>
                <w:lang w:val="hr-HR"/>
              </w:rPr>
              <w:t>novina navedeni su u ovom Natječaju</w:t>
            </w:r>
            <w:r w:rsidRPr="007C4785">
              <w:rPr>
                <w:rFonts w:ascii="Times New Roman" w:hAnsi="Times New Roman"/>
                <w:sz w:val="24"/>
                <w:szCs w:val="24"/>
                <w:lang w:val="hr-HR"/>
              </w:rPr>
              <w:t xml:space="preserve"> kao </w:t>
            </w:r>
            <w:r w:rsidR="00EA1F48">
              <w:rPr>
                <w:rFonts w:ascii="Times New Roman" w:hAnsi="Times New Roman"/>
                <w:sz w:val="24"/>
                <w:szCs w:val="24"/>
                <w:lang w:val="hr-HR"/>
              </w:rPr>
              <w:t xml:space="preserve">važeći u trenutku </w:t>
            </w:r>
            <w:r w:rsidR="00497DB0">
              <w:rPr>
                <w:rFonts w:ascii="Times New Roman" w:hAnsi="Times New Roman"/>
                <w:sz w:val="24"/>
                <w:szCs w:val="24"/>
                <w:lang w:val="hr-HR"/>
              </w:rPr>
              <w:t>objave</w:t>
            </w:r>
            <w:r w:rsidR="00EA1F48">
              <w:rPr>
                <w:rFonts w:ascii="Times New Roman" w:hAnsi="Times New Roman"/>
                <w:sz w:val="24"/>
                <w:szCs w:val="24"/>
                <w:lang w:val="hr-HR"/>
              </w:rPr>
              <w:t xml:space="preserve"> Natječaja</w:t>
            </w:r>
            <w:r w:rsidRPr="007C4785">
              <w:rPr>
                <w:rFonts w:ascii="Times New Roman" w:hAnsi="Times New Roman"/>
                <w:sz w:val="24"/>
                <w:szCs w:val="24"/>
                <w:lang w:val="hr-HR"/>
              </w:rPr>
              <w:t xml:space="preserve"> t</w:t>
            </w:r>
            <w:r w:rsidR="00EA1F48">
              <w:rPr>
                <w:rFonts w:ascii="Times New Roman" w:hAnsi="Times New Roman"/>
                <w:sz w:val="24"/>
                <w:szCs w:val="24"/>
                <w:lang w:val="hr-HR"/>
              </w:rPr>
              <w:t xml:space="preserve">e se na </w:t>
            </w:r>
            <w:r w:rsidRPr="007C4785">
              <w:rPr>
                <w:rFonts w:ascii="Times New Roman" w:hAnsi="Times New Roman"/>
                <w:sz w:val="24"/>
                <w:szCs w:val="24"/>
                <w:lang w:val="hr-HR"/>
              </w:rPr>
              <w:t>prateće obrasce i priloge, kao i na sve</w:t>
            </w:r>
            <w:r w:rsidR="00EA1F48">
              <w:rPr>
                <w:rFonts w:ascii="Times New Roman" w:hAnsi="Times New Roman"/>
                <w:sz w:val="24"/>
                <w:szCs w:val="24"/>
                <w:lang w:val="hr-HR"/>
              </w:rPr>
              <w:t xml:space="preserve"> odnose koji proizlaze iz Natječaja</w:t>
            </w:r>
            <w:r w:rsidRPr="007C4785">
              <w:rPr>
                <w:rFonts w:ascii="Times New Roman" w:hAnsi="Times New Roman"/>
                <w:sz w:val="24"/>
                <w:szCs w:val="24"/>
                <w:lang w:val="hr-HR"/>
              </w:rPr>
              <w:t xml:space="preserve">, primjenjuje pozitivno zakonodavstvo što uključuje zakonske i podzakonske akte RH i EU koji su naknadno stupili na snagu, kao i sve njihove kasnije izmjene i dopune. </w:t>
            </w:r>
          </w:p>
          <w:p w:rsidR="007C4785" w:rsidRPr="007C4785" w:rsidRDefault="00EA1F48" w:rsidP="00EA1F48">
            <w:pPr>
              <w:jc w:val="both"/>
              <w:rPr>
                <w:rFonts w:ascii="Times New Roman" w:hAnsi="Times New Roman"/>
                <w:sz w:val="24"/>
                <w:szCs w:val="24"/>
                <w:lang w:val="hr-HR"/>
              </w:rPr>
            </w:pPr>
            <w:r>
              <w:rPr>
                <w:rFonts w:ascii="Times New Roman" w:hAnsi="Times New Roman"/>
                <w:sz w:val="24"/>
                <w:szCs w:val="24"/>
                <w:lang w:val="hr-HR"/>
              </w:rPr>
              <w:t>Dužnost je nositelja projekta</w:t>
            </w:r>
            <w:r w:rsidR="007C4785" w:rsidRPr="007C4785">
              <w:rPr>
                <w:rFonts w:ascii="Times New Roman" w:hAnsi="Times New Roman"/>
                <w:sz w:val="24"/>
                <w:szCs w:val="24"/>
                <w:lang w:val="hr-HR"/>
              </w:rPr>
              <w:t xml:space="preserve"> provjeriti primjenjivo zakonodav</w:t>
            </w:r>
            <w:r>
              <w:rPr>
                <w:rFonts w:ascii="Times New Roman" w:hAnsi="Times New Roman"/>
                <w:sz w:val="24"/>
                <w:szCs w:val="24"/>
                <w:lang w:val="hr-HR"/>
              </w:rPr>
              <w:t>stvo u trenutku prijave na Natječaj, jer će se na nositelja projekta</w:t>
            </w:r>
            <w:r w:rsidR="007C4785" w:rsidRPr="007C4785">
              <w:rPr>
                <w:rFonts w:ascii="Times New Roman" w:hAnsi="Times New Roman"/>
                <w:sz w:val="24"/>
                <w:szCs w:val="24"/>
                <w:lang w:val="hr-HR"/>
              </w:rPr>
              <w:t xml:space="preserve"> primijeniti važeći propisi u trenutku podnošenja </w:t>
            </w:r>
            <w:r>
              <w:rPr>
                <w:rFonts w:ascii="Times New Roman" w:hAnsi="Times New Roman"/>
                <w:sz w:val="24"/>
                <w:szCs w:val="24"/>
                <w:lang w:val="hr-HR"/>
              </w:rPr>
              <w:t>prijave projekta.</w:t>
            </w:r>
            <w:r w:rsidR="00BF543D">
              <w:rPr>
                <w:rFonts w:ascii="Times New Roman" w:hAnsi="Times New Roman"/>
                <w:sz w:val="24"/>
                <w:szCs w:val="24"/>
                <w:lang w:val="hr-HR"/>
              </w:rPr>
              <w:t xml:space="preserve">                        </w:t>
            </w:r>
          </w:p>
        </w:tc>
      </w:tr>
    </w:tbl>
    <w:p w:rsidR="00667935" w:rsidRDefault="00667935" w:rsidP="007C4785">
      <w:pPr>
        <w:shd w:val="clear" w:color="auto" w:fill="FFFFFF"/>
        <w:jc w:val="both"/>
        <w:rPr>
          <w:rFonts w:ascii="Times New Roman" w:hAnsi="Times New Roman" w:cs="Times New Roman"/>
          <w:sz w:val="24"/>
          <w:szCs w:val="24"/>
        </w:rPr>
      </w:pPr>
    </w:p>
    <w:p w:rsidR="00374A03" w:rsidRPr="005A64FD" w:rsidRDefault="00E11395" w:rsidP="00A67F84">
      <w:pPr>
        <w:pStyle w:val="Naslov2"/>
        <w:spacing w:before="240" w:after="240"/>
        <w:ind w:left="578" w:hanging="578"/>
        <w:jc w:val="both"/>
        <w:rPr>
          <w:rFonts w:ascii="Times New Roman" w:hAnsi="Times New Roman" w:cs="Times New Roman"/>
          <w:b/>
          <w:color w:val="auto"/>
          <w:sz w:val="24"/>
          <w:szCs w:val="24"/>
        </w:rPr>
      </w:pPr>
      <w:bookmarkStart w:id="36" w:name="_Toc450901558"/>
      <w:bookmarkStart w:id="37" w:name="_Toc505958385"/>
      <w:r w:rsidRPr="005A64FD">
        <w:rPr>
          <w:rFonts w:ascii="Times New Roman" w:hAnsi="Times New Roman" w:cs="Times New Roman"/>
          <w:b/>
          <w:color w:val="auto"/>
          <w:sz w:val="24"/>
          <w:szCs w:val="24"/>
        </w:rPr>
        <w:t>Zahtjevi koji se o</w:t>
      </w:r>
      <w:r w:rsidR="00A67F84">
        <w:rPr>
          <w:rFonts w:ascii="Times New Roman" w:hAnsi="Times New Roman" w:cs="Times New Roman"/>
          <w:b/>
          <w:color w:val="auto"/>
          <w:sz w:val="24"/>
          <w:szCs w:val="24"/>
        </w:rPr>
        <w:t>dnose na sposobnost nositelja projekta</w:t>
      </w:r>
      <w:r w:rsidRPr="005A64FD">
        <w:rPr>
          <w:rFonts w:ascii="Times New Roman" w:hAnsi="Times New Roman" w:cs="Times New Roman"/>
          <w:b/>
          <w:color w:val="auto"/>
          <w:sz w:val="24"/>
          <w:szCs w:val="24"/>
        </w:rPr>
        <w:t>, učinkovito korištenje sredstava i održivost rezultata projekta</w:t>
      </w:r>
      <w:bookmarkEnd w:id="35"/>
      <w:bookmarkEnd w:id="36"/>
      <w:bookmarkEnd w:id="37"/>
    </w:p>
    <w:p w:rsidR="00DF1A7E" w:rsidRDefault="00B13A02" w:rsidP="00956E41">
      <w:pPr>
        <w:pStyle w:val="ListParagraph1"/>
        <w:shd w:val="clear" w:color="auto" w:fill="FFFFFF" w:themeFill="background1"/>
        <w:ind w:left="0" w:firstLine="0"/>
        <w:rPr>
          <w:rFonts w:ascii="Times New Roman" w:eastAsia="Times New Roman" w:hAnsi="Times New Roman"/>
        </w:rPr>
      </w:pPr>
      <w:r>
        <w:rPr>
          <w:rFonts w:ascii="Times New Roman" w:eastAsia="Times New Roman" w:hAnsi="Times New Roman"/>
        </w:rPr>
        <w:t xml:space="preserve">Nositelj projekta je obvezan provedbu aktivnosti navedenih u poslovnom planu započeti u roku devet (9) mjeseci od datuma donošenja odluke o odabiru projekta, a </w:t>
      </w:r>
      <w:r w:rsidRPr="007C00C7">
        <w:rPr>
          <w:rFonts w:ascii="Times New Roman" w:eastAsia="Times New Roman" w:hAnsi="Times New Roman"/>
          <w:b/>
          <w:u w:val="single"/>
        </w:rPr>
        <w:t>završiti iste i ostvariti cilj projekt</w:t>
      </w:r>
      <w:r w:rsidRPr="00044804">
        <w:rPr>
          <w:rFonts w:ascii="Times New Roman" w:eastAsia="Times New Roman" w:hAnsi="Times New Roman"/>
          <w:b/>
          <w:u w:val="single"/>
        </w:rPr>
        <w:t xml:space="preserve">a </w:t>
      </w:r>
      <w:r>
        <w:rPr>
          <w:rFonts w:ascii="Times New Roman" w:eastAsia="Times New Roman" w:hAnsi="Times New Roman"/>
        </w:rPr>
        <w:t xml:space="preserve">u roku </w:t>
      </w:r>
      <w:r w:rsidRPr="007C00C7">
        <w:rPr>
          <w:rFonts w:ascii="Times New Roman" w:eastAsia="Times New Roman" w:hAnsi="Times New Roman"/>
          <w:b/>
          <w:u w:val="single"/>
        </w:rPr>
        <w:t>tri (3) godine</w:t>
      </w:r>
      <w:r>
        <w:rPr>
          <w:rFonts w:ascii="Times New Roman" w:eastAsia="Times New Roman" w:hAnsi="Times New Roman"/>
        </w:rPr>
        <w:t xml:space="preserve"> od datuma donošenja odluke o odabiru projekta. </w:t>
      </w:r>
      <w:r w:rsidR="009715EC">
        <w:rPr>
          <w:rFonts w:ascii="Times New Roman" w:eastAsia="Times New Roman" w:hAnsi="Times New Roman"/>
        </w:rPr>
        <w:t xml:space="preserve">Sve aktivnosti u poslovnom planu moraju biti provedene kako bi nositelj projekta ostvario javnu potporu. </w:t>
      </w:r>
    </w:p>
    <w:p w:rsidR="00E11395" w:rsidRDefault="00E11395" w:rsidP="00956E41">
      <w:pPr>
        <w:pStyle w:val="ListParagraph1"/>
        <w:shd w:val="clear" w:color="auto" w:fill="FFFFFF" w:themeFill="background1"/>
        <w:ind w:left="0" w:firstLine="0"/>
        <w:rPr>
          <w:rFonts w:ascii="Times New Roman" w:eastAsia="Times New Roman" w:hAnsi="Times New Roman"/>
          <w:lang w:eastAsia="en-US"/>
        </w:rPr>
      </w:pPr>
    </w:p>
    <w:p w:rsidR="00DF1A7E" w:rsidRPr="001661A8" w:rsidRDefault="00DF1A7E" w:rsidP="001661A8">
      <w:pPr>
        <w:jc w:val="both"/>
        <w:rPr>
          <w:rFonts w:ascii="Times New Roman" w:eastAsia="Times New Roman" w:hAnsi="Times New Roman"/>
        </w:rPr>
      </w:pPr>
      <w:r w:rsidRPr="00DF1A7E">
        <w:rPr>
          <w:rFonts w:ascii="Times New Roman" w:eastAsia="Times New Roman" w:hAnsi="Times New Roman" w:cs="Times New Roman"/>
          <w:sz w:val="24"/>
          <w:szCs w:val="24"/>
          <w:lang w:eastAsia="ar-SA"/>
        </w:rPr>
        <w:t>Ako</w:t>
      </w:r>
      <w:r w:rsidRPr="001661A8">
        <w:rPr>
          <w:rFonts w:ascii="Times New Roman" w:eastAsia="Times New Roman" w:hAnsi="Times New Roman" w:cs="Times New Roman"/>
          <w:sz w:val="24"/>
          <w:szCs w:val="24"/>
          <w:lang w:eastAsia="ar-SA"/>
        </w:rPr>
        <w:t xml:space="preserve"> zakonodavstvo Europske unije propiše zahtjeve za dostizanje novih standarda, nositelj projekta može podnijeti prijavu projekta za dostizanje tih standarda unutar najviše 12 mjeseci od kada su isti postali obvezni. Nositelj projekta mora isto detaljno opisati u poslovnom planu. </w:t>
      </w:r>
    </w:p>
    <w:p w:rsidR="00DF1A7E" w:rsidRPr="001661A8" w:rsidRDefault="00DF1A7E" w:rsidP="001661A8"/>
    <w:p w:rsidR="009319CB" w:rsidRDefault="00A67F84" w:rsidP="009319CB">
      <w:pPr>
        <w:shd w:val="clear" w:color="auto" w:fill="FFFFFF"/>
        <w:jc w:val="both"/>
        <w:rPr>
          <w:rFonts w:ascii="Times New Roman" w:eastAsia="Times New Roman" w:hAnsi="Times New Roman" w:cs="Times New Roman"/>
          <w:sz w:val="24"/>
          <w:szCs w:val="24"/>
        </w:rPr>
      </w:pPr>
      <w:r w:rsidRPr="005A64FD">
        <w:rPr>
          <w:rFonts w:ascii="Times New Roman" w:hAnsi="Times New Roman" w:cs="Times New Roman"/>
          <w:sz w:val="24"/>
          <w:szCs w:val="24"/>
        </w:rPr>
        <w:t xml:space="preserve">Nositelj projekta </w:t>
      </w:r>
      <w:r w:rsidR="00776F02">
        <w:rPr>
          <w:rFonts w:ascii="Times New Roman" w:hAnsi="Times New Roman" w:cs="Times New Roman"/>
          <w:sz w:val="24"/>
          <w:szCs w:val="24"/>
        </w:rPr>
        <w:t xml:space="preserve">je obvezan </w:t>
      </w:r>
      <w:r w:rsidRPr="005A64FD">
        <w:rPr>
          <w:rFonts w:ascii="Times New Roman" w:hAnsi="Times New Roman" w:cs="Times New Roman"/>
          <w:sz w:val="24"/>
          <w:szCs w:val="24"/>
        </w:rPr>
        <w:t xml:space="preserve">od trenutka podnošenja prijave projekta na </w:t>
      </w:r>
      <w:r>
        <w:rPr>
          <w:rFonts w:ascii="Times New Roman" w:hAnsi="Times New Roman" w:cs="Times New Roman"/>
          <w:sz w:val="24"/>
          <w:szCs w:val="24"/>
        </w:rPr>
        <w:t xml:space="preserve">ovaj </w:t>
      </w:r>
      <w:r w:rsidRPr="005A64FD">
        <w:rPr>
          <w:rFonts w:ascii="Times New Roman" w:hAnsi="Times New Roman" w:cs="Times New Roman"/>
          <w:sz w:val="24"/>
          <w:szCs w:val="24"/>
        </w:rPr>
        <w:t>natje</w:t>
      </w:r>
      <w:r w:rsidR="00B13A02">
        <w:rPr>
          <w:rFonts w:ascii="Times New Roman" w:hAnsi="Times New Roman" w:cs="Times New Roman"/>
          <w:sz w:val="24"/>
          <w:szCs w:val="24"/>
        </w:rPr>
        <w:t>čaj i sve do proteka roka od pet (5)</w:t>
      </w:r>
      <w:r w:rsidRPr="005A64FD">
        <w:rPr>
          <w:rFonts w:ascii="Times New Roman" w:hAnsi="Times New Roman" w:cs="Times New Roman"/>
          <w:sz w:val="24"/>
          <w:szCs w:val="24"/>
        </w:rPr>
        <w:t xml:space="preserve"> godina od dana konač</w:t>
      </w:r>
      <w:r w:rsidR="00776F02">
        <w:rPr>
          <w:rFonts w:ascii="Times New Roman" w:hAnsi="Times New Roman" w:cs="Times New Roman"/>
          <w:sz w:val="24"/>
          <w:szCs w:val="24"/>
        </w:rPr>
        <w:t>ne isplate sredstava potpore:</w:t>
      </w:r>
      <w:r w:rsidR="003E092F">
        <w:rPr>
          <w:rFonts w:ascii="Times New Roman" w:eastAsia="Times New Roman" w:hAnsi="Times New Roman" w:cs="Times New Roman"/>
          <w:sz w:val="24"/>
          <w:szCs w:val="24"/>
        </w:rPr>
        <w:t xml:space="preserve"> </w:t>
      </w:r>
    </w:p>
    <w:p w:rsidR="009319CB" w:rsidRPr="009319CB" w:rsidRDefault="009319CB" w:rsidP="009319CB">
      <w:pPr>
        <w:pStyle w:val="Odlomakpopisa"/>
        <w:numPr>
          <w:ilvl w:val="0"/>
          <w:numId w:val="31"/>
        </w:numPr>
        <w:shd w:val="clear" w:color="auto" w:fill="FFFFFF"/>
        <w:jc w:val="both"/>
        <w:rPr>
          <w:rFonts w:ascii="Times New Roman" w:eastAsia="Times New Roman" w:hAnsi="Times New Roman" w:cs="Times New Roman"/>
          <w:sz w:val="24"/>
          <w:szCs w:val="24"/>
        </w:rPr>
      </w:pPr>
      <w:r w:rsidRPr="009319CB">
        <w:rPr>
          <w:rFonts w:ascii="Times New Roman" w:eastAsia="Times New Roman" w:hAnsi="Times New Roman" w:cs="Times New Roman"/>
          <w:b/>
          <w:sz w:val="24"/>
          <w:szCs w:val="24"/>
          <w:u w:val="single"/>
        </w:rPr>
        <w:t>imati sjedište ili prebivalište</w:t>
      </w:r>
      <w:r w:rsidRPr="009319CB">
        <w:rPr>
          <w:rFonts w:ascii="Times New Roman" w:eastAsia="Times New Roman" w:hAnsi="Times New Roman" w:cs="Times New Roman"/>
          <w:sz w:val="24"/>
          <w:szCs w:val="24"/>
        </w:rPr>
        <w:t xml:space="preserve"> unutar područja koje LAG obuhvaća, zavisno o organizacijskom obliku</w:t>
      </w:r>
    </w:p>
    <w:p w:rsidR="009319CB" w:rsidRDefault="005507EA" w:rsidP="009319CB">
      <w:pPr>
        <w:pStyle w:val="Odlomakpopisa"/>
        <w:numPr>
          <w:ilvl w:val="0"/>
          <w:numId w:val="31"/>
        </w:num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biti upisan</w:t>
      </w:r>
      <w:r w:rsidRPr="005507EA">
        <w:rPr>
          <w:rFonts w:ascii="Times New Roman" w:eastAsia="Times New Roman" w:hAnsi="Times New Roman" w:cs="Times New Roman"/>
          <w:b/>
          <w:sz w:val="24"/>
          <w:szCs w:val="24"/>
        </w:rPr>
        <w:t xml:space="preserve"> </w:t>
      </w:r>
      <w:r w:rsidRPr="005507EA">
        <w:rPr>
          <w:rFonts w:ascii="Times New Roman" w:eastAsia="Times New Roman" w:hAnsi="Times New Roman" w:cs="Times New Roman"/>
          <w:sz w:val="24"/>
          <w:szCs w:val="24"/>
        </w:rPr>
        <w:t>u Upisnik poljoprivrednih gospodarstava</w:t>
      </w:r>
      <w:r w:rsidRPr="005507E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 xml:space="preserve">i </w:t>
      </w:r>
      <w:r w:rsidR="00776F02" w:rsidRPr="007C00C7">
        <w:rPr>
          <w:rFonts w:ascii="Times New Roman" w:eastAsia="Times New Roman" w:hAnsi="Times New Roman" w:cs="Times New Roman"/>
          <w:b/>
          <w:sz w:val="24"/>
          <w:szCs w:val="24"/>
          <w:u w:val="single"/>
        </w:rPr>
        <w:t>aktivno</w:t>
      </w:r>
      <w:r w:rsidR="00776F02" w:rsidRPr="00776F02">
        <w:rPr>
          <w:rFonts w:ascii="Times New Roman" w:eastAsia="Times New Roman" w:hAnsi="Times New Roman" w:cs="Times New Roman"/>
          <w:sz w:val="24"/>
          <w:szCs w:val="24"/>
        </w:rPr>
        <w:t xml:space="preserve"> se baviti </w:t>
      </w:r>
      <w:r w:rsidR="00776F02" w:rsidRPr="007C00C7">
        <w:rPr>
          <w:rFonts w:ascii="Times New Roman" w:eastAsia="Times New Roman" w:hAnsi="Times New Roman" w:cs="Times New Roman"/>
          <w:b/>
          <w:sz w:val="24"/>
          <w:szCs w:val="24"/>
          <w:u w:val="single"/>
        </w:rPr>
        <w:t>poljoprivrednom proizvodnjom</w:t>
      </w:r>
      <w:r w:rsidR="00776F02" w:rsidRPr="00776F02">
        <w:rPr>
          <w:rFonts w:ascii="Times New Roman" w:eastAsia="Times New Roman" w:hAnsi="Times New Roman" w:cs="Times New Roman"/>
          <w:sz w:val="24"/>
          <w:szCs w:val="24"/>
        </w:rPr>
        <w:t>. Pod aktivnim bavljenjem poljoprivrednom proizvodnjom podrazumijeva se da se poljoprivredno gospodarstvo bavi najmanje  onom vrstom poljoprivredne proizvodnje za koju je zatražen</w:t>
      </w:r>
      <w:r w:rsidR="00776F02">
        <w:rPr>
          <w:rFonts w:ascii="Times New Roman" w:eastAsia="Times New Roman" w:hAnsi="Times New Roman" w:cs="Times New Roman"/>
          <w:sz w:val="24"/>
          <w:szCs w:val="24"/>
        </w:rPr>
        <w:t>a potpora koja je predmet prijave projekta</w:t>
      </w:r>
      <w:r w:rsidR="00776F02" w:rsidRPr="00776F02">
        <w:rPr>
          <w:rFonts w:ascii="Times New Roman" w:eastAsia="Times New Roman" w:hAnsi="Times New Roman" w:cs="Times New Roman"/>
          <w:sz w:val="24"/>
          <w:szCs w:val="24"/>
        </w:rPr>
        <w:t>. Kad je u poslovnom planu zatražena potpora samo za poljoprivrednu mehanizaciju, strojeve i opremu, aktivno bavljenje poljoprivrednom proizvodnjom se smatra bavljenje najmanje poljoprivrednom proizvodnjom koje je poljoprivredno gospodarstvo imalo ko</w:t>
      </w:r>
      <w:r w:rsidR="00776F02">
        <w:rPr>
          <w:rFonts w:ascii="Times New Roman" w:eastAsia="Times New Roman" w:hAnsi="Times New Roman" w:cs="Times New Roman"/>
          <w:sz w:val="24"/>
          <w:szCs w:val="24"/>
        </w:rPr>
        <w:t>d podnošenja prijave projekta</w:t>
      </w:r>
      <w:r w:rsidR="00776F02" w:rsidRPr="00776F02">
        <w:rPr>
          <w:rFonts w:ascii="Times New Roman" w:eastAsia="Times New Roman" w:hAnsi="Times New Roman" w:cs="Times New Roman"/>
          <w:sz w:val="24"/>
          <w:szCs w:val="24"/>
        </w:rPr>
        <w:t>.</w:t>
      </w:r>
    </w:p>
    <w:p w:rsidR="009319CB" w:rsidRPr="009319CB" w:rsidRDefault="009319CB" w:rsidP="009319CB">
      <w:pPr>
        <w:pStyle w:val="Odlomakpopisa"/>
        <w:shd w:val="clear" w:color="auto" w:fill="FFFFFF"/>
        <w:ind w:left="787"/>
        <w:jc w:val="both"/>
        <w:rPr>
          <w:rFonts w:ascii="Times New Roman" w:eastAsia="Times New Roman" w:hAnsi="Times New Roman" w:cs="Times New Roman"/>
          <w:sz w:val="24"/>
          <w:szCs w:val="24"/>
        </w:rPr>
      </w:pPr>
    </w:p>
    <w:tbl>
      <w:tblPr>
        <w:tblStyle w:val="Reetkatablice"/>
        <w:tblW w:w="0" w:type="auto"/>
        <w:tblLook w:val="04A0"/>
      </w:tblPr>
      <w:tblGrid>
        <w:gridCol w:w="9288"/>
      </w:tblGrid>
      <w:tr w:rsidR="00BE57CC" w:rsidRPr="005A64FD" w:rsidTr="009319CB">
        <w:trPr>
          <w:trHeight w:val="1124"/>
        </w:trPr>
        <w:tc>
          <w:tcPr>
            <w:tcW w:w="9288" w:type="dxa"/>
          </w:tcPr>
          <w:p w:rsidR="00BE57CC" w:rsidRPr="005A64FD" w:rsidRDefault="00BE57CC" w:rsidP="007510EF">
            <w:pPr>
              <w:rPr>
                <w:rFonts w:ascii="Times New Roman" w:hAnsi="Times New Roman"/>
                <w:b/>
                <w:sz w:val="24"/>
                <w:szCs w:val="24"/>
                <w:lang w:val="hr-HR"/>
              </w:rPr>
            </w:pPr>
            <w:r w:rsidRPr="005A64FD">
              <w:rPr>
                <w:rFonts w:ascii="Times New Roman" w:hAnsi="Times New Roman"/>
                <w:b/>
                <w:sz w:val="24"/>
                <w:szCs w:val="24"/>
                <w:lang w:val="hr-HR"/>
              </w:rPr>
              <w:lastRenderedPageBreak/>
              <w:t>Napomena:</w:t>
            </w:r>
          </w:p>
          <w:p w:rsidR="00BE57CC" w:rsidRDefault="00BE57CC" w:rsidP="007510EF">
            <w:pPr>
              <w:jc w:val="both"/>
              <w:rPr>
                <w:rFonts w:ascii="Times New Roman" w:hAnsi="Times New Roman"/>
                <w:sz w:val="24"/>
                <w:szCs w:val="24"/>
                <w:lang w:val="hr-HR"/>
              </w:rPr>
            </w:pPr>
          </w:p>
          <w:p w:rsidR="00BE57CC" w:rsidRPr="00941018" w:rsidRDefault="00BE57CC" w:rsidP="00D71F35">
            <w:pPr>
              <w:jc w:val="both"/>
              <w:rPr>
                <w:rFonts w:ascii="Times New Roman" w:hAnsi="Times New Roman"/>
                <w:sz w:val="24"/>
                <w:szCs w:val="24"/>
                <w:lang w:val="hr-HR"/>
              </w:rPr>
            </w:pPr>
            <w:r>
              <w:rPr>
                <w:rFonts w:ascii="Times New Roman" w:hAnsi="Times New Roman"/>
                <w:sz w:val="24"/>
                <w:szCs w:val="24"/>
                <w:lang w:val="hr-HR"/>
              </w:rPr>
              <w:t>Nije dozvoljena promjena nositelja ili odgovorne osobe poljoprivrednog gospodarstva od trenutka podnošenja prijave projekta do konačne isplate potpore</w:t>
            </w:r>
            <w:r w:rsidR="00D71F35">
              <w:rPr>
                <w:rFonts w:ascii="Times New Roman" w:hAnsi="Times New Roman"/>
                <w:sz w:val="24"/>
                <w:szCs w:val="24"/>
                <w:lang w:val="hr-HR"/>
              </w:rPr>
              <w:t>.</w:t>
            </w:r>
            <w:r w:rsidR="00723918">
              <w:t xml:space="preserve"> </w:t>
            </w:r>
            <w:r w:rsidR="009319CB">
              <w:rPr>
                <w:rFonts w:ascii="Times New Roman" w:hAnsi="Times New Roman"/>
                <w:sz w:val="24"/>
                <w:szCs w:val="24"/>
                <w:lang w:val="hr-HR"/>
              </w:rPr>
              <w:t xml:space="preserve">Nakon konačne isplate potpore, nositelj ili odgovorna osoba moraju ostati unutar poljoprivrednog gospodarstva sve do proteka roka od pet (5) godina od konačne isplate potpore, ali nije obvezno da isti budu nositelji ili odgovorne osobe poljoprivrednog gospodarstva.     </w:t>
            </w:r>
            <w:r w:rsidR="00723918">
              <w:rPr>
                <w:rFonts w:ascii="Times New Roman" w:hAnsi="Times New Roman"/>
                <w:sz w:val="24"/>
                <w:szCs w:val="24"/>
                <w:lang w:val="hr-HR"/>
              </w:rPr>
              <w:t xml:space="preserve">    </w:t>
            </w:r>
          </w:p>
        </w:tc>
      </w:tr>
    </w:tbl>
    <w:p w:rsidR="00374A03" w:rsidRPr="005A64FD" w:rsidRDefault="00374A03" w:rsidP="00E11395">
      <w:pPr>
        <w:shd w:val="clear" w:color="auto" w:fill="FFFFFF"/>
        <w:jc w:val="both"/>
        <w:rPr>
          <w:rFonts w:ascii="Times New Roman" w:eastAsia="Times New Roman" w:hAnsi="Times New Roman" w:cs="Times New Roman"/>
          <w:sz w:val="24"/>
          <w:szCs w:val="24"/>
        </w:rPr>
      </w:pPr>
    </w:p>
    <w:p w:rsidR="00B13A02" w:rsidRPr="00B13A02" w:rsidRDefault="00B13A02" w:rsidP="00B13A02">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Nositelji projekta</w:t>
      </w:r>
      <w:r w:rsidRPr="00B13A02">
        <w:rPr>
          <w:rFonts w:ascii="Times New Roman" w:eastAsia="Times New Roman" w:hAnsi="Times New Roman" w:cs="Times New Roman"/>
          <w:sz w:val="24"/>
          <w:szCs w:val="24"/>
        </w:rPr>
        <w:t xml:space="preserve"> moraju osigurati trajnost projekta, odnosno tijekom razdoblja od </w:t>
      </w:r>
      <w:r>
        <w:rPr>
          <w:rFonts w:ascii="Times New Roman" w:eastAsia="Times New Roman" w:hAnsi="Times New Roman" w:cs="Times New Roman"/>
          <w:sz w:val="24"/>
          <w:szCs w:val="24"/>
        </w:rPr>
        <w:t>pet (5)</w:t>
      </w:r>
      <w:r w:rsidRPr="00B13A02">
        <w:rPr>
          <w:rFonts w:ascii="Times New Roman" w:eastAsia="Times New Roman" w:hAnsi="Times New Roman" w:cs="Times New Roman"/>
          <w:sz w:val="24"/>
          <w:szCs w:val="24"/>
        </w:rPr>
        <w:t xml:space="preserve"> godin</w:t>
      </w:r>
      <w:r w:rsidR="001661A8">
        <w:rPr>
          <w:rFonts w:ascii="Times New Roman" w:eastAsia="Times New Roman" w:hAnsi="Times New Roman" w:cs="Times New Roman"/>
          <w:sz w:val="24"/>
          <w:szCs w:val="24"/>
        </w:rPr>
        <w:t>a</w:t>
      </w:r>
      <w:r w:rsidRPr="00B13A02">
        <w:rPr>
          <w:rFonts w:ascii="Times New Roman" w:eastAsia="Times New Roman" w:hAnsi="Times New Roman" w:cs="Times New Roman"/>
          <w:sz w:val="24"/>
          <w:szCs w:val="24"/>
        </w:rPr>
        <w:t xml:space="preserve"> od </w:t>
      </w:r>
      <w:r>
        <w:rPr>
          <w:rFonts w:ascii="Times New Roman" w:eastAsia="Times New Roman" w:hAnsi="Times New Roman" w:cs="Times New Roman"/>
          <w:sz w:val="24"/>
          <w:szCs w:val="24"/>
        </w:rPr>
        <w:t>dana kona</w:t>
      </w:r>
      <w:r w:rsidR="009F04B0">
        <w:rPr>
          <w:rFonts w:ascii="Times New Roman" w:eastAsia="Times New Roman" w:hAnsi="Times New Roman" w:cs="Times New Roman"/>
          <w:sz w:val="24"/>
          <w:szCs w:val="24"/>
        </w:rPr>
        <w:t>čne isplate sredstava</w:t>
      </w:r>
      <w:r w:rsidRPr="00B13A02">
        <w:rPr>
          <w:rFonts w:ascii="Times New Roman" w:eastAsia="Times New Roman" w:hAnsi="Times New Roman" w:cs="Times New Roman"/>
          <w:sz w:val="24"/>
          <w:szCs w:val="24"/>
        </w:rPr>
        <w:t xml:space="preserve"> moraju osigurati da rezultati projekta ne podliježu niti jednoj od </w:t>
      </w:r>
      <w:r w:rsidR="009F04B0">
        <w:rPr>
          <w:rFonts w:ascii="Times New Roman" w:eastAsia="Times New Roman" w:hAnsi="Times New Roman" w:cs="Times New Roman"/>
          <w:sz w:val="24"/>
          <w:szCs w:val="24"/>
        </w:rPr>
        <w:t>sljedećih situacija:</w:t>
      </w:r>
    </w:p>
    <w:p w:rsidR="00B13A02" w:rsidRDefault="00B13A02" w:rsidP="000E39E5">
      <w:pPr>
        <w:pStyle w:val="Odlomakpopisa"/>
        <w:numPr>
          <w:ilvl w:val="0"/>
          <w:numId w:val="31"/>
        </w:numPr>
        <w:shd w:val="clear" w:color="auto" w:fill="FFFFFF"/>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prestanku ili pr</w:t>
      </w:r>
      <w:r w:rsidR="009F04B0" w:rsidRPr="007C00C7">
        <w:rPr>
          <w:rFonts w:ascii="Times New Roman" w:eastAsia="Times New Roman" w:hAnsi="Times New Roman" w:cs="Times New Roman"/>
          <w:b/>
          <w:sz w:val="24"/>
          <w:szCs w:val="24"/>
          <w:u w:val="single"/>
        </w:rPr>
        <w:t>emještanju</w:t>
      </w:r>
      <w:r w:rsidR="009F04B0">
        <w:rPr>
          <w:rFonts w:ascii="Times New Roman" w:eastAsia="Times New Roman" w:hAnsi="Times New Roman" w:cs="Times New Roman"/>
          <w:sz w:val="24"/>
          <w:szCs w:val="24"/>
        </w:rPr>
        <w:t xml:space="preserve"> proizvodne aktivnosti izvan područja LAG obuhvata</w:t>
      </w:r>
      <w:r w:rsidRPr="00B13A02">
        <w:rPr>
          <w:rFonts w:ascii="Times New Roman" w:eastAsia="Times New Roman" w:hAnsi="Times New Roman" w:cs="Times New Roman"/>
          <w:sz w:val="24"/>
          <w:szCs w:val="24"/>
        </w:rPr>
        <w:t>;</w:t>
      </w:r>
    </w:p>
    <w:p w:rsidR="009F04B0" w:rsidRDefault="00B13A02" w:rsidP="000E39E5">
      <w:pPr>
        <w:pStyle w:val="Odlomakpopisa"/>
        <w:numPr>
          <w:ilvl w:val="0"/>
          <w:numId w:val="31"/>
        </w:numPr>
        <w:shd w:val="clear" w:color="auto" w:fill="FFFFFF"/>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promjeni vlasniš</w:t>
      </w:r>
      <w:r w:rsidR="009F04B0" w:rsidRPr="007C00C7">
        <w:rPr>
          <w:rFonts w:ascii="Times New Roman" w:eastAsia="Times New Roman" w:hAnsi="Times New Roman" w:cs="Times New Roman"/>
          <w:b/>
          <w:sz w:val="24"/>
          <w:szCs w:val="24"/>
          <w:u w:val="single"/>
        </w:rPr>
        <w:t>tva</w:t>
      </w:r>
      <w:r w:rsidR="009F04B0">
        <w:rPr>
          <w:rFonts w:ascii="Times New Roman" w:eastAsia="Times New Roman" w:hAnsi="Times New Roman" w:cs="Times New Roman"/>
          <w:sz w:val="24"/>
          <w:szCs w:val="24"/>
        </w:rPr>
        <w:t xml:space="preserve"> nad predmetom ulaganja</w:t>
      </w:r>
    </w:p>
    <w:p w:rsidR="009F04B0" w:rsidRPr="009F04B0" w:rsidRDefault="00525E02" w:rsidP="000E39E5">
      <w:pPr>
        <w:pStyle w:val="Odlomakpopisa"/>
        <w:numPr>
          <w:ilvl w:val="0"/>
          <w:numId w:val="31"/>
        </w:numPr>
        <w:shd w:val="clear" w:color="auto" w:fill="FFFFFF"/>
        <w:ind w:left="782" w:hanging="357"/>
        <w:contextualSpacing w:val="0"/>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davanje</w:t>
      </w:r>
      <w:r w:rsidR="009F04B0" w:rsidRPr="007C00C7">
        <w:rPr>
          <w:rFonts w:ascii="Times New Roman" w:eastAsia="Times New Roman" w:hAnsi="Times New Roman" w:cs="Times New Roman"/>
          <w:b/>
          <w:sz w:val="24"/>
          <w:szCs w:val="24"/>
          <w:u w:val="single"/>
        </w:rPr>
        <w:t xml:space="preserve"> u zakup ili najam predmet</w:t>
      </w:r>
      <w:r w:rsidR="00AD0DCA">
        <w:rPr>
          <w:rFonts w:ascii="Times New Roman" w:eastAsia="Times New Roman" w:hAnsi="Times New Roman" w:cs="Times New Roman"/>
          <w:b/>
          <w:sz w:val="24"/>
          <w:szCs w:val="24"/>
          <w:u w:val="single"/>
        </w:rPr>
        <w:t>a</w:t>
      </w:r>
      <w:r w:rsidR="009F04B0" w:rsidRPr="007C00C7">
        <w:rPr>
          <w:rFonts w:ascii="Times New Roman" w:eastAsia="Times New Roman" w:hAnsi="Times New Roman" w:cs="Times New Roman"/>
          <w:b/>
          <w:sz w:val="24"/>
          <w:szCs w:val="24"/>
          <w:u w:val="single"/>
        </w:rPr>
        <w:t xml:space="preserve"> ulaganja</w:t>
      </w:r>
      <w:r w:rsidR="009F04B0" w:rsidRPr="009F04B0">
        <w:rPr>
          <w:rFonts w:ascii="Times New Roman" w:eastAsia="Times New Roman" w:hAnsi="Times New Roman" w:cs="Times New Roman"/>
          <w:sz w:val="24"/>
          <w:szCs w:val="24"/>
        </w:rPr>
        <w:t xml:space="preserve"> ili premje</w:t>
      </w:r>
      <w:r w:rsidR="003E092F">
        <w:rPr>
          <w:rFonts w:ascii="Times New Roman" w:eastAsia="Times New Roman" w:hAnsi="Times New Roman" w:cs="Times New Roman"/>
          <w:sz w:val="24"/>
          <w:szCs w:val="24"/>
        </w:rPr>
        <w:t>štanje</w:t>
      </w:r>
      <w:r w:rsidR="009F04B0" w:rsidRPr="009F04B0">
        <w:rPr>
          <w:rFonts w:ascii="Times New Roman" w:eastAsia="Times New Roman" w:hAnsi="Times New Roman" w:cs="Times New Roman"/>
          <w:sz w:val="24"/>
          <w:szCs w:val="24"/>
        </w:rPr>
        <w:t xml:space="preserve"> sufinancirano</w:t>
      </w:r>
      <w:r w:rsidR="005F62CE">
        <w:rPr>
          <w:rFonts w:ascii="Times New Roman" w:eastAsia="Times New Roman" w:hAnsi="Times New Roman" w:cs="Times New Roman"/>
          <w:sz w:val="24"/>
          <w:szCs w:val="24"/>
        </w:rPr>
        <w:t>g</w:t>
      </w:r>
      <w:r w:rsidR="009F04B0" w:rsidRPr="009F04B0">
        <w:rPr>
          <w:rFonts w:ascii="Times New Roman" w:eastAsia="Times New Roman" w:hAnsi="Times New Roman" w:cs="Times New Roman"/>
          <w:sz w:val="24"/>
          <w:szCs w:val="24"/>
        </w:rPr>
        <w:t xml:space="preserve"> ulaganj</w:t>
      </w:r>
      <w:r w:rsidR="00A63DF9">
        <w:rPr>
          <w:rFonts w:ascii="Times New Roman" w:eastAsia="Times New Roman" w:hAnsi="Times New Roman" w:cs="Times New Roman"/>
          <w:sz w:val="24"/>
          <w:szCs w:val="24"/>
        </w:rPr>
        <w:t>a</w:t>
      </w:r>
      <w:r w:rsidR="009F04B0">
        <w:rPr>
          <w:rFonts w:ascii="Times New Roman" w:eastAsia="Times New Roman" w:hAnsi="Times New Roman" w:cs="Times New Roman"/>
          <w:sz w:val="24"/>
          <w:szCs w:val="24"/>
        </w:rPr>
        <w:t xml:space="preserve"> do </w:t>
      </w:r>
      <w:r w:rsidR="009F04B0" w:rsidRPr="009F04B0">
        <w:rPr>
          <w:rFonts w:ascii="Times New Roman" w:eastAsia="Times New Roman" w:hAnsi="Times New Roman" w:cs="Times New Roman"/>
          <w:sz w:val="24"/>
          <w:szCs w:val="24"/>
        </w:rPr>
        <w:t>isteka pet</w:t>
      </w:r>
      <w:r w:rsidR="009F04B0">
        <w:rPr>
          <w:rFonts w:ascii="Times New Roman" w:eastAsia="Times New Roman" w:hAnsi="Times New Roman" w:cs="Times New Roman"/>
          <w:sz w:val="24"/>
          <w:szCs w:val="24"/>
        </w:rPr>
        <w:t xml:space="preserve"> (5)</w:t>
      </w:r>
      <w:r w:rsidR="009F04B0" w:rsidRPr="009F04B0">
        <w:rPr>
          <w:rFonts w:ascii="Times New Roman" w:eastAsia="Times New Roman" w:hAnsi="Times New Roman" w:cs="Times New Roman"/>
          <w:sz w:val="24"/>
          <w:szCs w:val="24"/>
        </w:rPr>
        <w:t xml:space="preserve"> godina od datuma konačne isplate potpore, osim u slučaju kada je to </w:t>
      </w:r>
      <w:r w:rsidR="009F04B0">
        <w:rPr>
          <w:rFonts w:ascii="Times New Roman" w:eastAsia="Times New Roman" w:hAnsi="Times New Roman" w:cs="Times New Roman"/>
          <w:sz w:val="24"/>
          <w:szCs w:val="24"/>
        </w:rPr>
        <w:t>zakonska obveza</w:t>
      </w:r>
    </w:p>
    <w:p w:rsidR="00B13A02" w:rsidRDefault="00B13A02" w:rsidP="000E39E5">
      <w:pPr>
        <w:pStyle w:val="Odlomakpopisa"/>
        <w:numPr>
          <w:ilvl w:val="0"/>
          <w:numId w:val="31"/>
        </w:numPr>
        <w:shd w:val="clear" w:color="auto" w:fill="FFFFFF"/>
        <w:ind w:left="782" w:hanging="357"/>
        <w:contextualSpacing w:val="0"/>
        <w:jc w:val="both"/>
        <w:rPr>
          <w:rFonts w:ascii="Times New Roman" w:eastAsia="Times New Roman" w:hAnsi="Times New Roman" w:cs="Times New Roman"/>
          <w:sz w:val="24"/>
          <w:szCs w:val="24"/>
        </w:rPr>
      </w:pPr>
      <w:r w:rsidRPr="007C00C7">
        <w:rPr>
          <w:rFonts w:ascii="Times New Roman" w:eastAsia="Times New Roman" w:hAnsi="Times New Roman" w:cs="Times New Roman"/>
          <w:b/>
          <w:sz w:val="24"/>
          <w:szCs w:val="24"/>
          <w:u w:val="single"/>
        </w:rPr>
        <w:t>značajnoj promjeni</w:t>
      </w:r>
      <w:r w:rsidRPr="00B13A02">
        <w:rPr>
          <w:rFonts w:ascii="Times New Roman" w:eastAsia="Times New Roman" w:hAnsi="Times New Roman" w:cs="Times New Roman"/>
          <w:sz w:val="24"/>
          <w:szCs w:val="24"/>
        </w:rPr>
        <w:t xml:space="preserve"> koja utječe na prirodu projekta, </w:t>
      </w:r>
      <w:r w:rsidR="00525E02">
        <w:rPr>
          <w:rFonts w:ascii="Times New Roman" w:eastAsia="Times New Roman" w:hAnsi="Times New Roman" w:cs="Times New Roman"/>
          <w:sz w:val="24"/>
          <w:szCs w:val="24"/>
        </w:rPr>
        <w:t xml:space="preserve">ciljeve ili provedbene uvjete </w:t>
      </w:r>
      <w:r w:rsidRPr="00B13A02">
        <w:rPr>
          <w:rFonts w:ascii="Times New Roman" w:eastAsia="Times New Roman" w:hAnsi="Times New Roman" w:cs="Times New Roman"/>
          <w:sz w:val="24"/>
          <w:szCs w:val="24"/>
        </w:rPr>
        <w:t xml:space="preserve">zbog koje bi se doveli u </w:t>
      </w:r>
      <w:r w:rsidR="009F04B0">
        <w:rPr>
          <w:rFonts w:ascii="Times New Roman" w:eastAsia="Times New Roman" w:hAnsi="Times New Roman" w:cs="Times New Roman"/>
          <w:sz w:val="24"/>
          <w:szCs w:val="24"/>
        </w:rPr>
        <w:t>pitanje njegovi prvotni ciljevi</w:t>
      </w:r>
    </w:p>
    <w:p w:rsidR="00B13A02" w:rsidRPr="00B13A02" w:rsidRDefault="00B13A02" w:rsidP="00B13A02">
      <w:pPr>
        <w:shd w:val="clear" w:color="auto" w:fill="FFFFFF"/>
        <w:jc w:val="both"/>
        <w:rPr>
          <w:rFonts w:ascii="Times New Roman" w:eastAsia="Times New Roman" w:hAnsi="Times New Roman" w:cs="Times New Roman"/>
          <w:sz w:val="24"/>
          <w:szCs w:val="24"/>
        </w:rPr>
      </w:pPr>
    </w:p>
    <w:p w:rsidR="00B13A02" w:rsidRPr="00B13A02" w:rsidRDefault="00B13A02" w:rsidP="00B13A02">
      <w:pPr>
        <w:shd w:val="clear" w:color="auto" w:fill="FFFFFF"/>
        <w:jc w:val="both"/>
        <w:rPr>
          <w:rFonts w:ascii="Times New Roman" w:eastAsia="Times New Roman" w:hAnsi="Times New Roman" w:cs="Times New Roman"/>
          <w:sz w:val="24"/>
          <w:szCs w:val="24"/>
        </w:rPr>
      </w:pPr>
      <w:r w:rsidRPr="00B13A02">
        <w:rPr>
          <w:rFonts w:ascii="Times New Roman" w:eastAsia="Times New Roman" w:hAnsi="Times New Roman" w:cs="Times New Roman"/>
          <w:sz w:val="24"/>
          <w:szCs w:val="24"/>
        </w:rPr>
        <w:t>N</w:t>
      </w:r>
      <w:r w:rsidR="009F04B0">
        <w:rPr>
          <w:rFonts w:ascii="Times New Roman" w:eastAsia="Times New Roman" w:hAnsi="Times New Roman" w:cs="Times New Roman"/>
          <w:sz w:val="24"/>
          <w:szCs w:val="24"/>
        </w:rPr>
        <w:t xml:space="preserve">epridržavanje zahtjeva propisanih ovim poglavljem, </w:t>
      </w:r>
      <w:r w:rsidRPr="00B13A02">
        <w:rPr>
          <w:rFonts w:ascii="Times New Roman" w:eastAsia="Times New Roman" w:hAnsi="Times New Roman" w:cs="Times New Roman"/>
          <w:sz w:val="24"/>
          <w:szCs w:val="24"/>
        </w:rPr>
        <w:t>smatra</w:t>
      </w:r>
      <w:r w:rsidR="009F04B0">
        <w:rPr>
          <w:rFonts w:ascii="Times New Roman" w:eastAsia="Times New Roman" w:hAnsi="Times New Roman" w:cs="Times New Roman"/>
          <w:sz w:val="24"/>
          <w:szCs w:val="24"/>
        </w:rPr>
        <w:t>t će se nepridržavanjem</w:t>
      </w:r>
      <w:r w:rsidR="00525E02">
        <w:rPr>
          <w:rFonts w:ascii="Times New Roman" w:eastAsia="Times New Roman" w:hAnsi="Times New Roman" w:cs="Times New Roman"/>
          <w:sz w:val="24"/>
          <w:szCs w:val="24"/>
        </w:rPr>
        <w:t xml:space="preserve"> temeljnih uvjeta te će se </w:t>
      </w:r>
      <w:r w:rsidR="007C00C7">
        <w:rPr>
          <w:rFonts w:ascii="Times New Roman" w:eastAsia="Times New Roman" w:hAnsi="Times New Roman" w:cs="Times New Roman"/>
          <w:sz w:val="24"/>
          <w:szCs w:val="24"/>
        </w:rPr>
        <w:t xml:space="preserve">u tim situacijama </w:t>
      </w:r>
      <w:r w:rsidR="00525E02">
        <w:rPr>
          <w:rFonts w:ascii="Times New Roman" w:eastAsia="Times New Roman" w:hAnsi="Times New Roman" w:cs="Times New Roman"/>
          <w:sz w:val="24"/>
          <w:szCs w:val="24"/>
        </w:rPr>
        <w:t>od nositelja projekta</w:t>
      </w:r>
      <w:r w:rsidRPr="00B13A02">
        <w:rPr>
          <w:rFonts w:ascii="Times New Roman" w:eastAsia="Times New Roman" w:hAnsi="Times New Roman" w:cs="Times New Roman"/>
          <w:sz w:val="24"/>
          <w:szCs w:val="24"/>
        </w:rPr>
        <w:t xml:space="preserve"> zatražiti povrat sredstava</w:t>
      </w:r>
      <w:r w:rsidR="00525E02">
        <w:rPr>
          <w:rFonts w:ascii="Times New Roman" w:eastAsia="Times New Roman" w:hAnsi="Times New Roman" w:cs="Times New Roman"/>
          <w:sz w:val="24"/>
          <w:szCs w:val="24"/>
        </w:rPr>
        <w:t>.</w:t>
      </w:r>
      <w:r w:rsidR="00525E02">
        <w:rPr>
          <w:rStyle w:val="Referencafusnote"/>
          <w:rFonts w:ascii="Times New Roman" w:eastAsia="Times New Roman" w:hAnsi="Times New Roman"/>
          <w:sz w:val="24"/>
          <w:szCs w:val="24"/>
        </w:rPr>
        <w:footnoteReference w:id="4"/>
      </w:r>
    </w:p>
    <w:p w:rsidR="00B537CB" w:rsidRPr="005A64FD" w:rsidRDefault="00B537CB" w:rsidP="00374A03">
      <w:pPr>
        <w:pStyle w:val="ListParagraph1"/>
        <w:shd w:val="clear" w:color="auto" w:fill="FFFFFF" w:themeFill="background1"/>
        <w:ind w:left="0" w:firstLine="0"/>
        <w:rPr>
          <w:rFonts w:ascii="Times New Roman" w:hAnsi="Times New Roman"/>
          <w:color w:val="000000"/>
        </w:rPr>
      </w:pPr>
    </w:p>
    <w:tbl>
      <w:tblPr>
        <w:tblStyle w:val="Reetkatablice"/>
        <w:tblW w:w="0" w:type="auto"/>
        <w:tblInd w:w="-34" w:type="dxa"/>
        <w:tblLook w:val="04A0"/>
      </w:tblPr>
      <w:tblGrid>
        <w:gridCol w:w="9322"/>
      </w:tblGrid>
      <w:tr w:rsidR="00525E02" w:rsidRPr="005A64FD" w:rsidTr="000005AA">
        <w:trPr>
          <w:trHeight w:val="699"/>
        </w:trPr>
        <w:tc>
          <w:tcPr>
            <w:tcW w:w="9322" w:type="dxa"/>
          </w:tcPr>
          <w:p w:rsidR="00525E02" w:rsidRPr="0046312F" w:rsidRDefault="00525E02" w:rsidP="00550653">
            <w:pPr>
              <w:rPr>
                <w:rFonts w:ascii="Times New Roman" w:hAnsi="Times New Roman"/>
                <w:b/>
                <w:sz w:val="24"/>
                <w:szCs w:val="24"/>
                <w:lang w:val="hr-HR"/>
              </w:rPr>
            </w:pPr>
            <w:r w:rsidRPr="0046312F">
              <w:rPr>
                <w:rFonts w:ascii="Times New Roman" w:hAnsi="Times New Roman"/>
                <w:b/>
                <w:sz w:val="24"/>
                <w:szCs w:val="24"/>
                <w:lang w:val="hr-HR"/>
              </w:rPr>
              <w:t>Napomena:</w:t>
            </w:r>
          </w:p>
          <w:p w:rsidR="00345C32" w:rsidRPr="0046312F" w:rsidRDefault="00345C32" w:rsidP="00550653">
            <w:pPr>
              <w:rPr>
                <w:rFonts w:ascii="Times New Roman" w:hAnsi="Times New Roman"/>
                <w:b/>
                <w:sz w:val="24"/>
                <w:szCs w:val="24"/>
                <w:lang w:val="hr-HR"/>
              </w:rPr>
            </w:pPr>
          </w:p>
          <w:p w:rsidR="00525E02" w:rsidRPr="00987A75" w:rsidRDefault="00525E02" w:rsidP="00987A75">
            <w:pPr>
              <w:jc w:val="both"/>
              <w:rPr>
                <w:rFonts w:ascii="Times New Roman" w:eastAsiaTheme="minorEastAsia" w:hAnsi="Times New Roman" w:cs="Times New Roman"/>
                <w:sz w:val="24"/>
                <w:szCs w:val="24"/>
                <w:lang w:val="hr-HR"/>
              </w:rPr>
            </w:pPr>
            <w:r w:rsidRPr="0046312F">
              <w:rPr>
                <w:rFonts w:ascii="Times New Roman" w:eastAsiaTheme="minorEastAsia" w:hAnsi="Times New Roman" w:cs="Times New Roman"/>
                <w:sz w:val="24"/>
                <w:szCs w:val="24"/>
                <w:lang w:val="hr-HR"/>
              </w:rPr>
              <w:t>Iznimno, moguća su odstupanja</w:t>
            </w:r>
            <w:r w:rsidR="00987A75" w:rsidRPr="0046312F">
              <w:rPr>
                <w:rFonts w:ascii="Times New Roman" w:eastAsiaTheme="minorEastAsia" w:hAnsi="Times New Roman" w:cs="Times New Roman"/>
                <w:sz w:val="24"/>
                <w:szCs w:val="24"/>
                <w:lang w:val="hr-HR"/>
              </w:rPr>
              <w:t xml:space="preserve"> od navedenih zahtjeva</w:t>
            </w:r>
            <w:r w:rsidRPr="0046312F">
              <w:rPr>
                <w:rFonts w:ascii="Times New Roman" w:eastAsiaTheme="minorEastAsia" w:hAnsi="Times New Roman" w:cs="Times New Roman"/>
                <w:sz w:val="24"/>
                <w:szCs w:val="24"/>
                <w:lang w:val="hr-HR"/>
              </w:rPr>
              <w:t xml:space="preserve"> </w:t>
            </w:r>
            <w:r w:rsidR="00044804" w:rsidRPr="0046312F">
              <w:rPr>
                <w:rFonts w:ascii="Times New Roman" w:eastAsiaTheme="minorEastAsia" w:hAnsi="Times New Roman" w:cs="Times New Roman"/>
                <w:sz w:val="24"/>
                <w:szCs w:val="24"/>
                <w:lang w:val="hr-HR"/>
              </w:rPr>
              <w:t xml:space="preserve">u ovom poglavlju </w:t>
            </w:r>
            <w:r w:rsidRPr="0046312F">
              <w:rPr>
                <w:rFonts w:ascii="Times New Roman" w:eastAsiaTheme="minorEastAsia" w:hAnsi="Times New Roman" w:cs="Times New Roman"/>
                <w:sz w:val="24"/>
                <w:szCs w:val="24"/>
                <w:lang w:val="hr-HR"/>
              </w:rPr>
              <w:t xml:space="preserve">u slučajevima više sile ili nastupa izvanrednih </w:t>
            </w:r>
            <w:r w:rsidR="00987A75" w:rsidRPr="0046312F">
              <w:rPr>
                <w:rFonts w:ascii="Times New Roman" w:eastAsiaTheme="minorEastAsia" w:hAnsi="Times New Roman" w:cs="Times New Roman"/>
                <w:sz w:val="24"/>
                <w:szCs w:val="24"/>
                <w:lang w:val="hr-HR"/>
              </w:rPr>
              <w:t>okolnosti, kako je propisano čl. 2</w:t>
            </w:r>
            <w:r w:rsidRPr="0046312F">
              <w:rPr>
                <w:rFonts w:ascii="Times New Roman" w:eastAsiaTheme="minorEastAsia" w:hAnsi="Times New Roman" w:cs="Times New Roman"/>
                <w:sz w:val="24"/>
                <w:szCs w:val="24"/>
                <w:lang w:val="hr-HR"/>
              </w:rPr>
              <w:t>.</w:t>
            </w:r>
            <w:r w:rsidR="00987A75" w:rsidRPr="0046312F">
              <w:rPr>
                <w:rFonts w:ascii="Times New Roman" w:eastAsiaTheme="minorEastAsia" w:hAnsi="Times New Roman" w:cs="Times New Roman"/>
                <w:sz w:val="24"/>
                <w:szCs w:val="24"/>
                <w:lang w:val="hr-HR"/>
              </w:rPr>
              <w:t xml:space="preserve"> st. 2.</w:t>
            </w:r>
            <w:r w:rsidRPr="0046312F">
              <w:rPr>
                <w:rFonts w:ascii="Times New Roman" w:eastAsiaTheme="minorEastAsia" w:hAnsi="Times New Roman" w:cs="Times New Roman"/>
                <w:sz w:val="24"/>
                <w:szCs w:val="24"/>
                <w:lang w:val="hr-HR"/>
              </w:rPr>
              <w:t xml:space="preserve"> Uredbe EU br.</w:t>
            </w:r>
            <w:r w:rsidR="00987A75" w:rsidRPr="0046312F">
              <w:rPr>
                <w:rFonts w:ascii="Times New Roman" w:eastAsiaTheme="minorEastAsia" w:hAnsi="Times New Roman" w:cs="Times New Roman"/>
                <w:sz w:val="24"/>
                <w:szCs w:val="24"/>
                <w:lang w:val="hr-HR"/>
              </w:rPr>
              <w:t xml:space="preserve"> 1306/2013</w:t>
            </w:r>
            <w:r w:rsidR="00987A75" w:rsidRPr="00100DFA">
              <w:rPr>
                <w:rFonts w:ascii="Times New Roman" w:eastAsiaTheme="minorEastAsia" w:hAnsi="Times New Roman" w:cs="Times New Roman"/>
                <w:sz w:val="24"/>
                <w:szCs w:val="24"/>
              </w:rPr>
              <w:t>.</w:t>
            </w:r>
            <w:r w:rsidRPr="00987A75">
              <w:rPr>
                <w:rFonts w:ascii="Times New Roman" w:eastAsiaTheme="minorEastAsia" w:hAnsi="Times New Roman" w:cs="Times New Roman"/>
                <w:sz w:val="24"/>
                <w:szCs w:val="24"/>
                <w:lang w:val="hr-HR"/>
              </w:rPr>
              <w:t xml:space="preserve"> </w:t>
            </w:r>
            <w:r w:rsidR="00097E44">
              <w:rPr>
                <w:rFonts w:ascii="Times New Roman" w:eastAsiaTheme="minorEastAsia" w:hAnsi="Times New Roman" w:cs="Times New Roman"/>
                <w:sz w:val="24"/>
                <w:szCs w:val="24"/>
                <w:lang w:val="hr-HR"/>
              </w:rPr>
              <w:t xml:space="preserve">   </w:t>
            </w:r>
          </w:p>
        </w:tc>
      </w:tr>
    </w:tbl>
    <w:p w:rsidR="00626834" w:rsidRDefault="00626834" w:rsidP="00E11395">
      <w:pPr>
        <w:shd w:val="clear" w:color="auto" w:fill="FFFFFF" w:themeFill="background1"/>
        <w:jc w:val="both"/>
        <w:rPr>
          <w:rFonts w:ascii="Times New Roman" w:hAnsi="Times New Roman" w:cs="Times New Roman"/>
          <w:sz w:val="24"/>
          <w:szCs w:val="24"/>
        </w:rPr>
      </w:pPr>
    </w:p>
    <w:p w:rsidR="00667935" w:rsidRDefault="00667935">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BA2AE5" w:rsidRPr="00881C93" w:rsidRDefault="00C71A1A" w:rsidP="00881C93">
      <w:pPr>
        <w:pStyle w:val="Naslov1"/>
        <w:spacing w:after="240"/>
        <w:ind w:left="431" w:hanging="431"/>
        <w:rPr>
          <w:rFonts w:ascii="Times New Roman" w:hAnsi="Times New Roman" w:cs="Times New Roman"/>
          <w:b/>
          <w:color w:val="auto"/>
          <w:sz w:val="24"/>
          <w:szCs w:val="24"/>
        </w:rPr>
      </w:pPr>
      <w:bookmarkStart w:id="38" w:name="_Toc505958386"/>
      <w:r>
        <w:rPr>
          <w:rFonts w:ascii="Times New Roman" w:hAnsi="Times New Roman" w:cs="Times New Roman"/>
          <w:b/>
          <w:color w:val="auto"/>
          <w:sz w:val="24"/>
          <w:szCs w:val="24"/>
        </w:rPr>
        <w:lastRenderedPageBreak/>
        <w:t>OPĆI ZAHTJEVI POSTUPKA ODABIRA PROJEKATA</w:t>
      </w:r>
      <w:bookmarkEnd w:id="38"/>
    </w:p>
    <w:p w:rsidR="009C0FD8" w:rsidRPr="005A64FD" w:rsidRDefault="009C0FD8" w:rsidP="009C0FD8"/>
    <w:p w:rsidR="00682DE9" w:rsidRPr="005A64FD" w:rsidRDefault="005E6382" w:rsidP="003E0CF4">
      <w:pPr>
        <w:pStyle w:val="Naslov2"/>
        <w:spacing w:after="240"/>
        <w:ind w:left="578" w:hanging="578"/>
        <w:rPr>
          <w:rFonts w:ascii="Times New Roman" w:hAnsi="Times New Roman" w:cs="Times New Roman"/>
          <w:b/>
          <w:color w:val="auto"/>
          <w:sz w:val="24"/>
          <w:szCs w:val="24"/>
        </w:rPr>
      </w:pPr>
      <w:bookmarkStart w:id="39" w:name="_Toc505958387"/>
      <w:r w:rsidRPr="005A64FD">
        <w:rPr>
          <w:rFonts w:ascii="Times New Roman" w:hAnsi="Times New Roman" w:cs="Times New Roman"/>
          <w:b/>
          <w:color w:val="auto"/>
          <w:sz w:val="24"/>
          <w:szCs w:val="24"/>
        </w:rPr>
        <w:t>Prihvatljivost projekta</w:t>
      </w:r>
      <w:bookmarkEnd w:id="39"/>
    </w:p>
    <w:p w:rsidR="005E6382" w:rsidRPr="005A64FD" w:rsidRDefault="005E6382" w:rsidP="005E6382">
      <w:pPr>
        <w:shd w:val="clear" w:color="auto" w:fill="FFFFFF" w:themeFill="background1"/>
        <w:rPr>
          <w:rFonts w:ascii="Times New Roman" w:hAnsi="Times New Roman" w:cs="Times New Roman"/>
          <w:sz w:val="24"/>
          <w:szCs w:val="24"/>
        </w:rPr>
      </w:pPr>
      <w:r w:rsidRPr="005A64FD">
        <w:rPr>
          <w:rFonts w:ascii="Times New Roman" w:hAnsi="Times New Roman" w:cs="Times New Roman"/>
          <w:sz w:val="24"/>
          <w:szCs w:val="24"/>
        </w:rPr>
        <w:t xml:space="preserve">Kako bi bio </w:t>
      </w:r>
      <w:r w:rsidRPr="005A64FD">
        <w:rPr>
          <w:rFonts w:ascii="Times New Roman" w:hAnsi="Times New Roman" w:cs="Times New Roman"/>
          <w:b/>
          <w:sz w:val="24"/>
          <w:szCs w:val="24"/>
          <w:u w:val="single"/>
        </w:rPr>
        <w:t>prihvatljiv</w:t>
      </w:r>
      <w:r w:rsidRPr="005A64FD">
        <w:rPr>
          <w:rFonts w:ascii="Times New Roman" w:hAnsi="Times New Roman" w:cs="Times New Roman"/>
          <w:sz w:val="24"/>
          <w:szCs w:val="24"/>
        </w:rPr>
        <w:t xml:space="preserve">, </w:t>
      </w:r>
      <w:r w:rsidRPr="005A64FD">
        <w:rPr>
          <w:rFonts w:ascii="Times New Roman" w:hAnsi="Times New Roman" w:cs="Times New Roman"/>
          <w:b/>
          <w:sz w:val="24"/>
          <w:szCs w:val="24"/>
          <w:u w:val="single"/>
        </w:rPr>
        <w:t>projekt mora</w:t>
      </w:r>
      <w:r w:rsidR="00C44A0A" w:rsidRPr="005A64FD">
        <w:rPr>
          <w:rFonts w:ascii="Times New Roman" w:hAnsi="Times New Roman" w:cs="Times New Roman"/>
          <w:sz w:val="24"/>
          <w:szCs w:val="24"/>
        </w:rPr>
        <w:t xml:space="preserve"> udovoljavati sljedećim uvjetima</w:t>
      </w:r>
      <w:r w:rsidRPr="005A64FD">
        <w:rPr>
          <w:rFonts w:ascii="Times New Roman" w:hAnsi="Times New Roman" w:cs="Times New Roman"/>
          <w:sz w:val="24"/>
          <w:szCs w:val="24"/>
        </w:rPr>
        <w:t>:</w:t>
      </w:r>
    </w:p>
    <w:p w:rsidR="00C71A1A" w:rsidRDefault="00C71A1A" w:rsidP="00C71A1A">
      <w:pPr>
        <w:pStyle w:val="ListParagraph1"/>
        <w:shd w:val="clear" w:color="auto" w:fill="FFFFFF" w:themeFill="background1"/>
        <w:ind w:left="0" w:firstLine="0"/>
        <w:rPr>
          <w:rFonts w:ascii="Times New Roman" w:eastAsiaTheme="minorHAnsi" w:hAnsi="Times New Roman"/>
          <w:lang w:eastAsia="en-US"/>
        </w:rPr>
      </w:pPr>
    </w:p>
    <w:p w:rsidR="00684F1C" w:rsidRPr="005A64FD" w:rsidRDefault="00684F1C" w:rsidP="00903708">
      <w:pPr>
        <w:pStyle w:val="ListParagraph1"/>
        <w:numPr>
          <w:ilvl w:val="0"/>
          <w:numId w:val="3"/>
        </w:numPr>
        <w:shd w:val="clear" w:color="auto" w:fill="FFFFFF" w:themeFill="background1"/>
        <w:ind w:left="284" w:hanging="284"/>
        <w:rPr>
          <w:rFonts w:ascii="Times New Roman" w:eastAsiaTheme="minorHAnsi" w:hAnsi="Times New Roman"/>
          <w:lang w:eastAsia="en-US"/>
        </w:rPr>
      </w:pPr>
      <w:r w:rsidRPr="005A64FD">
        <w:rPr>
          <w:rFonts w:ascii="Times New Roman" w:eastAsiaTheme="minorHAnsi" w:hAnsi="Times New Roman"/>
          <w:lang w:eastAsia="en-US"/>
        </w:rPr>
        <w:t>biti usklađen s ciljevima i zadacima navedenim u LRS</w:t>
      </w:r>
      <w:r w:rsidR="00831E53" w:rsidRPr="005A64FD">
        <w:rPr>
          <w:rFonts w:ascii="Times New Roman" w:eastAsiaTheme="minorHAnsi" w:hAnsi="Times New Roman"/>
          <w:lang w:eastAsia="en-US"/>
        </w:rPr>
        <w:t>;</w:t>
      </w:r>
    </w:p>
    <w:p w:rsidR="00915CA7" w:rsidRPr="005A64FD" w:rsidRDefault="00FB0BD4" w:rsidP="00903708">
      <w:pPr>
        <w:pStyle w:val="ListParagraph1"/>
        <w:numPr>
          <w:ilvl w:val="0"/>
          <w:numId w:val="3"/>
        </w:numPr>
        <w:shd w:val="clear" w:color="auto" w:fill="FFFFFF" w:themeFill="background1"/>
        <w:ind w:left="284" w:hanging="284"/>
        <w:rPr>
          <w:rFonts w:ascii="Times New Roman" w:eastAsiaTheme="minorHAnsi" w:hAnsi="Times New Roman"/>
          <w:lang w:eastAsia="en-US"/>
        </w:rPr>
      </w:pPr>
      <w:r w:rsidRPr="005A64FD">
        <w:rPr>
          <w:rFonts w:ascii="Times New Roman" w:eastAsiaTheme="minorHAnsi" w:hAnsi="Times New Roman"/>
          <w:lang w:eastAsia="en-US"/>
        </w:rPr>
        <w:t>rezultati projekta moraju biti</w:t>
      </w:r>
      <w:r w:rsidR="00915CA7" w:rsidRPr="005A64FD">
        <w:rPr>
          <w:rFonts w:ascii="Times New Roman" w:eastAsiaTheme="minorHAnsi" w:hAnsi="Times New Roman"/>
          <w:lang w:eastAsia="en-US"/>
        </w:rPr>
        <w:t xml:space="preserve"> </w:t>
      </w:r>
      <w:r w:rsidR="004F23DD" w:rsidRPr="005A64FD">
        <w:rPr>
          <w:rFonts w:ascii="Times New Roman" w:eastAsiaTheme="minorHAnsi" w:hAnsi="Times New Roman"/>
          <w:lang w:eastAsia="en-US"/>
        </w:rPr>
        <w:t>financijski</w:t>
      </w:r>
      <w:r w:rsidR="005E6382" w:rsidRPr="005A64FD">
        <w:rPr>
          <w:rFonts w:ascii="Times New Roman" w:eastAsiaTheme="minorHAnsi" w:hAnsi="Times New Roman"/>
          <w:lang w:eastAsia="en-US"/>
        </w:rPr>
        <w:t xml:space="preserve"> održivi</w:t>
      </w:r>
      <w:r w:rsidR="00831E53" w:rsidRPr="005A64FD">
        <w:rPr>
          <w:rFonts w:ascii="Times New Roman" w:eastAsiaTheme="minorHAnsi" w:hAnsi="Times New Roman"/>
          <w:lang w:eastAsia="en-US"/>
        </w:rPr>
        <w:t>;</w:t>
      </w:r>
    </w:p>
    <w:p w:rsidR="0094134F" w:rsidRDefault="0094134F" w:rsidP="00903708">
      <w:pPr>
        <w:pStyle w:val="ListParagraph1"/>
        <w:numPr>
          <w:ilvl w:val="0"/>
          <w:numId w:val="3"/>
        </w:numPr>
        <w:shd w:val="clear" w:color="auto" w:fill="FFFFFF" w:themeFill="background1"/>
        <w:ind w:left="284" w:hanging="284"/>
        <w:rPr>
          <w:rFonts w:ascii="Times New Roman" w:hAnsi="Times New Roman"/>
          <w:color w:val="000000"/>
        </w:rPr>
      </w:pPr>
      <w:r w:rsidRPr="005A64FD">
        <w:rPr>
          <w:rFonts w:ascii="Times New Roman" w:hAnsi="Times New Roman"/>
          <w:color w:val="000000"/>
        </w:rPr>
        <w:t>projekt se mora provoditi na području LAG obuhvata</w:t>
      </w:r>
      <w:r w:rsidR="009E5A73" w:rsidRPr="005A64FD">
        <w:rPr>
          <w:rFonts w:ascii="Times New Roman" w:hAnsi="Times New Roman"/>
          <w:color w:val="000000"/>
        </w:rPr>
        <w:t>;</w:t>
      </w:r>
    </w:p>
    <w:p w:rsidR="003E092F" w:rsidRPr="009715EC" w:rsidRDefault="003E092F" w:rsidP="003E092F">
      <w:pPr>
        <w:pStyle w:val="Odlomakpopisa"/>
        <w:numPr>
          <w:ilvl w:val="0"/>
          <w:numId w:val="50"/>
        </w:numPr>
        <w:spacing w:after="120"/>
        <w:ind w:left="567" w:hanging="142"/>
        <w:jc w:val="both"/>
        <w:rPr>
          <w:rFonts w:ascii="Times New Roman" w:hAnsi="Times New Roman"/>
          <w:sz w:val="24"/>
        </w:rPr>
      </w:pPr>
      <w:r w:rsidRPr="009715EC">
        <w:rPr>
          <w:rFonts w:ascii="Times New Roman" w:hAnsi="Times New Roman" w:cs="Times New Roman"/>
          <w:sz w:val="24"/>
          <w:lang w:eastAsia="ar-SA"/>
        </w:rPr>
        <w:t>ULAGANJE U POKRETNU OPREMU – kao lokacija ulaganja se smatra katastarska čestica na kojoj će se oprema trajno nalaziti i koja mora biti na području LAG obuhvata</w:t>
      </w:r>
    </w:p>
    <w:p w:rsidR="00345C32" w:rsidRPr="00C5701D" w:rsidRDefault="00F107E2" w:rsidP="003B683E">
      <w:pPr>
        <w:pStyle w:val="Odlomakpopisa"/>
        <w:numPr>
          <w:ilvl w:val="0"/>
          <w:numId w:val="50"/>
        </w:numPr>
        <w:spacing w:after="120"/>
        <w:ind w:left="567" w:hanging="142"/>
        <w:jc w:val="both"/>
        <w:rPr>
          <w:rFonts w:ascii="Times New Roman" w:hAnsi="Times New Roman"/>
        </w:rPr>
      </w:pPr>
      <w:r w:rsidRPr="009715EC">
        <w:rPr>
          <w:rFonts w:ascii="Times New Roman" w:hAnsi="Times New Roman" w:cs="Times New Roman"/>
          <w:sz w:val="24"/>
          <w:lang w:eastAsia="ar-SA"/>
        </w:rPr>
        <w:t>ULAGANJE U NEPOKRETNU OPREMU I/ILI GRAĐENJE I/ILI RESTRUKTUIRANJE TRAJNOG NASADA – kao lokacija ulaganja se smatraju katastarske čestice na kojoj se ulaganje provodi i koje moraju biti na području LAG obuhvata</w:t>
      </w:r>
    </w:p>
    <w:p w:rsidR="0094134F" w:rsidRPr="005A64FD" w:rsidRDefault="0094134F" w:rsidP="00903708">
      <w:pPr>
        <w:pStyle w:val="t-9-8"/>
        <w:numPr>
          <w:ilvl w:val="0"/>
          <w:numId w:val="3"/>
        </w:numPr>
        <w:spacing w:before="0" w:beforeAutospacing="0" w:after="0"/>
        <w:ind w:left="284" w:hanging="284"/>
        <w:jc w:val="both"/>
        <w:rPr>
          <w:color w:val="000000"/>
        </w:rPr>
      </w:pPr>
      <w:bookmarkStart w:id="40" w:name="_GoBack"/>
      <w:bookmarkEnd w:id="40"/>
      <w:r w:rsidRPr="005A64FD">
        <w:rPr>
          <w:color w:val="000000"/>
        </w:rPr>
        <w:t xml:space="preserve">nositelj projekta u poslovnom planu obavezno mora definirati ciljeve, koje je dužan ostvariti u okviru najmanje jedne od aktivnosti iz </w:t>
      </w:r>
      <w:r w:rsidR="004F23DD" w:rsidRPr="005A64FD">
        <w:rPr>
          <w:color w:val="000000"/>
        </w:rPr>
        <w:t>točke 3.2</w:t>
      </w:r>
      <w:r w:rsidR="00B065DA">
        <w:rPr>
          <w:color w:val="000000"/>
        </w:rPr>
        <w:t>. ovog Natječaja</w:t>
      </w:r>
      <w:r w:rsidRPr="005A64FD">
        <w:rPr>
          <w:color w:val="000000"/>
        </w:rPr>
        <w:t>, a koje se moraju odnositi na:</w:t>
      </w:r>
    </w:p>
    <w:p w:rsidR="0094134F" w:rsidRPr="005A64FD" w:rsidRDefault="0094134F" w:rsidP="00903708">
      <w:pPr>
        <w:pStyle w:val="t-9-8"/>
        <w:numPr>
          <w:ilvl w:val="0"/>
          <w:numId w:val="4"/>
        </w:numPr>
        <w:spacing w:before="0" w:beforeAutospacing="0" w:after="0"/>
        <w:ind w:left="1003" w:hanging="357"/>
        <w:jc w:val="both"/>
        <w:rPr>
          <w:color w:val="000000"/>
        </w:rPr>
      </w:pPr>
      <w:r w:rsidRPr="005A64FD">
        <w:rPr>
          <w:color w:val="000000"/>
        </w:rPr>
        <w:t>modernizaciju i/ili unapređenje procesa rada i poslovanja i/ili</w:t>
      </w:r>
    </w:p>
    <w:p w:rsidR="0094134F" w:rsidRPr="005A64FD" w:rsidRDefault="0094134F" w:rsidP="00903708">
      <w:pPr>
        <w:pStyle w:val="t-9-8"/>
        <w:numPr>
          <w:ilvl w:val="0"/>
          <w:numId w:val="4"/>
        </w:numPr>
        <w:spacing w:before="0" w:beforeAutospacing="0" w:after="0"/>
        <w:jc w:val="both"/>
        <w:rPr>
          <w:color w:val="000000"/>
        </w:rPr>
      </w:pPr>
      <w:r w:rsidRPr="005A64FD">
        <w:rPr>
          <w:color w:val="000000"/>
        </w:rPr>
        <w:t>povećanje proizvodnog kapaciteta iskazanom kroz povećanje ukupnog standardnog ekonomskog rezultata.</w:t>
      </w:r>
    </w:p>
    <w:p w:rsidR="005E6382" w:rsidRPr="005A64FD" w:rsidRDefault="005E6382" w:rsidP="00903708">
      <w:pPr>
        <w:pStyle w:val="ListParagraph1"/>
        <w:numPr>
          <w:ilvl w:val="0"/>
          <w:numId w:val="3"/>
        </w:numPr>
        <w:shd w:val="clear" w:color="auto" w:fill="FFFFFF" w:themeFill="background1"/>
        <w:ind w:left="284" w:hanging="284"/>
        <w:rPr>
          <w:rFonts w:ascii="Times New Roman" w:eastAsiaTheme="minorHAnsi" w:hAnsi="Times New Roman"/>
          <w:lang w:eastAsia="en-US"/>
        </w:rPr>
      </w:pPr>
      <w:r w:rsidRPr="005A64FD">
        <w:rPr>
          <w:rFonts w:ascii="Times New Roman" w:eastAsiaTheme="minorHAnsi" w:hAnsi="Times New Roman"/>
          <w:lang w:eastAsia="en-US"/>
        </w:rPr>
        <w:t>p</w:t>
      </w:r>
      <w:r w:rsidR="00C71A1A">
        <w:rPr>
          <w:rFonts w:ascii="Times New Roman" w:eastAsiaTheme="minorHAnsi" w:hAnsi="Times New Roman"/>
          <w:lang w:eastAsia="en-US"/>
        </w:rPr>
        <w:t>rovedba projektnih aktivnosti</w:t>
      </w:r>
      <w:r w:rsidRPr="005A64FD">
        <w:rPr>
          <w:rFonts w:ascii="Times New Roman" w:eastAsiaTheme="minorHAnsi" w:hAnsi="Times New Roman"/>
          <w:lang w:eastAsia="en-US"/>
        </w:rPr>
        <w:t xml:space="preserve"> ne smije</w:t>
      </w:r>
      <w:r w:rsidR="00831E53" w:rsidRPr="005A64FD">
        <w:rPr>
          <w:rFonts w:ascii="Times New Roman" w:eastAsiaTheme="minorHAnsi" w:hAnsi="Times New Roman"/>
          <w:lang w:eastAsia="en-US"/>
        </w:rPr>
        <w:t xml:space="preserve"> započeti</w:t>
      </w:r>
      <w:r w:rsidRPr="005A64FD">
        <w:rPr>
          <w:rFonts w:ascii="Times New Roman" w:eastAsiaTheme="minorHAnsi" w:hAnsi="Times New Roman"/>
          <w:lang w:eastAsia="en-US"/>
        </w:rPr>
        <w:t xml:space="preserve"> </w:t>
      </w:r>
      <w:r w:rsidR="00831E53" w:rsidRPr="005A64FD">
        <w:rPr>
          <w:rFonts w:ascii="Times New Roman" w:eastAsiaTheme="minorHAnsi" w:hAnsi="Times New Roman"/>
          <w:lang w:eastAsia="en-US"/>
        </w:rPr>
        <w:t xml:space="preserve">prije </w:t>
      </w:r>
      <w:r w:rsidR="00C71A1A">
        <w:rPr>
          <w:rFonts w:ascii="Times New Roman" w:eastAsiaTheme="minorHAnsi" w:hAnsi="Times New Roman"/>
          <w:lang w:eastAsia="en-US"/>
        </w:rPr>
        <w:t>podnošenja prijave projekta</w:t>
      </w:r>
      <w:r w:rsidR="00852189">
        <w:rPr>
          <w:rFonts w:ascii="Times New Roman" w:eastAsiaTheme="minorHAnsi" w:hAnsi="Times New Roman"/>
          <w:lang w:eastAsia="en-US"/>
        </w:rPr>
        <w:t>;</w:t>
      </w:r>
    </w:p>
    <w:p w:rsidR="00613530" w:rsidRPr="00E94846" w:rsidRDefault="005E6382" w:rsidP="000005AA">
      <w:pPr>
        <w:pStyle w:val="ListParagraph1"/>
        <w:numPr>
          <w:ilvl w:val="0"/>
          <w:numId w:val="3"/>
        </w:numPr>
        <w:shd w:val="clear" w:color="auto" w:fill="FFFFFF" w:themeFill="background1"/>
        <w:spacing w:after="240"/>
        <w:ind w:left="284" w:hanging="284"/>
        <w:rPr>
          <w:rFonts w:ascii="Times New Roman" w:hAnsi="Times New Roman"/>
        </w:rPr>
      </w:pPr>
      <w:r w:rsidRPr="005A64FD">
        <w:rPr>
          <w:rFonts w:ascii="Times New Roman" w:eastAsiaTheme="minorHAnsi" w:hAnsi="Times New Roman"/>
          <w:lang w:eastAsia="en-US"/>
        </w:rPr>
        <w:t xml:space="preserve">projektne aktivnosti moraju se </w:t>
      </w:r>
      <w:r w:rsidR="00FB0BD4" w:rsidRPr="005A64FD">
        <w:rPr>
          <w:rFonts w:ascii="Times New Roman" w:hAnsi="Times New Roman"/>
          <w:color w:val="000000"/>
        </w:rPr>
        <w:t xml:space="preserve">u provoditi u svrhu obavljanja poljoprivredne proizvodnje i/ili prerade </w:t>
      </w:r>
      <w:r w:rsidR="00FB0BD4" w:rsidRPr="005A64FD">
        <w:rPr>
          <w:rFonts w:ascii="Times New Roman" w:eastAsiaTheme="minorHAnsi" w:hAnsi="Times New Roman"/>
          <w:lang w:eastAsia="en-US"/>
        </w:rPr>
        <w:t xml:space="preserve">proizvoda iz </w:t>
      </w:r>
      <w:r w:rsidR="00B01AE6">
        <w:rPr>
          <w:rFonts w:ascii="Times New Roman" w:eastAsiaTheme="minorHAnsi" w:hAnsi="Times New Roman"/>
          <w:lang w:eastAsia="en-US"/>
        </w:rPr>
        <w:t>priloga 2</w:t>
      </w:r>
      <w:r w:rsidR="00C4487B">
        <w:rPr>
          <w:rFonts w:ascii="Times New Roman" w:eastAsiaTheme="minorHAnsi" w:hAnsi="Times New Roman"/>
          <w:lang w:eastAsia="en-US"/>
        </w:rPr>
        <w:t>. ovog Natječaja</w:t>
      </w:r>
      <w:r w:rsidR="00FB0BD4" w:rsidRPr="005A64FD">
        <w:rPr>
          <w:rFonts w:ascii="Times New Roman" w:hAnsi="Times New Roman"/>
          <w:color w:val="000000"/>
        </w:rPr>
        <w:t xml:space="preserve"> osim proizvoda ribarstva</w:t>
      </w:r>
      <w:r w:rsidRPr="005A64FD">
        <w:rPr>
          <w:rFonts w:ascii="Times New Roman" w:eastAsiaTheme="minorHAnsi" w:hAnsi="Times New Roman"/>
          <w:lang w:eastAsia="en-US"/>
        </w:rPr>
        <w:t>;</w:t>
      </w:r>
      <w:bookmarkStart w:id="41" w:name="_Toc480816945"/>
      <w:bookmarkEnd w:id="41"/>
    </w:p>
    <w:tbl>
      <w:tblPr>
        <w:tblStyle w:val="Reetkatablice"/>
        <w:tblW w:w="0" w:type="auto"/>
        <w:tblInd w:w="137" w:type="dxa"/>
        <w:tblLook w:val="04A0"/>
      </w:tblPr>
      <w:tblGrid>
        <w:gridCol w:w="9151"/>
      </w:tblGrid>
      <w:tr w:rsidR="00044804" w:rsidRPr="005A64FD" w:rsidTr="00345C32">
        <w:trPr>
          <w:trHeight w:val="416"/>
        </w:trPr>
        <w:tc>
          <w:tcPr>
            <w:tcW w:w="9151" w:type="dxa"/>
          </w:tcPr>
          <w:p w:rsidR="00044804" w:rsidRPr="00E5004A" w:rsidRDefault="00044804" w:rsidP="00E5004A">
            <w:pPr>
              <w:rPr>
                <w:rFonts w:ascii="Times New Roman" w:hAnsi="Times New Roman"/>
                <w:b/>
                <w:sz w:val="24"/>
                <w:szCs w:val="24"/>
                <w:lang w:val="hr-HR"/>
              </w:rPr>
            </w:pPr>
            <w:r w:rsidRPr="007C4785">
              <w:rPr>
                <w:rFonts w:ascii="Times New Roman" w:hAnsi="Times New Roman"/>
                <w:b/>
                <w:sz w:val="24"/>
                <w:szCs w:val="24"/>
                <w:lang w:val="hr-HR"/>
              </w:rPr>
              <w:t>Napomena:</w:t>
            </w:r>
          </w:p>
          <w:p w:rsidR="00044804" w:rsidRDefault="00044804" w:rsidP="006F3CDB">
            <w:pPr>
              <w:jc w:val="both"/>
              <w:rPr>
                <w:rFonts w:ascii="Times New Roman" w:eastAsiaTheme="minorEastAsia" w:hAnsi="Times New Roman" w:cs="Times New Roman"/>
                <w:sz w:val="24"/>
                <w:szCs w:val="24"/>
                <w:lang w:val="hr-HR"/>
              </w:rPr>
            </w:pPr>
            <w:r>
              <w:rPr>
                <w:rFonts w:ascii="Times New Roman" w:eastAsiaTheme="minorEastAsia" w:hAnsi="Times New Roman" w:cs="Times New Roman"/>
                <w:sz w:val="24"/>
                <w:szCs w:val="24"/>
                <w:lang w:val="hr-HR"/>
              </w:rPr>
              <w:t>Pod pojmom financijske održivosti projekta smatraju se p</w:t>
            </w:r>
            <w:r w:rsidR="002A6C4F">
              <w:rPr>
                <w:rFonts w:ascii="Times New Roman" w:eastAsiaTheme="minorEastAsia" w:hAnsi="Times New Roman" w:cs="Times New Roman"/>
                <w:sz w:val="24"/>
                <w:szCs w:val="24"/>
                <w:lang w:val="hr-HR"/>
              </w:rPr>
              <w:t>ozitivni kumu</w:t>
            </w:r>
            <w:r w:rsidR="00472F48">
              <w:rPr>
                <w:rFonts w:ascii="Times New Roman" w:eastAsiaTheme="minorEastAsia" w:hAnsi="Times New Roman" w:cs="Times New Roman"/>
                <w:sz w:val="24"/>
                <w:szCs w:val="24"/>
                <w:lang w:val="hr-HR"/>
              </w:rPr>
              <w:t xml:space="preserve">lativni novčani tijekovi, </w:t>
            </w:r>
            <w:r w:rsidR="002A6C4F">
              <w:rPr>
                <w:rFonts w:ascii="Times New Roman" w:eastAsiaTheme="minorEastAsia" w:hAnsi="Times New Roman" w:cs="Times New Roman"/>
                <w:sz w:val="24"/>
                <w:szCs w:val="24"/>
                <w:lang w:val="hr-HR"/>
              </w:rPr>
              <w:t xml:space="preserve">odnosno </w:t>
            </w:r>
            <w:r w:rsidR="00472F48">
              <w:rPr>
                <w:rFonts w:ascii="Times New Roman" w:eastAsiaTheme="minorEastAsia" w:hAnsi="Times New Roman" w:cs="Times New Roman"/>
                <w:sz w:val="24"/>
                <w:szCs w:val="24"/>
                <w:lang w:val="hr-HR"/>
              </w:rPr>
              <w:t xml:space="preserve">da je </w:t>
            </w:r>
            <w:r w:rsidR="003E092F">
              <w:rPr>
                <w:rFonts w:ascii="Times New Roman" w:eastAsiaTheme="minorEastAsia" w:hAnsi="Times New Roman" w:cs="Times New Roman"/>
                <w:sz w:val="24"/>
                <w:szCs w:val="24"/>
                <w:lang w:val="hr-HR"/>
              </w:rPr>
              <w:t xml:space="preserve">nositelj </w:t>
            </w:r>
            <w:r w:rsidR="00472F48">
              <w:rPr>
                <w:rFonts w:ascii="Times New Roman" w:eastAsiaTheme="minorEastAsia" w:hAnsi="Times New Roman" w:cs="Times New Roman"/>
                <w:sz w:val="24"/>
                <w:szCs w:val="24"/>
                <w:lang w:val="hr-HR"/>
              </w:rPr>
              <w:t>projekt</w:t>
            </w:r>
            <w:r w:rsidR="003E092F">
              <w:rPr>
                <w:rFonts w:ascii="Times New Roman" w:eastAsiaTheme="minorEastAsia" w:hAnsi="Times New Roman" w:cs="Times New Roman"/>
                <w:sz w:val="24"/>
                <w:szCs w:val="24"/>
                <w:lang w:val="hr-HR"/>
              </w:rPr>
              <w:t>a</w:t>
            </w:r>
            <w:r w:rsidR="00472F48">
              <w:rPr>
                <w:rFonts w:ascii="Times New Roman" w:eastAsiaTheme="minorEastAsia" w:hAnsi="Times New Roman" w:cs="Times New Roman"/>
                <w:sz w:val="24"/>
                <w:szCs w:val="24"/>
                <w:lang w:val="hr-HR"/>
              </w:rPr>
              <w:t xml:space="preserve"> sposoban podmiriti sve dospjele obveze tijekom deset (10) godina od dana donošenja odluke o odabiru projekta.</w:t>
            </w:r>
            <w:r>
              <w:rPr>
                <w:rFonts w:ascii="Times New Roman" w:eastAsiaTheme="minorEastAsia" w:hAnsi="Times New Roman" w:cs="Times New Roman"/>
                <w:sz w:val="24"/>
                <w:szCs w:val="24"/>
                <w:lang w:val="hr-HR"/>
              </w:rPr>
              <w:t xml:space="preserve"> </w:t>
            </w:r>
          </w:p>
          <w:p w:rsidR="00044804" w:rsidRDefault="00044804" w:rsidP="006F3CDB">
            <w:pPr>
              <w:jc w:val="both"/>
              <w:rPr>
                <w:rFonts w:ascii="Times New Roman" w:eastAsiaTheme="minorEastAsia" w:hAnsi="Times New Roman" w:cs="Times New Roman"/>
                <w:sz w:val="24"/>
                <w:szCs w:val="24"/>
                <w:lang w:val="hr-HR"/>
              </w:rPr>
            </w:pPr>
          </w:p>
          <w:p w:rsidR="00044804" w:rsidRPr="00987A75" w:rsidRDefault="00044804" w:rsidP="00044804">
            <w:pPr>
              <w:jc w:val="both"/>
              <w:rPr>
                <w:rFonts w:ascii="Times New Roman" w:eastAsiaTheme="minorEastAsia" w:hAnsi="Times New Roman" w:cs="Times New Roman"/>
                <w:sz w:val="24"/>
                <w:szCs w:val="24"/>
                <w:lang w:val="hr-HR"/>
              </w:rPr>
            </w:pPr>
            <w:r>
              <w:rPr>
                <w:rFonts w:ascii="Times New Roman" w:eastAsiaTheme="minorEastAsia" w:hAnsi="Times New Roman" w:cs="Times New Roman"/>
                <w:sz w:val="24"/>
                <w:szCs w:val="24"/>
                <w:lang w:val="hr-HR"/>
              </w:rPr>
              <w:t>Poslovni plan mora biti ispunjen sukladno pojašnjenjima i uputama.</w:t>
            </w:r>
            <w:r w:rsidR="00E5004A">
              <w:rPr>
                <w:rFonts w:ascii="Times New Roman" w:eastAsiaTheme="minorEastAsia" w:hAnsi="Times New Roman" w:cs="Times New Roman"/>
                <w:sz w:val="24"/>
                <w:szCs w:val="24"/>
                <w:lang w:val="hr-HR"/>
              </w:rPr>
              <w:t xml:space="preserve"> Ako poslovni plan nije </w:t>
            </w:r>
            <w:r w:rsidR="005A2267">
              <w:rPr>
                <w:rFonts w:ascii="Times New Roman" w:eastAsiaTheme="minorEastAsia" w:hAnsi="Times New Roman" w:cs="Times New Roman"/>
                <w:sz w:val="24"/>
                <w:szCs w:val="24"/>
                <w:lang w:val="hr-HR"/>
              </w:rPr>
              <w:t>ispunjen sukladno pojašnjenjima i uputama, projekt se isključuje iz daljnjeg postupka odabira</w:t>
            </w:r>
            <w:r w:rsidR="00E5004A">
              <w:rPr>
                <w:rFonts w:ascii="Times New Roman" w:eastAsiaTheme="minorEastAsia" w:hAnsi="Times New Roman" w:cs="Times New Roman"/>
                <w:sz w:val="24"/>
                <w:szCs w:val="24"/>
                <w:lang w:val="hr-HR"/>
              </w:rPr>
              <w:t xml:space="preserve"> i izdaje se Odluka o odbijanju projekta</w:t>
            </w:r>
            <w:r w:rsidR="005A2267">
              <w:rPr>
                <w:rFonts w:ascii="Times New Roman" w:eastAsiaTheme="minorEastAsia" w:hAnsi="Times New Roman" w:cs="Times New Roman"/>
                <w:sz w:val="24"/>
                <w:szCs w:val="24"/>
                <w:lang w:val="hr-HR"/>
              </w:rPr>
              <w:t xml:space="preserve">. </w:t>
            </w:r>
            <w:r>
              <w:rPr>
                <w:rFonts w:ascii="Times New Roman" w:eastAsiaTheme="minorEastAsia" w:hAnsi="Times New Roman" w:cs="Times New Roman"/>
                <w:sz w:val="24"/>
                <w:szCs w:val="24"/>
                <w:lang w:val="hr-HR"/>
              </w:rPr>
              <w:t xml:space="preserve"> </w:t>
            </w:r>
          </w:p>
        </w:tc>
      </w:tr>
    </w:tbl>
    <w:p w:rsidR="00613530" w:rsidRPr="005A64FD" w:rsidRDefault="00613530">
      <w:pPr>
        <w:autoSpaceDE w:val="0"/>
        <w:autoSpaceDN w:val="0"/>
        <w:adjustRightInd w:val="0"/>
        <w:spacing w:before="120" w:after="240"/>
        <w:ind w:right="-278"/>
        <w:jc w:val="both"/>
        <w:rPr>
          <w:rFonts w:ascii="Times New Roman" w:hAnsi="Times New Roman" w:cs="Times New Roman"/>
        </w:rPr>
      </w:pPr>
    </w:p>
    <w:p w:rsidR="00C1491B" w:rsidRPr="00A56D87" w:rsidRDefault="000F026A" w:rsidP="00A56D87">
      <w:pPr>
        <w:pStyle w:val="Naslov2"/>
        <w:spacing w:after="240"/>
        <w:ind w:left="578" w:hanging="578"/>
        <w:rPr>
          <w:rFonts w:ascii="Times New Roman" w:hAnsi="Times New Roman" w:cs="Times New Roman"/>
          <w:b/>
          <w:color w:val="auto"/>
          <w:sz w:val="24"/>
          <w:szCs w:val="24"/>
        </w:rPr>
      </w:pPr>
      <w:r w:rsidRPr="005A64FD">
        <w:rPr>
          <w:rFonts w:ascii="Times New Roman" w:hAnsi="Times New Roman" w:cs="Times New Roman"/>
          <w:b/>
          <w:color w:val="auto"/>
          <w:sz w:val="24"/>
          <w:szCs w:val="24"/>
        </w:rPr>
        <w:t xml:space="preserve">   </w:t>
      </w:r>
      <w:bookmarkStart w:id="42" w:name="_Toc505958388"/>
      <w:r w:rsidR="00787794" w:rsidRPr="005A64FD">
        <w:rPr>
          <w:rFonts w:ascii="Times New Roman" w:hAnsi="Times New Roman" w:cs="Times New Roman"/>
          <w:b/>
          <w:color w:val="auto"/>
          <w:sz w:val="24"/>
          <w:szCs w:val="24"/>
        </w:rPr>
        <w:t>Prihvatljivost</w:t>
      </w:r>
      <w:r w:rsidR="00C1491B" w:rsidRPr="005A64FD">
        <w:rPr>
          <w:rFonts w:ascii="Times New Roman" w:hAnsi="Times New Roman" w:cs="Times New Roman"/>
          <w:b/>
          <w:color w:val="auto"/>
          <w:sz w:val="24"/>
          <w:szCs w:val="24"/>
        </w:rPr>
        <w:t xml:space="preserve"> aktivnosti</w:t>
      </w:r>
      <w:bookmarkEnd w:id="42"/>
      <w:r w:rsidR="00C1491B" w:rsidRPr="005A64FD">
        <w:rPr>
          <w:rFonts w:ascii="Times New Roman" w:hAnsi="Times New Roman" w:cs="Times New Roman"/>
          <w:b/>
          <w:color w:val="auto"/>
          <w:sz w:val="24"/>
          <w:szCs w:val="24"/>
        </w:rPr>
        <w:t xml:space="preserve"> </w:t>
      </w:r>
      <w:r w:rsidR="002A43D1">
        <w:rPr>
          <w:rFonts w:ascii="Times New Roman" w:hAnsi="Times New Roman" w:cs="Times New Roman"/>
          <w:b/>
          <w:color w:val="auto"/>
          <w:sz w:val="24"/>
          <w:szCs w:val="24"/>
        </w:rPr>
        <w:t xml:space="preserve">    </w:t>
      </w:r>
      <w:r w:rsidR="0064292C">
        <w:rPr>
          <w:rFonts w:ascii="Times New Roman" w:hAnsi="Times New Roman" w:cs="Times New Roman"/>
          <w:b/>
          <w:color w:val="auto"/>
          <w:sz w:val="24"/>
          <w:szCs w:val="24"/>
        </w:rPr>
        <w:t xml:space="preserve">   </w:t>
      </w:r>
    </w:p>
    <w:p w:rsidR="007B079F" w:rsidRPr="005A64FD" w:rsidRDefault="00B11407" w:rsidP="00AF7F69">
      <w:pPr>
        <w:jc w:val="both"/>
        <w:rPr>
          <w:rFonts w:ascii="Times New Roman" w:hAnsi="Times New Roman" w:cs="Times New Roman"/>
        </w:rPr>
      </w:pPr>
      <w:r w:rsidRPr="005A64FD">
        <w:rPr>
          <w:rFonts w:ascii="Times New Roman" w:hAnsi="Times New Roman" w:cs="Times New Roman"/>
          <w:sz w:val="24"/>
          <w:szCs w:val="24"/>
        </w:rPr>
        <w:t>Potpora se dodjeljuje u obliku bespovratnih financijskih sredstava za sljedeće prihvatljive aktivnosti:</w:t>
      </w:r>
    </w:p>
    <w:tbl>
      <w:tblPr>
        <w:tblW w:w="9531" w:type="dxa"/>
        <w:tblInd w:w="93" w:type="dxa"/>
        <w:tblLayout w:type="fixed"/>
        <w:tblLook w:val="04A0"/>
      </w:tblPr>
      <w:tblGrid>
        <w:gridCol w:w="1026"/>
        <w:gridCol w:w="1134"/>
        <w:gridCol w:w="7371"/>
      </w:tblGrid>
      <w:tr w:rsidR="00731803" w:rsidRPr="005A64FD" w:rsidTr="00613530">
        <w:trPr>
          <w:trHeight w:val="480"/>
        </w:trPr>
        <w:tc>
          <w:tcPr>
            <w:tcW w:w="1026" w:type="dxa"/>
            <w:tcBorders>
              <w:top w:val="single" w:sz="12" w:space="0" w:color="auto"/>
              <w:left w:val="single" w:sz="12" w:space="0" w:color="auto"/>
              <w:bottom w:val="single" w:sz="12" w:space="0" w:color="auto"/>
              <w:right w:val="single" w:sz="4" w:space="0" w:color="auto"/>
            </w:tcBorders>
            <w:shd w:val="clear" w:color="auto" w:fill="BFBFBF"/>
            <w:vAlign w:val="bottom"/>
            <w:hideMark/>
          </w:tcPr>
          <w:p w:rsidR="00731803" w:rsidRPr="005A64FD" w:rsidRDefault="00B11407" w:rsidP="00F24E87">
            <w:pPr>
              <w:spacing w:line="276" w:lineRule="auto"/>
              <w:ind w:right="-410"/>
              <w:rPr>
                <w:rFonts w:ascii="Times New Roman" w:hAnsi="Times New Roman" w:cs="Times New Roman"/>
                <w:b/>
                <w:sz w:val="20"/>
                <w:szCs w:val="20"/>
              </w:rPr>
            </w:pPr>
            <w:r w:rsidRPr="005A64FD">
              <w:rPr>
                <w:rFonts w:ascii="Times New Roman" w:hAnsi="Times New Roman" w:cs="Times New Roman"/>
                <w:b/>
                <w:sz w:val="20"/>
                <w:szCs w:val="20"/>
              </w:rPr>
              <w:t>Podmjera</w:t>
            </w:r>
          </w:p>
        </w:tc>
        <w:tc>
          <w:tcPr>
            <w:tcW w:w="1134" w:type="dxa"/>
            <w:tcBorders>
              <w:top w:val="single" w:sz="12" w:space="0" w:color="auto"/>
              <w:left w:val="nil"/>
              <w:bottom w:val="single" w:sz="12" w:space="0" w:color="auto"/>
              <w:right w:val="single" w:sz="4" w:space="0" w:color="auto"/>
            </w:tcBorders>
            <w:shd w:val="clear" w:color="auto" w:fill="BFBFBF"/>
            <w:noWrap/>
            <w:vAlign w:val="bottom"/>
            <w:hideMark/>
          </w:tcPr>
          <w:p w:rsidR="00731803" w:rsidRPr="005A64FD" w:rsidRDefault="00731803" w:rsidP="00F24E87">
            <w:pPr>
              <w:spacing w:line="276" w:lineRule="auto"/>
              <w:jc w:val="center"/>
              <w:rPr>
                <w:rFonts w:ascii="Times New Roman" w:hAnsi="Times New Roman" w:cs="Times New Roman"/>
                <w:b/>
                <w:sz w:val="20"/>
                <w:szCs w:val="20"/>
              </w:rPr>
            </w:pPr>
            <w:r w:rsidRPr="005A64FD">
              <w:rPr>
                <w:rFonts w:ascii="Times New Roman" w:hAnsi="Times New Roman" w:cs="Times New Roman"/>
                <w:b/>
                <w:sz w:val="20"/>
                <w:szCs w:val="20"/>
              </w:rPr>
              <w:t>Operacija</w:t>
            </w:r>
          </w:p>
        </w:tc>
        <w:tc>
          <w:tcPr>
            <w:tcW w:w="7371" w:type="dxa"/>
            <w:tcBorders>
              <w:top w:val="single" w:sz="12" w:space="0" w:color="auto"/>
              <w:left w:val="nil"/>
              <w:bottom w:val="single" w:sz="12" w:space="0" w:color="auto"/>
              <w:right w:val="single" w:sz="4" w:space="0" w:color="auto"/>
            </w:tcBorders>
            <w:shd w:val="clear" w:color="auto" w:fill="BFBFBF"/>
            <w:noWrap/>
            <w:vAlign w:val="bottom"/>
            <w:hideMark/>
          </w:tcPr>
          <w:p w:rsidR="00731803" w:rsidRPr="005B04C3" w:rsidRDefault="00731803" w:rsidP="00AF7F69">
            <w:pPr>
              <w:spacing w:line="276" w:lineRule="auto"/>
              <w:rPr>
                <w:rFonts w:ascii="Times New Roman" w:eastAsia="Calibri" w:hAnsi="Times New Roman" w:cs="Times New Roman"/>
                <w:color w:val="000000"/>
                <w:lang w:eastAsia="ar-SA"/>
              </w:rPr>
            </w:pPr>
            <w:r w:rsidRPr="00AF7F69">
              <w:rPr>
                <w:rFonts w:ascii="Times New Roman" w:hAnsi="Times New Roman" w:cs="Times New Roman"/>
                <w:b/>
                <w:sz w:val="20"/>
                <w:szCs w:val="20"/>
              </w:rPr>
              <w:t>Prihvatljive aktivnosti</w:t>
            </w:r>
          </w:p>
        </w:tc>
      </w:tr>
      <w:tr w:rsidR="00731803" w:rsidRPr="005A64FD" w:rsidTr="000005AA">
        <w:trPr>
          <w:trHeight w:val="254"/>
        </w:trPr>
        <w:tc>
          <w:tcPr>
            <w:tcW w:w="1026" w:type="dxa"/>
            <w:vMerge w:val="restart"/>
            <w:tcBorders>
              <w:top w:val="single" w:sz="12" w:space="0" w:color="auto"/>
              <w:left w:val="single" w:sz="12" w:space="0" w:color="auto"/>
              <w:bottom w:val="single" w:sz="12" w:space="0" w:color="auto"/>
              <w:right w:val="single" w:sz="4" w:space="0" w:color="auto"/>
            </w:tcBorders>
            <w:shd w:val="clear" w:color="auto" w:fill="F2F2F2"/>
            <w:textDirection w:val="btLr"/>
            <w:vAlign w:val="center"/>
            <w:hideMark/>
          </w:tcPr>
          <w:p w:rsidR="00731803" w:rsidRPr="005A64FD" w:rsidRDefault="00842799" w:rsidP="00842799">
            <w:pPr>
              <w:spacing w:line="276" w:lineRule="auto"/>
              <w:jc w:val="center"/>
              <w:rPr>
                <w:rFonts w:ascii="Times New Roman" w:hAnsi="Times New Roman" w:cs="Times New Roman"/>
                <w:b/>
                <w:bCs/>
                <w:color w:val="000000"/>
                <w:sz w:val="18"/>
                <w:szCs w:val="18"/>
                <w:lang w:eastAsia="hr-HR"/>
              </w:rPr>
            </w:pPr>
            <w:r w:rsidRPr="005A64FD">
              <w:rPr>
                <w:rFonts w:ascii="Times New Roman" w:hAnsi="Times New Roman" w:cs="Times New Roman"/>
                <w:b/>
                <w:sz w:val="20"/>
                <w:szCs w:val="20"/>
              </w:rPr>
              <w:lastRenderedPageBreak/>
              <w:t>Provedba operacija putem CLLD strategije (provedba LRS)</w:t>
            </w:r>
          </w:p>
        </w:tc>
        <w:tc>
          <w:tcPr>
            <w:tcW w:w="1134" w:type="dxa"/>
            <w:vMerge w:val="restart"/>
            <w:tcBorders>
              <w:top w:val="single" w:sz="12" w:space="0" w:color="auto"/>
              <w:left w:val="nil"/>
              <w:right w:val="single" w:sz="4" w:space="0" w:color="auto"/>
            </w:tcBorders>
            <w:textDirection w:val="btLr"/>
            <w:vAlign w:val="center"/>
            <w:hideMark/>
          </w:tcPr>
          <w:p w:rsidR="00731803" w:rsidRPr="005A64FD" w:rsidRDefault="003E349E" w:rsidP="003E349E">
            <w:pPr>
              <w:spacing w:line="276" w:lineRule="auto"/>
              <w:jc w:val="center"/>
              <w:rPr>
                <w:rFonts w:ascii="Times New Roman" w:hAnsi="Times New Roman" w:cs="Times New Roman"/>
                <w:b/>
                <w:bCs/>
                <w:color w:val="000000"/>
                <w:sz w:val="18"/>
                <w:szCs w:val="18"/>
                <w:lang w:eastAsia="hr-HR"/>
              </w:rPr>
            </w:pPr>
            <w:r>
              <w:rPr>
                <w:rFonts w:ascii="Times New Roman" w:hAnsi="Times New Roman"/>
                <w:b/>
                <w:bCs/>
                <w:color w:val="000000"/>
                <w:lang w:eastAsia="hr-HR"/>
              </w:rPr>
              <w:t>2.2.1</w:t>
            </w:r>
            <w:r w:rsidRPr="002845E4">
              <w:rPr>
                <w:rFonts w:ascii="Times New Roman" w:hAnsi="Times New Roman"/>
                <w:b/>
                <w:bCs/>
                <w:color w:val="000000"/>
                <w:lang w:eastAsia="hr-HR"/>
              </w:rPr>
              <w:t>. „Potpora razvoju malih poljoprivrednih gospodarstava“</w:t>
            </w:r>
          </w:p>
        </w:tc>
        <w:tc>
          <w:tcPr>
            <w:tcW w:w="7371" w:type="dxa"/>
            <w:vMerge w:val="restart"/>
            <w:tcBorders>
              <w:top w:val="single" w:sz="12" w:space="0" w:color="auto"/>
              <w:left w:val="nil"/>
              <w:right w:val="single" w:sz="4" w:space="0" w:color="auto"/>
            </w:tcBorders>
            <w:hideMark/>
          </w:tcPr>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kupnja domaćih životinja, višegodišnjeg bilja, sjemena i sadnog materijala</w:t>
            </w:r>
            <w:r w:rsidR="00AF7F69">
              <w:rPr>
                <w:rStyle w:val="Referencafusnote"/>
                <w:rFonts w:ascii="Times New Roman" w:eastAsia="Calibri" w:hAnsi="Times New Roman"/>
                <w:color w:val="000000"/>
                <w:lang w:eastAsia="ar-SA"/>
              </w:rPr>
              <w:footnoteReference w:id="5"/>
            </w:r>
            <w:r w:rsidRPr="00667935">
              <w:rPr>
                <w:rFonts w:ascii="Times New Roman" w:eastAsia="Calibri" w:hAnsi="Times New Roman" w:cs="Times New Roman"/>
                <w:color w:val="000000"/>
                <w:lang w:eastAsia="ar-SA"/>
              </w:rPr>
              <w:t xml:space="preserve"> </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kupnja</w:t>
            </w:r>
            <w:r w:rsidR="00A750D0" w:rsidRPr="00667935">
              <w:rPr>
                <w:rFonts w:ascii="Times New Roman" w:eastAsia="Calibri" w:hAnsi="Times New Roman" w:cs="Times New Roman"/>
                <w:color w:val="000000"/>
                <w:lang w:eastAsia="ar-SA"/>
              </w:rPr>
              <w:t>,</w:t>
            </w:r>
            <w:r w:rsidRPr="00667935">
              <w:rPr>
                <w:rFonts w:ascii="Times New Roman" w:eastAsia="Calibri" w:hAnsi="Times New Roman" w:cs="Times New Roman"/>
                <w:color w:val="000000"/>
                <w:lang w:eastAsia="ar-SA"/>
              </w:rPr>
              <w:t xml:space="preserve"> građenje i/ili opremanje zatvorenih/zaštićenih prostora i objekata te ostalih gospodarskih objekata uključujući vanjsku i unutarnju infrastrukturu u sklopu poljoprivrednog gospodarstva u svrhu obavljanja poljoprivredne proizvodnje i/ili prerade</w:t>
            </w:r>
            <w:r w:rsidR="00AF7F69">
              <w:rPr>
                <w:rStyle w:val="Referencafusnote"/>
                <w:rFonts w:ascii="Times New Roman" w:eastAsia="Calibri" w:hAnsi="Times New Roman"/>
                <w:color w:val="000000"/>
                <w:lang w:eastAsia="ar-SA"/>
              </w:rPr>
              <w:footnoteReference w:id="6"/>
            </w:r>
            <w:r w:rsidR="000011C3" w:rsidRPr="00667935">
              <w:rPr>
                <w:rFonts w:ascii="Times New Roman" w:eastAsia="Calibri" w:hAnsi="Times New Roman" w:cs="Times New Roman"/>
                <w:color w:val="000000"/>
                <w:lang w:eastAsia="ar-SA"/>
              </w:rPr>
              <w:t xml:space="preserve"> proizvoda iz p</w:t>
            </w:r>
            <w:r w:rsidRPr="00667935">
              <w:rPr>
                <w:rFonts w:ascii="Times New Roman" w:eastAsia="Calibri" w:hAnsi="Times New Roman" w:cs="Times New Roman"/>
                <w:color w:val="000000"/>
                <w:lang w:eastAsia="ar-SA"/>
              </w:rPr>
              <w:t>r</w:t>
            </w:r>
            <w:r w:rsidR="000011C3" w:rsidRPr="00667935">
              <w:rPr>
                <w:rFonts w:ascii="Times New Roman" w:eastAsia="Calibri" w:hAnsi="Times New Roman" w:cs="Times New Roman"/>
                <w:color w:val="000000"/>
                <w:lang w:eastAsia="ar-SA"/>
              </w:rPr>
              <w:t>iloga 2. ovog Natječaja</w:t>
            </w:r>
            <w:r w:rsidRPr="00667935">
              <w:rPr>
                <w:rFonts w:ascii="Times New Roman" w:eastAsia="Calibri" w:hAnsi="Times New Roman" w:cs="Times New Roman"/>
                <w:color w:val="000000"/>
                <w:lang w:eastAsia="ar-SA"/>
              </w:rPr>
              <w:t xml:space="preserve"> osim proizvoda ribarstva</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kupnja ili zakup poljoprivrednog zemljišta</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kupnju poljoprivredne mehanizacije, strojeva i opreme</w:t>
            </w:r>
            <w:r w:rsidR="00AF7F69">
              <w:rPr>
                <w:rStyle w:val="Referencafusnote"/>
                <w:rFonts w:ascii="Times New Roman" w:eastAsia="Calibri" w:hAnsi="Times New Roman"/>
                <w:color w:val="000000"/>
                <w:lang w:eastAsia="ar-SA"/>
              </w:rPr>
              <w:footnoteReference w:id="7"/>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 xml:space="preserve">podizanje novih i/ili restrukturiranje </w:t>
            </w:r>
            <w:r w:rsidR="00852189">
              <w:rPr>
                <w:rFonts w:ascii="Times New Roman" w:eastAsia="Calibri" w:hAnsi="Times New Roman" w:cs="Times New Roman"/>
                <w:color w:val="000000"/>
                <w:lang w:eastAsia="ar-SA"/>
              </w:rPr>
              <w:t>postojećih višegodišnjih nasada</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uređenje i poboljšanje kvalitete poljoprivrednog zemljišta u s</w:t>
            </w:r>
            <w:r w:rsidR="00852189">
              <w:rPr>
                <w:rFonts w:ascii="Times New Roman" w:eastAsia="Calibri" w:hAnsi="Times New Roman" w:cs="Times New Roman"/>
                <w:color w:val="000000"/>
                <w:lang w:eastAsia="ar-SA"/>
              </w:rPr>
              <w:t>vrhu poljoprivredne proizvodnje</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građenje i/ili opremanje objekata za prodaju i prezentaciju vlastitih poljoprivrednih proizvoda uključujući i troškove promidžbe vlastitih poljoprivrednih proizvoda</w:t>
            </w:r>
            <w:r w:rsidR="00AF7F69">
              <w:rPr>
                <w:rStyle w:val="Referencafusnote"/>
                <w:rFonts w:ascii="Times New Roman" w:eastAsia="Calibri" w:hAnsi="Times New Roman"/>
                <w:color w:val="000000"/>
                <w:lang w:eastAsia="ar-SA"/>
              </w:rPr>
              <w:footnoteReference w:id="8"/>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stjecanje potrebnih stručnih znanja i sposobnosti za obavljanje poljoprivredne proizvodnje i prerade</w:t>
            </w:r>
            <w:r w:rsidR="008374A4" w:rsidRPr="00667935">
              <w:rPr>
                <w:rFonts w:ascii="Times New Roman" w:eastAsia="Calibri" w:hAnsi="Times New Roman" w:cs="Times New Roman"/>
                <w:color w:val="000000"/>
                <w:lang w:eastAsia="ar-SA"/>
              </w:rPr>
              <w:t xml:space="preserve"> proizvoda iz Priloga </w:t>
            </w:r>
            <w:r w:rsidR="000011C3" w:rsidRPr="00667935">
              <w:rPr>
                <w:rFonts w:ascii="Times New Roman" w:eastAsia="Calibri" w:hAnsi="Times New Roman" w:cs="Times New Roman"/>
                <w:color w:val="000000"/>
                <w:lang w:eastAsia="ar-SA"/>
              </w:rPr>
              <w:t>2</w:t>
            </w:r>
            <w:r w:rsidR="00EC7963" w:rsidRPr="00667935">
              <w:rPr>
                <w:rFonts w:ascii="Times New Roman" w:eastAsia="Calibri" w:hAnsi="Times New Roman" w:cs="Times New Roman"/>
                <w:color w:val="000000"/>
                <w:lang w:eastAsia="ar-SA"/>
              </w:rPr>
              <w:t>.</w:t>
            </w:r>
            <w:r w:rsidR="000011C3" w:rsidRPr="00667935">
              <w:rPr>
                <w:rFonts w:ascii="Times New Roman" w:eastAsia="Calibri" w:hAnsi="Times New Roman" w:cs="Times New Roman"/>
                <w:color w:val="000000"/>
                <w:lang w:eastAsia="ar-SA"/>
              </w:rPr>
              <w:t xml:space="preserve"> ovog Natječaja</w:t>
            </w:r>
            <w:r w:rsidRPr="00667935">
              <w:rPr>
                <w:rFonts w:ascii="Times New Roman" w:eastAsia="Calibri" w:hAnsi="Times New Roman" w:cs="Times New Roman"/>
                <w:color w:val="000000"/>
                <w:lang w:eastAsia="ar-SA"/>
              </w:rPr>
              <w:t xml:space="preserve"> osim</w:t>
            </w:r>
            <w:r w:rsidR="00EC7963" w:rsidRPr="00667935">
              <w:rPr>
                <w:rFonts w:ascii="Times New Roman" w:eastAsia="Calibri" w:hAnsi="Times New Roman" w:cs="Times New Roman"/>
                <w:color w:val="000000"/>
                <w:lang w:eastAsia="ar-SA"/>
              </w:rPr>
              <w:t xml:space="preserve"> proizvoda ribarstva</w:t>
            </w:r>
          </w:p>
          <w:p w:rsidR="00731803" w:rsidRPr="00667935" w:rsidRDefault="00731803" w:rsidP="00852189">
            <w:pPr>
              <w:pStyle w:val="Odlomakpopisa"/>
              <w:numPr>
                <w:ilvl w:val="0"/>
                <w:numId w:val="5"/>
              </w:numPr>
              <w:spacing w:line="276" w:lineRule="auto"/>
              <w:ind w:left="459" w:hanging="426"/>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 xml:space="preserve">operativno </w:t>
            </w:r>
            <w:r w:rsidR="003A0BE8" w:rsidRPr="00667935">
              <w:rPr>
                <w:rFonts w:ascii="Times New Roman" w:eastAsia="Calibri" w:hAnsi="Times New Roman" w:cs="Times New Roman"/>
                <w:color w:val="000000"/>
                <w:lang w:eastAsia="ar-SA"/>
              </w:rPr>
              <w:t>poslovanje</w:t>
            </w:r>
            <w:r w:rsidR="00140549" w:rsidRPr="00667935">
              <w:rPr>
                <w:rFonts w:ascii="Times New Roman" w:eastAsia="Calibri" w:hAnsi="Times New Roman" w:cs="Times New Roman"/>
                <w:color w:val="000000"/>
                <w:lang w:eastAsia="ar-SA"/>
              </w:rPr>
              <w:t xml:space="preserve"> </w:t>
            </w:r>
            <w:r w:rsidRPr="00667935">
              <w:rPr>
                <w:rFonts w:ascii="Times New Roman" w:eastAsia="Calibri" w:hAnsi="Times New Roman" w:cs="Times New Roman"/>
                <w:color w:val="000000"/>
                <w:lang w:eastAsia="ar-SA"/>
              </w:rPr>
              <w:t>poljoprivrednog gospodarstva.</w:t>
            </w:r>
          </w:p>
          <w:p w:rsidR="00B11407" w:rsidRPr="00667935" w:rsidRDefault="00B11407" w:rsidP="00F24E87">
            <w:pPr>
              <w:pStyle w:val="Odlomakpopisa"/>
              <w:spacing w:line="276" w:lineRule="auto"/>
              <w:ind w:left="459"/>
              <w:rPr>
                <w:rFonts w:ascii="Times New Roman" w:eastAsia="Calibri" w:hAnsi="Times New Roman" w:cs="Times New Roman"/>
                <w:color w:val="000000"/>
                <w:lang w:eastAsia="ar-SA"/>
              </w:rPr>
            </w:pPr>
          </w:p>
          <w:p w:rsidR="00731803" w:rsidRPr="00667935" w:rsidRDefault="00731803" w:rsidP="00374A03">
            <w:pPr>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NAPOMENA: Prihvatljive aktivnosti iz točke 8. i 9. (lista prihvatljivih aktivnosti)</w:t>
            </w:r>
            <w:r w:rsidR="00B11407" w:rsidRPr="00667935">
              <w:rPr>
                <w:rFonts w:ascii="Times New Roman" w:eastAsia="Calibri" w:hAnsi="Times New Roman" w:cs="Times New Roman"/>
                <w:color w:val="000000"/>
                <w:lang w:eastAsia="ar-SA"/>
              </w:rPr>
              <w:t xml:space="preserve"> ne mogu se prikazati kao jedine aktivnosti prikazane u poslovnom planu</w:t>
            </w:r>
            <w:r w:rsidR="00385C4C" w:rsidRPr="00667935">
              <w:rPr>
                <w:rFonts w:ascii="Times New Roman" w:eastAsia="Calibri" w:hAnsi="Times New Roman" w:cs="Times New Roman"/>
                <w:color w:val="000000"/>
                <w:lang w:eastAsia="ar-SA"/>
              </w:rPr>
              <w:t>.</w:t>
            </w:r>
          </w:p>
          <w:p w:rsidR="00C5701D" w:rsidRPr="005B04C3" w:rsidRDefault="00385C4C" w:rsidP="00DF1A7E">
            <w:pPr>
              <w:jc w:val="both"/>
              <w:rPr>
                <w:rFonts w:ascii="Times New Roman" w:eastAsia="Calibri" w:hAnsi="Times New Roman" w:cs="Times New Roman"/>
                <w:color w:val="000000"/>
                <w:lang w:eastAsia="ar-SA"/>
              </w:rPr>
            </w:pPr>
            <w:r w:rsidRPr="00667935">
              <w:rPr>
                <w:rFonts w:ascii="Times New Roman" w:eastAsia="Calibri" w:hAnsi="Times New Roman" w:cs="Times New Roman"/>
                <w:color w:val="000000"/>
                <w:lang w:eastAsia="ar-SA"/>
              </w:rPr>
              <w:t xml:space="preserve">PDV je prihvatljiv ukoliko </w:t>
            </w:r>
            <w:r w:rsidR="00D55040" w:rsidRPr="00667935">
              <w:rPr>
                <w:rFonts w:ascii="Times New Roman" w:eastAsia="Calibri" w:hAnsi="Times New Roman" w:cs="Times New Roman"/>
                <w:color w:val="000000"/>
                <w:lang w:eastAsia="ar-SA"/>
              </w:rPr>
              <w:t xml:space="preserve">nositelj projekta </w:t>
            </w:r>
            <w:r w:rsidRPr="00667935">
              <w:rPr>
                <w:rFonts w:ascii="Times New Roman" w:eastAsia="Calibri" w:hAnsi="Times New Roman" w:cs="Times New Roman"/>
                <w:color w:val="000000"/>
                <w:lang w:eastAsia="ar-SA"/>
              </w:rPr>
              <w:t>nije</w:t>
            </w:r>
            <w:r w:rsidR="001A74D1" w:rsidRPr="00667935">
              <w:rPr>
                <w:rFonts w:ascii="Times New Roman" w:eastAsia="Calibri" w:hAnsi="Times New Roman" w:cs="Times New Roman"/>
                <w:color w:val="000000"/>
                <w:lang w:eastAsia="ar-SA"/>
              </w:rPr>
              <w:t xml:space="preserve"> u sustavu PDV-a. </w:t>
            </w:r>
          </w:p>
          <w:p w:rsidR="00385C4C" w:rsidRDefault="00385C4C" w:rsidP="00DF1A7E">
            <w:pPr>
              <w:jc w:val="both"/>
              <w:rPr>
                <w:rFonts w:ascii="Times New Roman" w:eastAsia="Calibri" w:hAnsi="Times New Roman" w:cs="Times New Roman"/>
                <w:color w:val="000000"/>
                <w:lang w:eastAsia="ar-SA"/>
              </w:rPr>
            </w:pPr>
          </w:p>
          <w:p w:rsidR="00AF7F69" w:rsidRDefault="00AF7F69" w:rsidP="00DF1A7E">
            <w:pPr>
              <w:jc w:val="both"/>
              <w:rPr>
                <w:rFonts w:ascii="Times New Roman" w:eastAsia="Calibri" w:hAnsi="Times New Roman" w:cs="Times New Roman"/>
                <w:color w:val="000000"/>
                <w:lang w:eastAsia="ar-SA"/>
              </w:rPr>
            </w:pPr>
          </w:p>
          <w:p w:rsidR="00AF7F69" w:rsidRDefault="00AF7F69" w:rsidP="00DF1A7E">
            <w:pPr>
              <w:jc w:val="both"/>
              <w:rPr>
                <w:rFonts w:ascii="Times New Roman" w:eastAsia="Calibri" w:hAnsi="Times New Roman" w:cs="Times New Roman"/>
                <w:color w:val="000000"/>
                <w:lang w:eastAsia="ar-SA"/>
              </w:rPr>
            </w:pPr>
          </w:p>
          <w:p w:rsidR="00AF7F69" w:rsidRPr="005B04C3" w:rsidRDefault="00AF7F69" w:rsidP="00DF1A7E">
            <w:pPr>
              <w:jc w:val="both"/>
              <w:rPr>
                <w:rFonts w:ascii="Times New Roman" w:eastAsia="Calibri" w:hAnsi="Times New Roman" w:cs="Times New Roman"/>
                <w:color w:val="000000"/>
                <w:lang w:eastAsia="ar-SA"/>
              </w:rPr>
            </w:pPr>
          </w:p>
        </w:tc>
      </w:tr>
      <w:tr w:rsidR="00842799" w:rsidRPr="005A64FD" w:rsidTr="000005AA">
        <w:trPr>
          <w:trHeight w:val="768"/>
        </w:trPr>
        <w:tc>
          <w:tcPr>
            <w:tcW w:w="1026" w:type="dxa"/>
            <w:vMerge/>
            <w:tcBorders>
              <w:top w:val="single" w:sz="12" w:space="0" w:color="auto"/>
              <w:left w:val="single" w:sz="12" w:space="0" w:color="auto"/>
              <w:bottom w:val="single" w:sz="12" w:space="0" w:color="auto"/>
              <w:right w:val="single" w:sz="4" w:space="0" w:color="auto"/>
            </w:tcBorders>
            <w:vAlign w:val="center"/>
            <w:hideMark/>
          </w:tcPr>
          <w:p w:rsidR="00842799" w:rsidRPr="005A64FD" w:rsidRDefault="00842799">
            <w:pPr>
              <w:spacing w:line="276" w:lineRule="auto"/>
              <w:rPr>
                <w:rFonts w:ascii="Times New Roman" w:eastAsia="Times New Roman" w:hAnsi="Times New Roman" w:cs="Times New Roman"/>
                <w:b/>
                <w:bCs/>
                <w:color w:val="000000"/>
                <w:sz w:val="18"/>
                <w:szCs w:val="18"/>
                <w:lang w:eastAsia="hr-HR"/>
              </w:rPr>
            </w:pPr>
          </w:p>
        </w:tc>
        <w:tc>
          <w:tcPr>
            <w:tcW w:w="1134" w:type="dxa"/>
            <w:vMerge/>
            <w:tcBorders>
              <w:left w:val="nil"/>
              <w:bottom w:val="single" w:sz="12" w:space="0" w:color="auto"/>
              <w:right w:val="single" w:sz="4" w:space="0" w:color="auto"/>
            </w:tcBorders>
            <w:textDirection w:val="btLr"/>
            <w:vAlign w:val="center"/>
          </w:tcPr>
          <w:p w:rsidR="00842799" w:rsidRPr="005A64FD" w:rsidRDefault="00842799" w:rsidP="00F24E87">
            <w:pPr>
              <w:spacing w:line="276" w:lineRule="auto"/>
              <w:rPr>
                <w:rFonts w:ascii="Times New Roman" w:hAnsi="Times New Roman" w:cs="Times New Roman"/>
                <w:b/>
                <w:bCs/>
                <w:color w:val="000000"/>
                <w:sz w:val="18"/>
                <w:szCs w:val="18"/>
                <w:lang w:eastAsia="hr-HR"/>
              </w:rPr>
            </w:pPr>
          </w:p>
        </w:tc>
        <w:tc>
          <w:tcPr>
            <w:tcW w:w="7371" w:type="dxa"/>
            <w:vMerge/>
            <w:tcBorders>
              <w:left w:val="nil"/>
              <w:bottom w:val="single" w:sz="12" w:space="0" w:color="auto"/>
              <w:right w:val="single" w:sz="4" w:space="0" w:color="auto"/>
            </w:tcBorders>
          </w:tcPr>
          <w:p w:rsidR="00842799" w:rsidRPr="005A64FD" w:rsidRDefault="00842799">
            <w:pPr>
              <w:spacing w:line="276" w:lineRule="auto"/>
              <w:rPr>
                <w:rFonts w:ascii="Times New Roman" w:hAnsi="Times New Roman" w:cs="Times New Roman"/>
                <w:color w:val="000000"/>
                <w:lang w:eastAsia="hr-HR"/>
              </w:rPr>
            </w:pPr>
          </w:p>
        </w:tc>
      </w:tr>
      <w:tr w:rsidR="00DF1A7E" w:rsidRPr="005A64FD" w:rsidTr="00B70782">
        <w:trPr>
          <w:trHeight w:val="319"/>
        </w:trPr>
        <w:tc>
          <w:tcPr>
            <w:tcW w:w="9531" w:type="dxa"/>
            <w:gridSpan w:val="3"/>
            <w:tcBorders>
              <w:top w:val="single" w:sz="12" w:space="0" w:color="auto"/>
              <w:left w:val="single" w:sz="12" w:space="0" w:color="auto"/>
              <w:bottom w:val="single" w:sz="4" w:space="0" w:color="auto"/>
              <w:right w:val="single" w:sz="4" w:space="0" w:color="auto"/>
            </w:tcBorders>
            <w:shd w:val="clear" w:color="auto" w:fill="A6A6A6" w:themeFill="background1" w:themeFillShade="A6"/>
            <w:vAlign w:val="center"/>
          </w:tcPr>
          <w:p w:rsidR="00DF1A7E" w:rsidRPr="005A64FD" w:rsidRDefault="00DF1A7E" w:rsidP="008A7809">
            <w:pPr>
              <w:spacing w:line="276" w:lineRule="auto"/>
              <w:rPr>
                <w:rFonts w:ascii="Times New Roman" w:hAnsi="Times New Roman" w:cs="Times New Roman"/>
                <w:color w:val="000000"/>
                <w:lang w:eastAsia="hr-HR"/>
              </w:rPr>
            </w:pPr>
            <w:r>
              <w:rPr>
                <w:rFonts w:ascii="Times New Roman" w:hAnsi="Times New Roman" w:cs="Times New Roman"/>
                <w:b/>
                <w:sz w:val="20"/>
                <w:szCs w:val="20"/>
              </w:rPr>
              <w:t>Neprihvatljive aktivnosti</w:t>
            </w:r>
            <w:r w:rsidR="007510EF">
              <w:rPr>
                <w:rFonts w:ascii="Times New Roman" w:hAnsi="Times New Roman" w:cs="Times New Roman"/>
                <w:b/>
                <w:sz w:val="20"/>
                <w:szCs w:val="20"/>
              </w:rPr>
              <w:t>:</w:t>
            </w:r>
          </w:p>
        </w:tc>
      </w:tr>
      <w:tr w:rsidR="003226E9" w:rsidRPr="005A64FD" w:rsidTr="00C5701D">
        <w:trPr>
          <w:trHeight w:val="4089"/>
        </w:trPr>
        <w:tc>
          <w:tcPr>
            <w:tcW w:w="9531" w:type="dxa"/>
            <w:gridSpan w:val="3"/>
            <w:tcBorders>
              <w:top w:val="single" w:sz="4" w:space="0" w:color="auto"/>
              <w:left w:val="single" w:sz="12" w:space="0" w:color="auto"/>
              <w:bottom w:val="single" w:sz="12" w:space="0" w:color="auto"/>
              <w:right w:val="single" w:sz="4" w:space="0" w:color="auto"/>
            </w:tcBorders>
            <w:shd w:val="clear" w:color="auto" w:fill="FFFFFF" w:themeFill="background1"/>
            <w:vAlign w:val="center"/>
          </w:tcPr>
          <w:p w:rsidR="003226E9" w:rsidRPr="00782C17" w:rsidRDefault="003226E9" w:rsidP="008A7809">
            <w:pPr>
              <w:pStyle w:val="Odlomakpopisa"/>
              <w:numPr>
                <w:ilvl w:val="0"/>
                <w:numId w:val="55"/>
              </w:numPr>
              <w:shd w:val="clear" w:color="auto" w:fill="FFFFFF" w:themeFill="background1"/>
              <w:tabs>
                <w:tab w:val="left" w:pos="333"/>
              </w:tabs>
              <w:spacing w:line="276" w:lineRule="auto"/>
              <w:ind w:left="51" w:firstLine="0"/>
              <w:contextualSpacing w:val="0"/>
              <w:jc w:val="both"/>
              <w:rPr>
                <w:rFonts w:ascii="Times New Roman" w:hAnsi="Times New Roman" w:cs="Times New Roman"/>
              </w:rPr>
            </w:pPr>
            <w:r w:rsidRPr="00782C17">
              <w:rPr>
                <w:rFonts w:ascii="Times New Roman" w:hAnsi="Times New Roman" w:cs="Times New Roman"/>
              </w:rPr>
              <w:lastRenderedPageBreak/>
              <w:t>Nabava rep</w:t>
            </w:r>
            <w:r w:rsidR="00AF6D47" w:rsidRPr="00782C17">
              <w:rPr>
                <w:rFonts w:ascii="Times New Roman" w:hAnsi="Times New Roman" w:cs="Times New Roman"/>
              </w:rPr>
              <w:t>r</w:t>
            </w:r>
            <w:r w:rsidRPr="00782C17">
              <w:rPr>
                <w:rFonts w:ascii="Times New Roman" w:hAnsi="Times New Roman" w:cs="Times New Roman"/>
              </w:rPr>
              <w:t xml:space="preserve">omaterijala (npr. mineralna gnojiva, zaštitna sredstva, </w:t>
            </w:r>
            <w:r w:rsidR="009D0ABC" w:rsidRPr="00782C17">
              <w:rPr>
                <w:rFonts w:ascii="Times New Roman" w:hAnsi="Times New Roman" w:cs="Times New Roman"/>
              </w:rPr>
              <w:t>kompost)</w:t>
            </w:r>
            <w:r w:rsidR="0005247A" w:rsidRPr="00782C17">
              <w:rPr>
                <w:rFonts w:ascii="Times New Roman" w:hAnsi="Times New Roman" w:cs="Times New Roman"/>
              </w:rPr>
              <w:t>,</w:t>
            </w:r>
            <w:r w:rsidRPr="00782C17">
              <w:rPr>
                <w:rFonts w:ascii="Times New Roman" w:hAnsi="Times New Roman" w:cs="Times New Roman"/>
              </w:rPr>
              <w:t xml:space="preserve"> osim kod podizanja i/ili restrukturiranja postojećih višegodišnjih nasada </w:t>
            </w:r>
          </w:p>
          <w:p w:rsidR="003226E9"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Nabava gospodar</w:t>
            </w:r>
            <w:r w:rsidR="001343D4" w:rsidRPr="00F64E24">
              <w:rPr>
                <w:rFonts w:ascii="Times New Roman" w:hAnsi="Times New Roman" w:cs="Times New Roman"/>
              </w:rPr>
              <w:t xml:space="preserve">skih vozila </w:t>
            </w:r>
          </w:p>
          <w:p w:rsidR="00EB49C3"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Kupovina poljoprivrednih resursa koje su bili predmet izračuna ekonomske veličine poljoprivrednog gospodarstva za koje se podnosi prijava projekta</w:t>
            </w:r>
          </w:p>
          <w:p w:rsidR="00EB49C3" w:rsidRPr="00782C17" w:rsidRDefault="00EB49C3" w:rsidP="008A7809">
            <w:pPr>
              <w:pStyle w:val="Odlomakpopisa"/>
              <w:numPr>
                <w:ilvl w:val="0"/>
                <w:numId w:val="55"/>
              </w:numPr>
              <w:shd w:val="clear" w:color="auto" w:fill="FFFFFF" w:themeFill="background1"/>
              <w:tabs>
                <w:tab w:val="left" w:pos="49"/>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Nabava ambalaže, plastičnih kutija, staklenih boca, etiketa</w:t>
            </w:r>
            <w:r w:rsidR="000145FA" w:rsidRPr="00782C17">
              <w:rPr>
                <w:rFonts w:ascii="Times New Roman" w:hAnsi="Times New Roman" w:cs="Times New Roman"/>
              </w:rPr>
              <w:t>, micelij, gajbi</w:t>
            </w:r>
            <w:r w:rsidR="0005247A" w:rsidRPr="00782C17">
              <w:rPr>
                <w:rFonts w:ascii="Times New Roman" w:hAnsi="Times New Roman" w:cs="Times New Roman"/>
              </w:rPr>
              <w:t>, posude za voće, odijela, kacige i čizmi</w:t>
            </w:r>
          </w:p>
          <w:p w:rsidR="00EB49C3"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 xml:space="preserve">Računalni program za vođenje knjigovodstva, trošak legalizacije poljoprivrednog zemljišta, usluge konzultanta s provedbom projekta </w:t>
            </w:r>
          </w:p>
          <w:p w:rsidR="003226E9" w:rsidRPr="00782C17" w:rsidRDefault="00EB49C3"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 xml:space="preserve">Vlastiti rad, trošak priključka električne energije, vode i plina, trošak prijevoza kupljene stoke </w:t>
            </w:r>
          </w:p>
          <w:p w:rsidR="009D0ABC" w:rsidRPr="00782C17" w:rsidRDefault="009D0ABC"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Kupo</w:t>
            </w:r>
            <w:r w:rsidR="00E66CC7" w:rsidRPr="00B7669D">
              <w:rPr>
                <w:rFonts w:ascii="Times New Roman" w:hAnsi="Times New Roman" w:cs="Times New Roman"/>
              </w:rPr>
              <w:t xml:space="preserve">vina </w:t>
            </w:r>
            <w:r w:rsidRPr="00782C17">
              <w:rPr>
                <w:rFonts w:ascii="Times New Roman" w:hAnsi="Times New Roman" w:cs="Times New Roman"/>
              </w:rPr>
              <w:t>od članova obiteljskog</w:t>
            </w:r>
            <w:r w:rsidRPr="00782C17">
              <w:rPr>
                <w:rFonts w:ascii="Times New Roman" w:hAnsi="Times New Roman" w:cs="Times New Roman"/>
                <w:noProof/>
              </w:rPr>
              <w:t xml:space="preserve"> </w:t>
            </w:r>
            <w:r w:rsidRPr="00782C17">
              <w:rPr>
                <w:rFonts w:ascii="Times New Roman" w:hAnsi="Times New Roman" w:cs="Times New Roman"/>
              </w:rPr>
              <w:t>poljoprivrednog gospodarstva/vlasnika obrta/vlasnika trgovačkog društva</w:t>
            </w:r>
            <w:r w:rsidR="005B04C3">
              <w:rPr>
                <w:rFonts w:ascii="Times New Roman" w:hAnsi="Times New Roman" w:cs="Times New Roman"/>
              </w:rPr>
              <w:t>/članova istog kućanstva</w:t>
            </w:r>
          </w:p>
          <w:p w:rsidR="000145FA" w:rsidRPr="00782C17" w:rsidRDefault="000145FA" w:rsidP="008A7809">
            <w:pPr>
              <w:pStyle w:val="Odlomakpopisa"/>
              <w:numPr>
                <w:ilvl w:val="0"/>
                <w:numId w:val="55"/>
              </w:numPr>
              <w:shd w:val="clear" w:color="auto" w:fill="FFFFFF" w:themeFill="background1"/>
              <w:tabs>
                <w:tab w:val="left" w:pos="333"/>
              </w:tabs>
              <w:spacing w:line="276" w:lineRule="auto"/>
              <w:ind w:left="49" w:firstLine="0"/>
              <w:jc w:val="both"/>
              <w:rPr>
                <w:rFonts w:ascii="Times New Roman" w:hAnsi="Times New Roman" w:cs="Times New Roman"/>
              </w:rPr>
            </w:pPr>
            <w:r w:rsidRPr="00782C17">
              <w:rPr>
                <w:rFonts w:ascii="Times New Roman" w:hAnsi="Times New Roman" w:cs="Times New Roman"/>
              </w:rPr>
              <w:t>Kupnja destilerije za proizvodnju eteričnih ulja, ulaganje u opremu za proizvodnju rakije</w:t>
            </w:r>
            <w:r w:rsidR="00B70782">
              <w:rPr>
                <w:rFonts w:ascii="Times New Roman" w:hAnsi="Times New Roman" w:cs="Times New Roman"/>
              </w:rPr>
              <w:t xml:space="preserve"> </w:t>
            </w:r>
            <w:r w:rsidRPr="00782C17">
              <w:rPr>
                <w:rFonts w:ascii="Times New Roman" w:hAnsi="Times New Roman" w:cs="Times New Roman"/>
              </w:rPr>
              <w:t>jer navedeni proizvodi nisu sastavni dio Dodatka I Ugovora o EU</w:t>
            </w:r>
            <w:r w:rsidR="00B70782">
              <w:rPr>
                <w:rFonts w:ascii="Times New Roman" w:hAnsi="Times New Roman" w:cs="Times New Roman"/>
              </w:rPr>
              <w:t xml:space="preserve"> (izuzev ostalih fermentiranih pića, npr. jabukovača, kruškovača, medovina)</w:t>
            </w:r>
          </w:p>
          <w:p w:rsidR="000145FA" w:rsidRPr="00782C17" w:rsidRDefault="000145FA" w:rsidP="0046312F">
            <w:pPr>
              <w:shd w:val="clear" w:color="auto" w:fill="FFFFFF" w:themeFill="background1"/>
              <w:tabs>
                <w:tab w:val="left" w:pos="333"/>
              </w:tabs>
              <w:spacing w:line="276" w:lineRule="auto"/>
              <w:ind w:left="49"/>
              <w:jc w:val="both"/>
              <w:rPr>
                <w:rFonts w:ascii="Times New Roman" w:hAnsi="Times New Roman" w:cs="Times New Roman"/>
              </w:rPr>
            </w:pPr>
          </w:p>
          <w:p w:rsidR="000145FA" w:rsidRPr="00782C17" w:rsidRDefault="000145FA" w:rsidP="0046312F">
            <w:pPr>
              <w:shd w:val="clear" w:color="auto" w:fill="FFFFFF" w:themeFill="background1"/>
              <w:tabs>
                <w:tab w:val="left" w:pos="333"/>
              </w:tabs>
              <w:spacing w:line="276" w:lineRule="auto"/>
              <w:jc w:val="both"/>
              <w:rPr>
                <w:rFonts w:ascii="Times New Roman" w:hAnsi="Times New Roman" w:cs="Times New Roman"/>
              </w:rPr>
            </w:pPr>
            <w:r w:rsidRPr="00782C17">
              <w:rPr>
                <w:rFonts w:ascii="Times New Roman" w:hAnsi="Times New Roman" w:cs="Times New Roman"/>
              </w:rPr>
              <w:t>NAPOMENA:</w:t>
            </w:r>
          </w:p>
          <w:p w:rsidR="003226E9" w:rsidRPr="00AF6D47" w:rsidRDefault="00890342" w:rsidP="0046312F">
            <w:pPr>
              <w:tabs>
                <w:tab w:val="left" w:pos="900"/>
              </w:tabs>
              <w:spacing w:line="276" w:lineRule="auto"/>
              <w:jc w:val="both"/>
              <w:rPr>
                <w:rFonts w:ascii="Times New Roman" w:hAnsi="Times New Roman" w:cs="Times New Roman"/>
                <w:sz w:val="20"/>
                <w:szCs w:val="20"/>
              </w:rPr>
            </w:pPr>
            <w:r w:rsidRPr="00782C17">
              <w:rPr>
                <w:rFonts w:ascii="Times New Roman" w:hAnsi="Times New Roman" w:cs="Times New Roman"/>
              </w:rPr>
              <w:t>Neprihvatljive aktivnosti (1.- 8.) su navedene k</w:t>
            </w:r>
            <w:r w:rsidR="00782C17">
              <w:rPr>
                <w:rFonts w:ascii="Times New Roman" w:hAnsi="Times New Roman" w:cs="Times New Roman"/>
              </w:rPr>
              <w:t>a</w:t>
            </w:r>
            <w:r w:rsidRPr="00782C17">
              <w:rPr>
                <w:rFonts w:ascii="Times New Roman" w:hAnsi="Times New Roman" w:cs="Times New Roman"/>
              </w:rPr>
              <w:t>o primjeri i nisu isključive neprihvatljive aktivnosti.</w:t>
            </w:r>
            <w:r w:rsidR="00E66CC7">
              <w:rPr>
                <w:rFonts w:ascii="Times New Roman" w:hAnsi="Times New Roman" w:cs="Times New Roman"/>
              </w:rPr>
              <w:t xml:space="preserve"> Odabrani LAG zadržava </w:t>
            </w:r>
            <w:r w:rsidR="00782C17">
              <w:rPr>
                <w:rFonts w:ascii="Times New Roman" w:hAnsi="Times New Roman" w:cs="Times New Roman"/>
              </w:rPr>
              <w:t xml:space="preserve">pravo </w:t>
            </w:r>
            <w:r w:rsidR="00E66CC7">
              <w:rPr>
                <w:rFonts w:ascii="Times New Roman" w:hAnsi="Times New Roman" w:cs="Times New Roman"/>
              </w:rPr>
              <w:t xml:space="preserve">tijekom administrativne obrade utvrditi </w:t>
            </w:r>
            <w:r w:rsidR="00782C17">
              <w:rPr>
                <w:rFonts w:ascii="Times New Roman" w:hAnsi="Times New Roman" w:cs="Times New Roman"/>
              </w:rPr>
              <w:t xml:space="preserve">i ostale </w:t>
            </w:r>
            <w:r w:rsidR="00E66CC7">
              <w:rPr>
                <w:rFonts w:ascii="Times New Roman" w:hAnsi="Times New Roman" w:cs="Times New Roman"/>
              </w:rPr>
              <w:t xml:space="preserve">neprihvatljive aktivnosti koje nisu navedene u točkama 1.- 8.   </w:t>
            </w:r>
            <w:r w:rsidR="00AF6D47" w:rsidRPr="00782C17">
              <w:rPr>
                <w:rFonts w:ascii="Times New Roman" w:hAnsi="Times New Roman" w:cs="Times New Roman"/>
              </w:rPr>
              <w:t xml:space="preserve"> </w:t>
            </w:r>
            <w:r w:rsidR="00AF6D47">
              <w:rPr>
                <w:rFonts w:ascii="Times New Roman" w:hAnsi="Times New Roman" w:cs="Times New Roman"/>
                <w:sz w:val="20"/>
                <w:szCs w:val="20"/>
              </w:rPr>
              <w:t xml:space="preserve">  </w:t>
            </w:r>
            <w:r>
              <w:rPr>
                <w:rFonts w:ascii="Times New Roman" w:hAnsi="Times New Roman" w:cs="Times New Roman"/>
                <w:sz w:val="20"/>
                <w:szCs w:val="20"/>
              </w:rPr>
              <w:t xml:space="preserve">  </w:t>
            </w:r>
            <w:r w:rsidR="00C84F16">
              <w:rPr>
                <w:rFonts w:ascii="Times New Roman" w:hAnsi="Times New Roman" w:cs="Times New Roman"/>
                <w:sz w:val="20"/>
                <w:szCs w:val="20"/>
              </w:rPr>
              <w:t xml:space="preserve">     </w:t>
            </w:r>
          </w:p>
        </w:tc>
      </w:tr>
    </w:tbl>
    <w:p w:rsidR="003226E9" w:rsidRDefault="003226E9" w:rsidP="00AF6D47">
      <w:pPr>
        <w:spacing w:after="120" w:line="276" w:lineRule="auto"/>
        <w:jc w:val="both"/>
        <w:rPr>
          <w:rFonts w:ascii="Times New Roman" w:hAnsi="Times New Roman" w:cs="Times New Roman"/>
          <w:b/>
          <w:sz w:val="24"/>
          <w:szCs w:val="24"/>
          <w:u w:val="single"/>
        </w:rPr>
      </w:pPr>
    </w:p>
    <w:p w:rsidR="003226E9" w:rsidRPr="00AF6D47" w:rsidRDefault="003226E9" w:rsidP="00AF6D47">
      <w:pPr>
        <w:spacing w:after="120" w:line="276" w:lineRule="auto"/>
        <w:jc w:val="both"/>
        <w:rPr>
          <w:rFonts w:ascii="Times New Roman" w:hAnsi="Times New Roman" w:cs="Times New Roman"/>
          <w:sz w:val="24"/>
          <w:szCs w:val="24"/>
        </w:rPr>
      </w:pPr>
      <w:r>
        <w:rPr>
          <w:rFonts w:ascii="Times New Roman" w:hAnsi="Times New Roman" w:cs="Times New Roman"/>
          <w:b/>
          <w:sz w:val="24"/>
          <w:szCs w:val="24"/>
          <w:u w:val="single"/>
        </w:rPr>
        <w:t>Operativno poslovanje poljoprivrednog gospodarstva</w:t>
      </w:r>
    </w:p>
    <w:p w:rsidR="00351CCB" w:rsidRDefault="00C4487B" w:rsidP="00DF1A7E">
      <w:pPr>
        <w:spacing w:before="100" w:beforeAutospacing="1" w:after="100" w:afterAutospacing="1"/>
        <w:jc w:val="both"/>
      </w:pPr>
      <w:r>
        <w:rPr>
          <w:rFonts w:ascii="Times New Roman" w:hAnsi="Times New Roman"/>
          <w:color w:val="000000"/>
          <w:sz w:val="24"/>
          <w:szCs w:val="24"/>
          <w:lang w:eastAsia="hr-HR"/>
        </w:rPr>
        <w:t xml:space="preserve">Operativno poslovanje poljoprivrednog gospodarstva odnosi </w:t>
      </w:r>
      <w:r w:rsidR="00782C17">
        <w:rPr>
          <w:rFonts w:ascii="Times New Roman" w:hAnsi="Times New Roman"/>
          <w:color w:val="000000"/>
          <w:sz w:val="24"/>
          <w:szCs w:val="24"/>
          <w:lang w:eastAsia="hr-HR"/>
        </w:rPr>
        <w:t xml:space="preserve">se </w:t>
      </w:r>
      <w:r>
        <w:rPr>
          <w:rFonts w:ascii="Times New Roman" w:hAnsi="Times New Roman"/>
          <w:color w:val="000000"/>
          <w:sz w:val="24"/>
          <w:szCs w:val="24"/>
          <w:lang w:eastAsia="hr-HR"/>
        </w:rPr>
        <w:t>na dohodak, plaću, doprinose zaposlenih i knjigovodstvene usluge vezano uz poljoprivrednu djelatnost na poljoprivrednom gospodarstvu, izradu projektno-tehničke dokumentacije, geodetskih podloga, elaborata, certifikata te usluge stručnjaka (konzultanta) vezano uz izradu poslovnog plana i podnošenje prijave projekta. Izrada projektno-tehničke dokumentacije, geodetskih podloga, elaborata, certifikata te usluge stručnjaka su prihvatljive i prije podnošenja prijave projekta. Ukupne</w:t>
      </w:r>
      <w:r w:rsidR="001A74D1">
        <w:rPr>
          <w:rFonts w:ascii="Times New Roman" w:hAnsi="Times New Roman"/>
          <w:color w:val="000000"/>
          <w:sz w:val="24"/>
          <w:szCs w:val="24"/>
          <w:lang w:eastAsia="hr-HR"/>
        </w:rPr>
        <w:t xml:space="preserve"> prihvatljive</w:t>
      </w:r>
      <w:r>
        <w:rPr>
          <w:rFonts w:ascii="Times New Roman" w:hAnsi="Times New Roman"/>
          <w:color w:val="000000"/>
          <w:sz w:val="24"/>
          <w:szCs w:val="24"/>
          <w:lang w:eastAsia="hr-HR"/>
        </w:rPr>
        <w:t xml:space="preserve"> aktivnosti prikazane u poslovnom planu vezano za operativno poslovanje mogu iznositi najviše 22.700,00 kuna</w:t>
      </w:r>
      <w:r w:rsidR="001A74D1">
        <w:rPr>
          <w:rFonts w:ascii="Times New Roman" w:hAnsi="Times New Roman"/>
          <w:color w:val="000000"/>
          <w:sz w:val="24"/>
          <w:szCs w:val="24"/>
          <w:lang w:eastAsia="hr-HR"/>
        </w:rPr>
        <w:t>, dok za u</w:t>
      </w:r>
      <w:r>
        <w:rPr>
          <w:rFonts w:ascii="Times New Roman" w:hAnsi="Times New Roman"/>
          <w:color w:val="000000"/>
          <w:sz w:val="24"/>
          <w:szCs w:val="24"/>
          <w:lang w:eastAsia="hr-HR"/>
        </w:rPr>
        <w:t>sluge stručnjaka (konzultanta) vezano uz izradu poslovnog plana i podnošenje prijave projekta mogu iznositi najviše 3.800,00</w:t>
      </w:r>
      <w:r w:rsidR="00472F48">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kuna.</w:t>
      </w:r>
      <w:r w:rsidR="0022066F">
        <w:rPr>
          <w:rFonts w:ascii="Times New Roman" w:hAnsi="Times New Roman"/>
          <w:color w:val="000000"/>
          <w:sz w:val="24"/>
          <w:szCs w:val="24"/>
          <w:lang w:eastAsia="hr-HR"/>
        </w:rPr>
        <w:t xml:space="preserve">  </w:t>
      </w:r>
    </w:p>
    <w:p w:rsidR="00C4487B" w:rsidRDefault="00C4487B" w:rsidP="00351CCB"/>
    <w:tbl>
      <w:tblPr>
        <w:tblStyle w:val="Reetkatablice"/>
        <w:tblW w:w="0" w:type="auto"/>
        <w:tblInd w:w="137" w:type="dxa"/>
        <w:tblLayout w:type="fixed"/>
        <w:tblLook w:val="04A0"/>
      </w:tblPr>
      <w:tblGrid>
        <w:gridCol w:w="9151"/>
      </w:tblGrid>
      <w:tr w:rsidR="00DB1952" w:rsidRPr="005A64FD" w:rsidTr="00472F48">
        <w:trPr>
          <w:trHeight w:val="1491"/>
        </w:trPr>
        <w:tc>
          <w:tcPr>
            <w:tcW w:w="9151" w:type="dxa"/>
          </w:tcPr>
          <w:p w:rsidR="00DB1952" w:rsidRDefault="00DB1952" w:rsidP="00271986">
            <w:pPr>
              <w:rPr>
                <w:rFonts w:ascii="Times New Roman" w:hAnsi="Times New Roman"/>
                <w:b/>
                <w:sz w:val="24"/>
                <w:szCs w:val="24"/>
                <w:lang w:val="hr-HR"/>
              </w:rPr>
            </w:pPr>
            <w:r w:rsidRPr="007C4785">
              <w:rPr>
                <w:rFonts w:ascii="Times New Roman" w:hAnsi="Times New Roman"/>
                <w:b/>
                <w:sz w:val="24"/>
                <w:szCs w:val="24"/>
                <w:lang w:val="hr-HR"/>
              </w:rPr>
              <w:t>Napomena:</w:t>
            </w:r>
          </w:p>
          <w:p w:rsidR="00DB1952" w:rsidRPr="00AF7F69" w:rsidRDefault="00DB1952" w:rsidP="00FC2A6D">
            <w:pPr>
              <w:jc w:val="both"/>
              <w:rPr>
                <w:rFonts w:ascii="Times New Roman" w:hAnsi="Times New Roman" w:cs="Times New Roman"/>
                <w:sz w:val="24"/>
                <w:szCs w:val="24"/>
                <w:lang w:val="hr-HR"/>
              </w:rPr>
            </w:pPr>
            <w:r w:rsidRPr="00AF7F69">
              <w:rPr>
                <w:rFonts w:ascii="Times New Roman" w:hAnsi="Times New Roman" w:cs="Times New Roman"/>
                <w:sz w:val="24"/>
                <w:szCs w:val="24"/>
                <w:lang w:val="hr-HR"/>
              </w:rPr>
              <w:t xml:space="preserve">Aktivnosti za koje je nositelj projekta ostvario potporu unutar Nacionalnog pčelarskog programa za razdoblje od 2014. </w:t>
            </w:r>
            <w:r w:rsidR="00FC2A6D" w:rsidRPr="00AF7F69">
              <w:rPr>
                <w:rFonts w:ascii="Times New Roman" w:hAnsi="Times New Roman" w:cs="Times New Roman"/>
                <w:sz w:val="24"/>
                <w:szCs w:val="24"/>
                <w:lang w:val="hr-HR"/>
              </w:rPr>
              <w:t xml:space="preserve">do </w:t>
            </w:r>
            <w:r w:rsidRPr="00AF7F69">
              <w:rPr>
                <w:rFonts w:ascii="Times New Roman" w:hAnsi="Times New Roman" w:cs="Times New Roman"/>
                <w:sz w:val="24"/>
                <w:szCs w:val="24"/>
                <w:lang w:val="hr-HR"/>
              </w:rPr>
              <w:t>2016.</w:t>
            </w:r>
            <w:r w:rsidR="00FC2A6D" w:rsidRPr="00AF7F69">
              <w:rPr>
                <w:rFonts w:ascii="Times New Roman" w:hAnsi="Times New Roman" w:cs="Times New Roman"/>
                <w:sz w:val="24"/>
                <w:szCs w:val="24"/>
                <w:lang w:val="hr-HR"/>
              </w:rPr>
              <w:t xml:space="preserve"> godine</w:t>
            </w:r>
            <w:r w:rsidRPr="00AF7F69">
              <w:rPr>
                <w:rFonts w:ascii="Times New Roman" w:hAnsi="Times New Roman" w:cs="Times New Roman"/>
                <w:sz w:val="24"/>
                <w:szCs w:val="24"/>
                <w:lang w:val="hr-HR"/>
              </w:rPr>
              <w:t>, Nacionalnog pčelarskog programa</w:t>
            </w:r>
            <w:r w:rsidR="002A39B3" w:rsidRPr="00AF7F69">
              <w:rPr>
                <w:rFonts w:ascii="Times New Roman" w:hAnsi="Times New Roman" w:cs="Times New Roman"/>
                <w:sz w:val="24"/>
                <w:szCs w:val="24"/>
                <w:lang w:val="hr-HR"/>
              </w:rPr>
              <w:t xml:space="preserve"> za razdoblje 2017. </w:t>
            </w:r>
            <w:r w:rsidR="00FC2A6D" w:rsidRPr="00AF7F69">
              <w:rPr>
                <w:rFonts w:ascii="Times New Roman" w:hAnsi="Times New Roman" w:cs="Times New Roman"/>
                <w:sz w:val="24"/>
                <w:szCs w:val="24"/>
                <w:lang w:val="hr-HR"/>
              </w:rPr>
              <w:t>do</w:t>
            </w:r>
            <w:r w:rsidR="002A39B3" w:rsidRPr="00AF7F69">
              <w:rPr>
                <w:rFonts w:ascii="Times New Roman" w:hAnsi="Times New Roman" w:cs="Times New Roman"/>
                <w:sz w:val="24"/>
                <w:szCs w:val="24"/>
                <w:lang w:val="hr-HR"/>
              </w:rPr>
              <w:t xml:space="preserve"> 201</w:t>
            </w:r>
            <w:r w:rsidR="007510EF" w:rsidRPr="00AF7F69">
              <w:rPr>
                <w:rFonts w:ascii="Times New Roman" w:hAnsi="Times New Roman" w:cs="Times New Roman"/>
                <w:sz w:val="24"/>
                <w:szCs w:val="24"/>
                <w:lang w:val="hr-HR"/>
              </w:rPr>
              <w:t>9</w:t>
            </w:r>
            <w:r w:rsidR="002A39B3" w:rsidRPr="00AF7F69">
              <w:rPr>
                <w:rFonts w:ascii="Times New Roman" w:hAnsi="Times New Roman" w:cs="Times New Roman"/>
                <w:sz w:val="24"/>
                <w:szCs w:val="24"/>
                <w:lang w:val="hr-HR"/>
              </w:rPr>
              <w:t>.</w:t>
            </w:r>
            <w:r w:rsidR="00FC2A6D" w:rsidRPr="00AF7F69">
              <w:rPr>
                <w:rFonts w:ascii="Times New Roman" w:hAnsi="Times New Roman" w:cs="Times New Roman"/>
                <w:sz w:val="24"/>
                <w:szCs w:val="24"/>
                <w:lang w:val="hr-HR"/>
              </w:rPr>
              <w:t xml:space="preserve"> godine</w:t>
            </w:r>
            <w:r w:rsidR="002A39B3" w:rsidRPr="00AF7F69">
              <w:rPr>
                <w:rFonts w:ascii="Times New Roman" w:hAnsi="Times New Roman" w:cs="Times New Roman"/>
                <w:sz w:val="24"/>
                <w:szCs w:val="24"/>
                <w:lang w:val="hr-HR"/>
              </w:rPr>
              <w:t xml:space="preserve"> i</w:t>
            </w:r>
            <w:r w:rsidRPr="00AF7F69">
              <w:rPr>
                <w:rFonts w:ascii="Times New Roman" w:hAnsi="Times New Roman" w:cs="Times New Roman"/>
                <w:sz w:val="24"/>
                <w:szCs w:val="24"/>
                <w:lang w:val="hr-HR"/>
              </w:rPr>
              <w:t xml:space="preserve"> Nacionalnog programa pomoći sektoru vina 2014. – 20</w:t>
            </w:r>
            <w:r w:rsidR="007510EF" w:rsidRPr="00AF7F69">
              <w:rPr>
                <w:rFonts w:ascii="Times New Roman" w:hAnsi="Times New Roman" w:cs="Times New Roman"/>
                <w:sz w:val="24"/>
                <w:szCs w:val="24"/>
                <w:lang w:val="hr-HR"/>
              </w:rPr>
              <w:t>18</w:t>
            </w:r>
            <w:r w:rsidRPr="00AF7F69">
              <w:rPr>
                <w:rFonts w:ascii="Times New Roman" w:hAnsi="Times New Roman" w:cs="Times New Roman"/>
                <w:sz w:val="24"/>
                <w:szCs w:val="24"/>
                <w:lang w:val="hr-HR"/>
              </w:rPr>
              <w:t xml:space="preserve">. ne mogu biti predmet prihvatljivih aktivnosti iz ovog Natječaja. </w:t>
            </w:r>
          </w:p>
        </w:tc>
      </w:tr>
    </w:tbl>
    <w:p w:rsidR="00C4487B" w:rsidRDefault="00C4487B" w:rsidP="00351CCB"/>
    <w:p w:rsidR="00351CCB" w:rsidRPr="005A64FD" w:rsidRDefault="00351CCB" w:rsidP="00351CCB">
      <w:pPr>
        <w:pStyle w:val="Naslov2"/>
        <w:spacing w:after="240"/>
        <w:ind w:left="578" w:hanging="578"/>
        <w:rPr>
          <w:rFonts w:ascii="Times New Roman" w:hAnsi="Times New Roman" w:cs="Times New Roman"/>
          <w:b/>
          <w:color w:val="auto"/>
          <w:sz w:val="24"/>
          <w:szCs w:val="24"/>
        </w:rPr>
      </w:pPr>
      <w:bookmarkStart w:id="43" w:name="_Toc505958389"/>
      <w:r w:rsidRPr="005A64FD">
        <w:rPr>
          <w:rFonts w:ascii="Times New Roman" w:hAnsi="Times New Roman" w:cs="Times New Roman"/>
          <w:b/>
          <w:color w:val="auto"/>
          <w:sz w:val="24"/>
          <w:szCs w:val="24"/>
        </w:rPr>
        <w:lastRenderedPageBreak/>
        <w:t>Kriteriji odabira</w:t>
      </w:r>
      <w:r w:rsidR="00C4487B">
        <w:rPr>
          <w:rFonts w:ascii="Times New Roman" w:hAnsi="Times New Roman" w:cs="Times New Roman"/>
          <w:b/>
          <w:color w:val="auto"/>
          <w:sz w:val="24"/>
          <w:szCs w:val="24"/>
        </w:rPr>
        <w:t xml:space="preserve"> projekata</w:t>
      </w:r>
      <w:bookmarkEnd w:id="43"/>
    </w:p>
    <w:p w:rsidR="00A57DBD" w:rsidRPr="00A57DBD" w:rsidRDefault="00A57DBD" w:rsidP="00A57DBD">
      <w:pPr>
        <w:shd w:val="clear" w:color="auto" w:fill="FFFFFF"/>
        <w:spacing w:before="120"/>
        <w:jc w:val="both"/>
        <w:rPr>
          <w:rFonts w:ascii="Times New Roman" w:eastAsia="Times New Roman" w:hAnsi="Times New Roman" w:cs="Times New Roman"/>
          <w:sz w:val="24"/>
          <w:szCs w:val="24"/>
        </w:rPr>
      </w:pPr>
      <w:r w:rsidRPr="00A57DBD">
        <w:rPr>
          <w:rFonts w:ascii="Times New Roman" w:eastAsia="Times New Roman" w:hAnsi="Times New Roman" w:cs="Times New Roman"/>
          <w:sz w:val="24"/>
          <w:szCs w:val="24"/>
        </w:rPr>
        <w:t xml:space="preserve">Kriteriji odabira </w:t>
      </w:r>
      <w:r>
        <w:rPr>
          <w:rFonts w:ascii="Times New Roman" w:eastAsia="Times New Roman" w:hAnsi="Times New Roman" w:cs="Times New Roman"/>
          <w:sz w:val="24"/>
          <w:szCs w:val="24"/>
        </w:rPr>
        <w:t xml:space="preserve">projekata </w:t>
      </w:r>
      <w:r w:rsidRPr="00A57DBD">
        <w:rPr>
          <w:rFonts w:ascii="Times New Roman" w:eastAsia="Times New Roman" w:hAnsi="Times New Roman" w:cs="Times New Roman"/>
          <w:sz w:val="24"/>
          <w:szCs w:val="24"/>
        </w:rPr>
        <w:t xml:space="preserve">primjenjuju </w:t>
      </w:r>
      <w:r w:rsidR="003263FE" w:rsidRPr="00A57DBD">
        <w:rPr>
          <w:rFonts w:ascii="Times New Roman" w:eastAsia="Times New Roman" w:hAnsi="Times New Roman" w:cs="Times New Roman"/>
          <w:sz w:val="24"/>
          <w:szCs w:val="24"/>
        </w:rPr>
        <w:t xml:space="preserve">se </w:t>
      </w:r>
      <w:r w:rsidRPr="00A57DBD">
        <w:rPr>
          <w:rFonts w:ascii="Times New Roman" w:eastAsia="Times New Roman" w:hAnsi="Times New Roman" w:cs="Times New Roman"/>
          <w:sz w:val="24"/>
          <w:szCs w:val="24"/>
        </w:rPr>
        <w:t xml:space="preserve">na sve </w:t>
      </w:r>
      <w:r>
        <w:rPr>
          <w:rFonts w:ascii="Times New Roman" w:eastAsia="Times New Roman" w:hAnsi="Times New Roman" w:cs="Times New Roman"/>
          <w:sz w:val="24"/>
          <w:szCs w:val="24"/>
        </w:rPr>
        <w:t>prijave projek</w:t>
      </w:r>
      <w:r w:rsidR="003263FE">
        <w:rPr>
          <w:rFonts w:ascii="Times New Roman" w:eastAsia="Times New Roman" w:hAnsi="Times New Roman" w:cs="Times New Roman"/>
          <w:sz w:val="24"/>
          <w:szCs w:val="24"/>
        </w:rPr>
        <w:t>a</w:t>
      </w:r>
      <w:r>
        <w:rPr>
          <w:rFonts w:ascii="Times New Roman" w:eastAsia="Times New Roman" w:hAnsi="Times New Roman" w:cs="Times New Roman"/>
          <w:sz w:val="24"/>
          <w:szCs w:val="24"/>
        </w:rPr>
        <w:t>ta.</w:t>
      </w:r>
    </w:p>
    <w:p w:rsidR="00C4487B" w:rsidRPr="005A64FD" w:rsidRDefault="00C4487B" w:rsidP="0044531B">
      <w:pPr>
        <w:shd w:val="clear" w:color="auto" w:fill="FFFFFF"/>
        <w:spacing w:before="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Nositelju projekta </w:t>
      </w:r>
      <w:r w:rsidRPr="00C4487B">
        <w:rPr>
          <w:rFonts w:ascii="Times New Roman" w:eastAsia="Times New Roman" w:hAnsi="Times New Roman" w:cs="Times New Roman"/>
          <w:b/>
          <w:sz w:val="24"/>
          <w:szCs w:val="24"/>
          <w:u w:val="single"/>
        </w:rPr>
        <w:t xml:space="preserve">ne može </w:t>
      </w:r>
      <w:r w:rsidR="00FC2A6D" w:rsidRPr="00C4487B">
        <w:rPr>
          <w:rFonts w:ascii="Times New Roman" w:eastAsia="Times New Roman" w:hAnsi="Times New Roman" w:cs="Times New Roman"/>
          <w:b/>
          <w:sz w:val="24"/>
          <w:szCs w:val="24"/>
          <w:u w:val="single"/>
        </w:rPr>
        <w:t xml:space="preserve">se </w:t>
      </w:r>
      <w:r w:rsidRPr="00C4487B">
        <w:rPr>
          <w:rFonts w:ascii="Times New Roman" w:eastAsia="Times New Roman" w:hAnsi="Times New Roman" w:cs="Times New Roman"/>
          <w:b/>
          <w:sz w:val="24"/>
          <w:szCs w:val="24"/>
          <w:u w:val="single"/>
        </w:rPr>
        <w:t>dodijeliti veći iznos bodova</w:t>
      </w:r>
      <w:r>
        <w:rPr>
          <w:rFonts w:ascii="Times New Roman" w:eastAsia="Times New Roman" w:hAnsi="Times New Roman" w:cs="Times New Roman"/>
          <w:sz w:val="24"/>
          <w:szCs w:val="24"/>
        </w:rPr>
        <w:t xml:space="preserve"> u odnosu od onog što je zatraženo u </w:t>
      </w:r>
      <w:r w:rsidRPr="00C4487B">
        <w:rPr>
          <w:rFonts w:ascii="Times New Roman" w:eastAsia="Times New Roman" w:hAnsi="Times New Roman" w:cs="Times New Roman"/>
          <w:b/>
          <w:sz w:val="24"/>
          <w:szCs w:val="24"/>
        </w:rPr>
        <w:t>prijavnom obrascu</w:t>
      </w:r>
      <w:r>
        <w:rPr>
          <w:rFonts w:ascii="Times New Roman" w:eastAsia="Times New Roman" w:hAnsi="Times New Roman" w:cs="Times New Roman"/>
          <w:sz w:val="24"/>
          <w:szCs w:val="24"/>
        </w:rPr>
        <w:t>.</w:t>
      </w:r>
    </w:p>
    <w:p w:rsidR="00351CCB" w:rsidRDefault="00C10EDC" w:rsidP="0044531B">
      <w:pPr>
        <w:shd w:val="clear" w:color="auto" w:fill="FFFFFF"/>
        <w:spacing w:before="120"/>
        <w:jc w:val="both"/>
        <w:rPr>
          <w:rFonts w:ascii="Times New Roman" w:hAnsi="Times New Roman" w:cs="Times New Roman"/>
          <w:sz w:val="24"/>
          <w:szCs w:val="24"/>
        </w:rPr>
      </w:pPr>
      <w:bookmarkStart w:id="44" w:name="_Toc450901563"/>
      <w:bookmarkStart w:id="45" w:name="_Toc371521568"/>
      <w:r w:rsidRPr="005A64FD">
        <w:rPr>
          <w:rFonts w:ascii="Times New Roman" w:eastAsia="Times New Roman" w:hAnsi="Times New Roman" w:cs="Times New Roman"/>
          <w:sz w:val="24"/>
          <w:szCs w:val="24"/>
        </w:rPr>
        <w:t>Projekt</w:t>
      </w:r>
      <w:r w:rsidRPr="005A64FD">
        <w:rPr>
          <w:rFonts w:ascii="Times New Roman" w:hAnsi="Times New Roman" w:cs="Times New Roman"/>
          <w:sz w:val="24"/>
          <w:szCs w:val="24"/>
        </w:rPr>
        <w:t xml:space="preserve"> mora ostvariti minimalni </w:t>
      </w:r>
      <w:r w:rsidR="003263FE">
        <w:rPr>
          <w:rFonts w:ascii="Times New Roman" w:hAnsi="Times New Roman" w:cs="Times New Roman"/>
          <w:sz w:val="24"/>
          <w:szCs w:val="24"/>
        </w:rPr>
        <w:t xml:space="preserve">broj bodova kako bi prošao </w:t>
      </w:r>
      <w:r w:rsidRPr="005A64FD">
        <w:rPr>
          <w:rFonts w:ascii="Times New Roman" w:hAnsi="Times New Roman" w:cs="Times New Roman"/>
          <w:sz w:val="24"/>
          <w:szCs w:val="24"/>
        </w:rPr>
        <w:t xml:space="preserve">prag prolaznosti. </w:t>
      </w:r>
    </w:p>
    <w:p w:rsidR="004B6EFD" w:rsidRDefault="004B6EFD" w:rsidP="0044531B">
      <w:pPr>
        <w:shd w:val="clear" w:color="auto" w:fill="FFFFFF"/>
        <w:spacing w:before="120"/>
        <w:jc w:val="both"/>
        <w:rPr>
          <w:rFonts w:ascii="Times New Roman" w:hAnsi="Times New Roman" w:cs="Times New Roman"/>
          <w:sz w:val="24"/>
          <w:szCs w:val="24"/>
        </w:rPr>
      </w:pP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687"/>
        <w:gridCol w:w="7931"/>
        <w:gridCol w:w="958"/>
      </w:tblGrid>
      <w:tr w:rsidR="004B6EFD" w:rsidRPr="00A53244" w:rsidTr="004E5A94">
        <w:trPr>
          <w:trHeight w:val="325"/>
        </w:trPr>
        <w:tc>
          <w:tcPr>
            <w:tcW w:w="5000" w:type="pct"/>
            <w:gridSpan w:val="3"/>
            <w:shd w:val="clear" w:color="auto" w:fill="8496B0" w:themeFill="text2" w:themeFillTint="99"/>
            <w:hideMark/>
          </w:tcPr>
          <w:p w:rsidR="004B6EFD" w:rsidRPr="00A53244" w:rsidRDefault="004B6EFD" w:rsidP="004E5A94">
            <w:pPr>
              <w:rPr>
                <w:rFonts w:ascii="Calibri Light" w:hAnsi="Calibri Light"/>
                <w:b/>
                <w:bCs/>
              </w:rPr>
            </w:pPr>
            <w:r w:rsidRPr="00A53244">
              <w:rPr>
                <w:rFonts w:ascii="Times New Roman" w:hAnsi="Times New Roman"/>
                <w:b/>
                <w:bCs/>
              </w:rPr>
              <w:t>KRITERIJI ODABIRA ZA PROJEKTNE PRIJEDLOGE  – TIP OPERACIJE 2.2.1</w:t>
            </w:r>
          </w:p>
        </w:tc>
      </w:tr>
      <w:tr w:rsidR="004B6EFD" w:rsidRPr="00AC182C" w:rsidTr="004E5A94">
        <w:trPr>
          <w:trHeight w:val="325"/>
        </w:trPr>
        <w:tc>
          <w:tcPr>
            <w:tcW w:w="4500" w:type="pct"/>
            <w:gridSpan w:val="2"/>
            <w:shd w:val="clear" w:color="auto" w:fill="auto"/>
            <w:hideMark/>
          </w:tcPr>
          <w:p w:rsidR="004B6EFD" w:rsidRPr="00A53244" w:rsidRDefault="004B6EFD" w:rsidP="004E5A94">
            <w:pPr>
              <w:rPr>
                <w:rFonts w:ascii="Times New Roman" w:hAnsi="Times New Roman"/>
                <w:b/>
                <w:bCs/>
              </w:rPr>
            </w:pPr>
            <w:r w:rsidRPr="00A53244">
              <w:rPr>
                <w:rFonts w:ascii="Times New Roman" w:hAnsi="Times New Roman"/>
                <w:b/>
                <w:bCs/>
              </w:rPr>
              <w:t>KRITERIJ</w:t>
            </w:r>
          </w:p>
        </w:tc>
        <w:tc>
          <w:tcPr>
            <w:tcW w:w="500"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Bodovi</w:t>
            </w:r>
          </w:p>
        </w:tc>
      </w:tr>
      <w:tr w:rsidR="004B6EFD" w:rsidRPr="00AC182C"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1</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 xml:space="preserve">Ekonomska veličina poljoprivrednog gospodarstva – nositelja projekta </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max. 10</w:t>
            </w:r>
          </w:p>
        </w:tc>
      </w:tr>
      <w:tr w:rsidR="004B6EFD" w:rsidRPr="00AC182C" w:rsidTr="004E5A94">
        <w:tc>
          <w:tcPr>
            <w:tcW w:w="359" w:type="pct"/>
            <w:shd w:val="clear" w:color="auto" w:fill="auto"/>
          </w:tcPr>
          <w:p w:rsidR="004B6EFD" w:rsidRPr="00A53244" w:rsidRDefault="004B6EFD" w:rsidP="004E5A94">
            <w:pPr>
              <w:rPr>
                <w:rFonts w:ascii="Times New Roman" w:hAnsi="Times New Roman"/>
                <w:b/>
                <w:bCs/>
              </w:rPr>
            </w:pPr>
          </w:p>
        </w:tc>
        <w:tc>
          <w:tcPr>
            <w:tcW w:w="4141"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2.000 € - 3.999 €</w:t>
            </w:r>
          </w:p>
        </w:tc>
        <w:tc>
          <w:tcPr>
            <w:tcW w:w="500"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7</w:t>
            </w:r>
          </w:p>
        </w:tc>
      </w:tr>
      <w:tr w:rsidR="004B6EFD" w:rsidRPr="00AC182C" w:rsidTr="004E5A94">
        <w:tc>
          <w:tcPr>
            <w:tcW w:w="359" w:type="pct"/>
            <w:shd w:val="clear" w:color="auto" w:fill="auto"/>
          </w:tcPr>
          <w:p w:rsidR="004B6EFD" w:rsidRPr="00A53244" w:rsidRDefault="004B6EFD" w:rsidP="004E5A94">
            <w:pPr>
              <w:rPr>
                <w:rFonts w:ascii="Times New Roman" w:hAnsi="Times New Roman"/>
                <w:b/>
                <w:bCs/>
              </w:rPr>
            </w:pPr>
          </w:p>
        </w:tc>
        <w:tc>
          <w:tcPr>
            <w:tcW w:w="4141"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4.000 € - 7.999 €</w:t>
            </w:r>
          </w:p>
        </w:tc>
        <w:tc>
          <w:tcPr>
            <w:tcW w:w="500" w:type="pct"/>
            <w:shd w:val="clear" w:color="auto" w:fill="auto"/>
            <w:hideMark/>
          </w:tcPr>
          <w:p w:rsidR="004B6EFD" w:rsidRPr="00A53244" w:rsidRDefault="004B6EFD" w:rsidP="004E5A94">
            <w:pPr>
              <w:rPr>
                <w:rFonts w:ascii="Times New Roman" w:hAnsi="Times New Roman"/>
              </w:rPr>
            </w:pPr>
            <w:r w:rsidRPr="00A53244">
              <w:rPr>
                <w:rFonts w:ascii="Times New Roman" w:hAnsi="Times New Roman"/>
              </w:rPr>
              <w:t>10</w:t>
            </w:r>
          </w:p>
        </w:tc>
      </w:tr>
      <w:tr w:rsidR="004B6EFD" w:rsidRPr="00AC182C"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2</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Status zaposlenja nositelja poljoprivrednog gospodarstva ili člana obiteljskog poljoprivrednog gospodarstva</w:t>
            </w:r>
            <w:r w:rsidRPr="00A53244">
              <w:rPr>
                <w:rFonts w:ascii="Times New Roman" w:hAnsi="Times New Roman"/>
                <w:vertAlign w:val="superscript"/>
              </w:rPr>
              <w:t>1</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 xml:space="preserve"> max. 15</w:t>
            </w:r>
          </w:p>
        </w:tc>
      </w:tr>
      <w:tr w:rsidR="004B6EFD" w:rsidRPr="00AC182C" w:rsidTr="004E5A94">
        <w:tc>
          <w:tcPr>
            <w:tcW w:w="359" w:type="pct"/>
            <w:shd w:val="clear" w:color="auto" w:fill="auto"/>
          </w:tcPr>
          <w:p w:rsidR="004B6EFD" w:rsidRPr="00A53244" w:rsidRDefault="004B6EFD" w:rsidP="004E5A94">
            <w:pPr>
              <w:rPr>
                <w:rFonts w:ascii="Times New Roman" w:hAnsi="Times New Roman"/>
                <w:b/>
                <w:bCs/>
              </w:rPr>
            </w:pPr>
          </w:p>
        </w:tc>
        <w:tc>
          <w:tcPr>
            <w:tcW w:w="4141" w:type="pct"/>
            <w:shd w:val="clear" w:color="auto" w:fill="auto"/>
          </w:tcPr>
          <w:p w:rsidR="004B6EFD" w:rsidRPr="00A53244" w:rsidRDefault="004B6EFD" w:rsidP="004B6EFD">
            <w:pPr>
              <w:numPr>
                <w:ilvl w:val="0"/>
                <w:numId w:val="59"/>
              </w:numPr>
              <w:rPr>
                <w:rFonts w:ascii="Times New Roman" w:hAnsi="Times New Roman"/>
              </w:rPr>
            </w:pPr>
            <w:r w:rsidRPr="00A53244">
              <w:rPr>
                <w:rFonts w:ascii="Times New Roman" w:hAnsi="Times New Roman"/>
              </w:rPr>
              <w:t xml:space="preserve">Nositelj poljoprivrednog gospodarstva ili član obiteljskog poljoprivrednog gospodarstva je prije podnošenja Zahtjeva za potporu bio neprekidno nezaposlen 3 godine i više </w:t>
            </w:r>
          </w:p>
        </w:tc>
        <w:tc>
          <w:tcPr>
            <w:tcW w:w="500" w:type="pct"/>
            <w:shd w:val="clear" w:color="auto" w:fill="auto"/>
          </w:tcPr>
          <w:p w:rsidR="004B6EFD" w:rsidRPr="00A53244" w:rsidRDefault="004B6EFD" w:rsidP="004E5A94">
            <w:pPr>
              <w:rPr>
                <w:rFonts w:ascii="Times New Roman" w:hAnsi="Times New Roman"/>
              </w:rPr>
            </w:pPr>
            <w:r w:rsidRPr="00A53244">
              <w:rPr>
                <w:rFonts w:ascii="Times New Roman" w:hAnsi="Times New Roman"/>
              </w:rPr>
              <w:t>15</w:t>
            </w:r>
          </w:p>
        </w:tc>
      </w:tr>
      <w:tr w:rsidR="004B6EFD" w:rsidRPr="00AC182C" w:rsidTr="004E5A94">
        <w:tc>
          <w:tcPr>
            <w:tcW w:w="359" w:type="pct"/>
            <w:shd w:val="clear" w:color="auto" w:fill="auto"/>
          </w:tcPr>
          <w:p w:rsidR="004B6EFD" w:rsidRPr="00A53244" w:rsidRDefault="004B6EFD" w:rsidP="004E5A94">
            <w:pPr>
              <w:rPr>
                <w:rFonts w:ascii="Times New Roman" w:hAnsi="Times New Roman"/>
                <w:b/>
                <w:bCs/>
              </w:rPr>
            </w:pPr>
          </w:p>
        </w:tc>
        <w:tc>
          <w:tcPr>
            <w:tcW w:w="4141" w:type="pct"/>
            <w:shd w:val="clear" w:color="auto" w:fill="auto"/>
          </w:tcPr>
          <w:p w:rsidR="004B6EFD" w:rsidRPr="00A53244" w:rsidRDefault="004B6EFD" w:rsidP="004B6EFD">
            <w:pPr>
              <w:numPr>
                <w:ilvl w:val="0"/>
                <w:numId w:val="59"/>
              </w:numPr>
              <w:rPr>
                <w:rFonts w:ascii="Times New Roman" w:hAnsi="Times New Roman"/>
              </w:rPr>
            </w:pPr>
            <w:r w:rsidRPr="00A53244">
              <w:rPr>
                <w:rFonts w:ascii="Times New Roman" w:hAnsi="Times New Roman"/>
              </w:rPr>
              <w:t>Nositelj poljoprivrednog gospodarstva ili član obiteljskog poljoprivrednog gospodarstva je prije podnošenja Zahtjeva za potporu bio neprekidno nezaposlen manje od 3 godine</w:t>
            </w:r>
          </w:p>
        </w:tc>
        <w:tc>
          <w:tcPr>
            <w:tcW w:w="500" w:type="pct"/>
            <w:shd w:val="clear" w:color="auto" w:fill="auto"/>
          </w:tcPr>
          <w:p w:rsidR="004B6EFD" w:rsidRPr="00A53244" w:rsidRDefault="004B6EFD" w:rsidP="004E5A94">
            <w:pPr>
              <w:rPr>
                <w:rFonts w:ascii="Times New Roman" w:hAnsi="Times New Roman"/>
              </w:rPr>
            </w:pPr>
            <w:r w:rsidRPr="00A53244">
              <w:rPr>
                <w:rFonts w:ascii="Times New Roman" w:hAnsi="Times New Roman"/>
              </w:rPr>
              <w:t>10</w:t>
            </w:r>
          </w:p>
        </w:tc>
      </w:tr>
      <w:tr w:rsidR="004B6EFD" w:rsidRPr="00AC182C"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3</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Aktivnosti iz poslovnog plana imaju pozitivan utjecaj na okoliš</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5</w:t>
            </w:r>
          </w:p>
        </w:tc>
      </w:tr>
      <w:tr w:rsidR="004B6EFD" w:rsidRPr="00A53244"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4</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Ulaganje u prioritetne sektore (voće i povrće, stočarstvo, pčelarstvo)</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20</w:t>
            </w:r>
          </w:p>
        </w:tc>
      </w:tr>
      <w:tr w:rsidR="004B6EFD" w:rsidRPr="00AC182C" w:rsidTr="004E5A94">
        <w:tc>
          <w:tcPr>
            <w:tcW w:w="359" w:type="pct"/>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5</w:t>
            </w:r>
          </w:p>
        </w:tc>
        <w:tc>
          <w:tcPr>
            <w:tcW w:w="4141"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Održivost projekta</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5</w:t>
            </w:r>
          </w:p>
        </w:tc>
      </w:tr>
      <w:tr w:rsidR="004B6EFD" w:rsidRPr="00AC182C" w:rsidTr="004E5A94">
        <w:tc>
          <w:tcPr>
            <w:tcW w:w="359" w:type="pct"/>
            <w:shd w:val="clear" w:color="auto" w:fill="ACB9CA" w:themeFill="text2" w:themeFillTint="66"/>
          </w:tcPr>
          <w:p w:rsidR="004B6EFD" w:rsidRPr="00A53244" w:rsidRDefault="004B6EFD" w:rsidP="004E5A94">
            <w:pPr>
              <w:rPr>
                <w:rFonts w:ascii="Times New Roman" w:hAnsi="Times New Roman"/>
                <w:b/>
                <w:bCs/>
              </w:rPr>
            </w:pPr>
            <w:r w:rsidRPr="00A53244">
              <w:rPr>
                <w:rFonts w:ascii="Times New Roman" w:hAnsi="Times New Roman"/>
                <w:b/>
                <w:bCs/>
              </w:rPr>
              <w:t>6</w:t>
            </w:r>
          </w:p>
        </w:tc>
        <w:tc>
          <w:tcPr>
            <w:tcW w:w="4141" w:type="pct"/>
            <w:shd w:val="clear" w:color="auto" w:fill="ACB9CA" w:themeFill="text2" w:themeFillTint="66"/>
          </w:tcPr>
          <w:p w:rsidR="004B6EFD" w:rsidRPr="00A53244" w:rsidRDefault="004B6EFD" w:rsidP="004E5A94">
            <w:pPr>
              <w:rPr>
                <w:rFonts w:ascii="Times New Roman" w:hAnsi="Times New Roman"/>
              </w:rPr>
            </w:pPr>
            <w:r w:rsidRPr="005B12F9">
              <w:rPr>
                <w:rFonts w:ascii="Times New Roman" w:hAnsi="Times New Roman"/>
              </w:rPr>
              <w:t>Ulaganja koja se</w:t>
            </w:r>
            <w:r>
              <w:rPr>
                <w:rFonts w:ascii="Times New Roman" w:hAnsi="Times New Roman"/>
              </w:rPr>
              <w:t xml:space="preserve"> provode</w:t>
            </w:r>
            <w:r w:rsidRPr="005B12F9">
              <w:rPr>
                <w:rFonts w:ascii="Times New Roman" w:hAnsi="Times New Roman"/>
              </w:rPr>
              <w:t xml:space="preserve"> unutar zaštićenih područja prirode i područja ekološke mreže Natura 2000</w:t>
            </w:r>
          </w:p>
        </w:tc>
        <w:tc>
          <w:tcPr>
            <w:tcW w:w="500" w:type="pct"/>
            <w:shd w:val="clear" w:color="auto" w:fill="ACB9CA" w:themeFill="text2" w:themeFillTint="66"/>
          </w:tcPr>
          <w:p w:rsidR="004B6EFD" w:rsidRPr="00A53244" w:rsidRDefault="004B6EFD" w:rsidP="004E5A94">
            <w:pPr>
              <w:rPr>
                <w:rFonts w:ascii="Times New Roman" w:hAnsi="Times New Roman"/>
              </w:rPr>
            </w:pPr>
            <w:r w:rsidRPr="00A53244">
              <w:rPr>
                <w:rFonts w:ascii="Times New Roman" w:hAnsi="Times New Roman"/>
              </w:rPr>
              <w:t>10</w:t>
            </w:r>
          </w:p>
        </w:tc>
      </w:tr>
      <w:tr w:rsidR="004B6EFD" w:rsidRPr="00A53244" w:rsidTr="004E5A94">
        <w:tc>
          <w:tcPr>
            <w:tcW w:w="4500" w:type="pct"/>
            <w:gridSpan w:val="2"/>
            <w:shd w:val="clear" w:color="auto" w:fill="auto"/>
            <w:hideMark/>
          </w:tcPr>
          <w:p w:rsidR="004B6EFD" w:rsidRPr="00A53244" w:rsidRDefault="004B6EFD" w:rsidP="004E5A94">
            <w:pPr>
              <w:rPr>
                <w:rFonts w:ascii="Times New Roman" w:hAnsi="Times New Roman"/>
                <w:b/>
                <w:bCs/>
              </w:rPr>
            </w:pPr>
            <w:r w:rsidRPr="00A53244">
              <w:rPr>
                <w:rFonts w:ascii="Times New Roman" w:hAnsi="Times New Roman"/>
                <w:b/>
                <w:bCs/>
              </w:rPr>
              <w:t>MAKSIMALNI BROJ BODOVA</w:t>
            </w:r>
          </w:p>
        </w:tc>
        <w:tc>
          <w:tcPr>
            <w:tcW w:w="500" w:type="pct"/>
            <w:shd w:val="clear" w:color="auto" w:fill="auto"/>
            <w:hideMark/>
          </w:tcPr>
          <w:p w:rsidR="004B6EFD" w:rsidRPr="00A53244" w:rsidRDefault="004B6EFD" w:rsidP="004E5A94">
            <w:pPr>
              <w:rPr>
                <w:rFonts w:ascii="Times New Roman" w:hAnsi="Times New Roman"/>
                <w:b/>
              </w:rPr>
            </w:pPr>
            <w:r w:rsidRPr="00A53244">
              <w:rPr>
                <w:rFonts w:ascii="Times New Roman" w:hAnsi="Times New Roman"/>
                <w:b/>
              </w:rPr>
              <w:t>65</w:t>
            </w:r>
          </w:p>
        </w:tc>
      </w:tr>
      <w:tr w:rsidR="004B6EFD" w:rsidRPr="00AC182C" w:rsidTr="004E5A94">
        <w:tc>
          <w:tcPr>
            <w:tcW w:w="4500" w:type="pct"/>
            <w:gridSpan w:val="2"/>
            <w:shd w:val="clear" w:color="auto" w:fill="ACB9CA" w:themeFill="text2" w:themeFillTint="66"/>
            <w:hideMark/>
          </w:tcPr>
          <w:p w:rsidR="004B6EFD" w:rsidRPr="00A53244" w:rsidRDefault="004B6EFD" w:rsidP="004E5A94">
            <w:pPr>
              <w:rPr>
                <w:rFonts w:ascii="Times New Roman" w:hAnsi="Times New Roman"/>
                <w:b/>
                <w:bCs/>
              </w:rPr>
            </w:pPr>
            <w:r w:rsidRPr="00A53244">
              <w:rPr>
                <w:rFonts w:ascii="Times New Roman" w:hAnsi="Times New Roman"/>
                <w:b/>
                <w:bCs/>
              </w:rPr>
              <w:t>PRAG PROLAZNOSTI</w:t>
            </w:r>
          </w:p>
        </w:tc>
        <w:tc>
          <w:tcPr>
            <w:tcW w:w="500" w:type="pct"/>
            <w:shd w:val="clear" w:color="auto" w:fill="ACB9CA" w:themeFill="text2" w:themeFillTint="66"/>
            <w:hideMark/>
          </w:tcPr>
          <w:p w:rsidR="004B6EFD" w:rsidRPr="00A53244" w:rsidRDefault="004B6EFD" w:rsidP="004E5A94">
            <w:pPr>
              <w:rPr>
                <w:rFonts w:ascii="Times New Roman" w:hAnsi="Times New Roman"/>
              </w:rPr>
            </w:pPr>
            <w:r w:rsidRPr="00A53244">
              <w:rPr>
                <w:rFonts w:ascii="Times New Roman" w:hAnsi="Times New Roman"/>
              </w:rPr>
              <w:t>15</w:t>
            </w:r>
          </w:p>
        </w:tc>
      </w:tr>
    </w:tbl>
    <w:p w:rsidR="00007318" w:rsidRDefault="00007318" w:rsidP="0044531B">
      <w:pPr>
        <w:shd w:val="clear" w:color="auto" w:fill="FFFFFF"/>
        <w:spacing w:before="120"/>
        <w:jc w:val="both"/>
        <w:rPr>
          <w:rFonts w:ascii="Times New Roman" w:hAnsi="Times New Roman" w:cs="Times New Roman"/>
          <w:sz w:val="24"/>
          <w:szCs w:val="24"/>
        </w:rPr>
      </w:pPr>
    </w:p>
    <w:p w:rsidR="003E349E" w:rsidRDefault="003E349E" w:rsidP="0044531B">
      <w:pPr>
        <w:shd w:val="clear" w:color="auto" w:fill="FFFFFF"/>
        <w:spacing w:before="120"/>
        <w:jc w:val="both"/>
        <w:rPr>
          <w:rFonts w:ascii="Times New Roman" w:hAnsi="Times New Roman" w:cs="Times New Roman"/>
          <w:sz w:val="24"/>
          <w:szCs w:val="24"/>
        </w:rPr>
      </w:pPr>
    </w:p>
    <w:p w:rsidR="003E349E" w:rsidRDefault="003E349E" w:rsidP="003E349E">
      <w:pPr>
        <w:shd w:val="clear" w:color="auto" w:fill="FFFFFF"/>
        <w:spacing w:before="120"/>
        <w:jc w:val="both"/>
        <w:rPr>
          <w:rFonts w:ascii="Times New Roman" w:hAnsi="Times New Roman"/>
          <w:sz w:val="24"/>
          <w:szCs w:val="24"/>
        </w:rPr>
      </w:pPr>
      <w:r>
        <w:rPr>
          <w:rFonts w:ascii="Times New Roman" w:hAnsi="Times New Roman"/>
          <w:sz w:val="24"/>
          <w:szCs w:val="24"/>
        </w:rPr>
        <w:t>Pojašnjenje kriterija odabira projekata nalazi se u Prilogu IV. ovog Natječaja.</w:t>
      </w:r>
    </w:p>
    <w:p w:rsidR="003E349E" w:rsidRDefault="003E349E" w:rsidP="0044531B">
      <w:pPr>
        <w:shd w:val="clear" w:color="auto" w:fill="FFFFFF"/>
        <w:spacing w:before="120"/>
        <w:jc w:val="both"/>
        <w:rPr>
          <w:rFonts w:ascii="Times New Roman" w:hAnsi="Times New Roman" w:cs="Times New Roman"/>
          <w:sz w:val="24"/>
          <w:szCs w:val="24"/>
        </w:rPr>
      </w:pPr>
    </w:p>
    <w:p w:rsidR="00007318" w:rsidRPr="005A64FD" w:rsidRDefault="00007318" w:rsidP="0044531B">
      <w:pPr>
        <w:shd w:val="clear" w:color="auto" w:fill="FFFFFF"/>
        <w:spacing w:before="120"/>
        <w:jc w:val="both"/>
        <w:rPr>
          <w:rFonts w:ascii="Times New Roman" w:hAnsi="Times New Roman" w:cs="Times New Roman"/>
          <w:sz w:val="24"/>
          <w:szCs w:val="24"/>
        </w:rPr>
      </w:pPr>
    </w:p>
    <w:bookmarkEnd w:id="44"/>
    <w:bookmarkEnd w:id="45"/>
    <w:p w:rsidR="00C4487B" w:rsidRDefault="00C4487B"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671D76" w:rsidRDefault="00671D76" w:rsidP="00DE4838">
      <w:pPr>
        <w:jc w:val="both"/>
        <w:rPr>
          <w:rFonts w:ascii="Times New Roman" w:hAnsi="Times New Roman" w:cs="Times New Roman"/>
          <w:sz w:val="24"/>
          <w:szCs w:val="24"/>
        </w:rPr>
      </w:pPr>
    </w:p>
    <w:p w:rsidR="00F1774B" w:rsidRDefault="00F1774B">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A36C21" w:rsidRPr="00941196" w:rsidRDefault="003B2179" w:rsidP="00C2710D">
      <w:pPr>
        <w:pStyle w:val="Naslov1"/>
        <w:spacing w:before="0"/>
        <w:ind w:left="431" w:hanging="431"/>
        <w:rPr>
          <w:rFonts w:ascii="Times New Roman" w:hAnsi="Times New Roman" w:cs="Times New Roman"/>
          <w:b/>
          <w:color w:val="auto"/>
          <w:sz w:val="24"/>
          <w:szCs w:val="24"/>
        </w:rPr>
      </w:pPr>
      <w:bookmarkStart w:id="46" w:name="_Toc505958390"/>
      <w:r w:rsidRPr="005A64FD">
        <w:rPr>
          <w:rFonts w:ascii="Times New Roman" w:hAnsi="Times New Roman" w:cs="Times New Roman"/>
          <w:b/>
          <w:color w:val="auto"/>
          <w:sz w:val="24"/>
          <w:szCs w:val="24"/>
        </w:rPr>
        <w:lastRenderedPageBreak/>
        <w:t>ADMINISTRATIVNE INFORMACIJE</w:t>
      </w:r>
      <w:bookmarkEnd w:id="46"/>
    </w:p>
    <w:p w:rsidR="003A5CBD" w:rsidRPr="005A64FD" w:rsidRDefault="003A5CBD" w:rsidP="00CF6036">
      <w:pPr>
        <w:jc w:val="both"/>
        <w:rPr>
          <w:rFonts w:ascii="Times New Roman" w:hAnsi="Times New Roman" w:cs="Times New Roman"/>
          <w:sz w:val="24"/>
          <w:szCs w:val="24"/>
        </w:rPr>
      </w:pPr>
    </w:p>
    <w:p w:rsidR="00654AF3" w:rsidRPr="00654AF3" w:rsidRDefault="003D09F6" w:rsidP="00654AF3">
      <w:pPr>
        <w:pStyle w:val="Naslov2"/>
        <w:spacing w:after="240"/>
        <w:ind w:left="578" w:hanging="578"/>
        <w:rPr>
          <w:rFonts w:ascii="Times New Roman" w:hAnsi="Times New Roman" w:cs="Times New Roman"/>
          <w:b/>
          <w:color w:val="auto"/>
          <w:sz w:val="24"/>
          <w:szCs w:val="24"/>
        </w:rPr>
      </w:pPr>
      <w:bookmarkStart w:id="47" w:name="_Toc505958391"/>
      <w:r w:rsidRPr="00654AF3">
        <w:rPr>
          <w:rFonts w:ascii="Times New Roman" w:hAnsi="Times New Roman" w:cs="Times New Roman"/>
          <w:b/>
          <w:color w:val="auto"/>
          <w:sz w:val="24"/>
          <w:szCs w:val="24"/>
        </w:rPr>
        <w:t>Podnošenje prijave projekta</w:t>
      </w:r>
      <w:bookmarkEnd w:id="47"/>
    </w:p>
    <w:p w:rsidR="00941196" w:rsidRPr="00654AF3" w:rsidRDefault="00941196" w:rsidP="005A2377">
      <w:pPr>
        <w:jc w:val="both"/>
        <w:rPr>
          <w:rFonts w:ascii="Times New Roman" w:hAnsi="Times New Roman" w:cs="Times New Roman"/>
          <w:sz w:val="24"/>
          <w:szCs w:val="24"/>
        </w:rPr>
      </w:pPr>
      <w:r w:rsidRPr="00654AF3">
        <w:rPr>
          <w:rFonts w:ascii="Times New Roman" w:hAnsi="Times New Roman" w:cs="Times New Roman"/>
          <w:sz w:val="24"/>
          <w:szCs w:val="24"/>
        </w:rPr>
        <w:t>Prijave projekta podnose se sukladno ovom Natječaju, koristeći obrasce i priloge koji su sastavni dio Natječaja.</w:t>
      </w:r>
    </w:p>
    <w:p w:rsidR="00941196" w:rsidRPr="00654AF3" w:rsidRDefault="00941196" w:rsidP="005A2377">
      <w:pPr>
        <w:jc w:val="both"/>
        <w:rPr>
          <w:rFonts w:ascii="Times New Roman" w:hAnsi="Times New Roman" w:cs="Times New Roman"/>
          <w:sz w:val="24"/>
          <w:szCs w:val="24"/>
        </w:rPr>
      </w:pPr>
    </w:p>
    <w:p w:rsidR="00941196" w:rsidRPr="00654AF3" w:rsidRDefault="00941196" w:rsidP="00941196">
      <w:pPr>
        <w:shd w:val="clear" w:color="auto" w:fill="FFFFFF" w:themeFill="background1"/>
        <w:jc w:val="both"/>
        <w:rPr>
          <w:rFonts w:ascii="Times New Roman" w:hAnsi="Times New Roman" w:cs="Times New Roman"/>
          <w:b/>
          <w:sz w:val="24"/>
          <w:szCs w:val="24"/>
        </w:rPr>
      </w:pPr>
      <w:r w:rsidRPr="00654AF3">
        <w:rPr>
          <w:rFonts w:ascii="Times New Roman" w:hAnsi="Times New Roman" w:cs="Times New Roman"/>
          <w:b/>
          <w:sz w:val="24"/>
          <w:szCs w:val="24"/>
        </w:rPr>
        <w:t>Prilikom podnošenja prijave projekta nositelj projekta obavezn</w:t>
      </w:r>
      <w:r w:rsidR="003D09F6" w:rsidRPr="00654AF3">
        <w:rPr>
          <w:rFonts w:ascii="Times New Roman" w:hAnsi="Times New Roman" w:cs="Times New Roman"/>
          <w:b/>
          <w:sz w:val="24"/>
          <w:szCs w:val="24"/>
        </w:rPr>
        <w:t>o dostavlja n</w:t>
      </w:r>
      <w:r w:rsidR="0020641A" w:rsidRPr="00654AF3">
        <w:rPr>
          <w:rFonts w:ascii="Times New Roman" w:hAnsi="Times New Roman" w:cs="Times New Roman"/>
          <w:b/>
          <w:sz w:val="24"/>
          <w:szCs w:val="24"/>
        </w:rPr>
        <w:t>atječajnu dokumentaciju iz priloga</w:t>
      </w:r>
      <w:r w:rsidR="003D09F6" w:rsidRPr="00654AF3">
        <w:rPr>
          <w:rFonts w:ascii="Times New Roman" w:hAnsi="Times New Roman" w:cs="Times New Roman"/>
          <w:b/>
          <w:sz w:val="24"/>
          <w:szCs w:val="24"/>
        </w:rPr>
        <w:t xml:space="preserve"> 1. ovog Natječaja.</w:t>
      </w:r>
    </w:p>
    <w:p w:rsidR="00D378F0" w:rsidRPr="00654AF3" w:rsidRDefault="00D378F0" w:rsidP="00D378F0">
      <w:pPr>
        <w:jc w:val="both"/>
        <w:rPr>
          <w:rFonts w:ascii="Times New Roman" w:hAnsi="Times New Roman" w:cs="Times New Roman"/>
          <w:sz w:val="24"/>
          <w:szCs w:val="24"/>
        </w:rPr>
      </w:pPr>
    </w:p>
    <w:p w:rsidR="0003012E" w:rsidRPr="00654AF3" w:rsidRDefault="003D09F6" w:rsidP="00654AF3">
      <w:pPr>
        <w:spacing w:after="240" w:line="276" w:lineRule="auto"/>
        <w:jc w:val="both"/>
        <w:rPr>
          <w:rFonts w:ascii="Times New Roman" w:hAnsi="Times New Roman" w:cs="Times New Roman"/>
          <w:sz w:val="24"/>
          <w:szCs w:val="24"/>
        </w:rPr>
      </w:pPr>
      <w:r w:rsidRPr="00654AF3">
        <w:rPr>
          <w:rFonts w:ascii="Times New Roman" w:hAnsi="Times New Roman" w:cs="Times New Roman"/>
          <w:sz w:val="24"/>
          <w:szCs w:val="24"/>
        </w:rPr>
        <w:t>Prijave projek</w:t>
      </w:r>
      <w:r w:rsidR="00F53ADC" w:rsidRPr="00654AF3">
        <w:rPr>
          <w:rFonts w:ascii="Times New Roman" w:hAnsi="Times New Roman" w:cs="Times New Roman"/>
          <w:sz w:val="24"/>
          <w:szCs w:val="24"/>
        </w:rPr>
        <w:t>a</w:t>
      </w:r>
      <w:r w:rsidRPr="00654AF3">
        <w:rPr>
          <w:rFonts w:ascii="Times New Roman" w:hAnsi="Times New Roman" w:cs="Times New Roman"/>
          <w:sz w:val="24"/>
          <w:szCs w:val="24"/>
        </w:rPr>
        <w:t>ta podnose se u jednom</w:t>
      </w:r>
      <w:r w:rsidR="007E7464" w:rsidRPr="00654AF3">
        <w:rPr>
          <w:rFonts w:ascii="Times New Roman" w:hAnsi="Times New Roman" w:cs="Times New Roman"/>
          <w:sz w:val="24"/>
          <w:szCs w:val="24"/>
        </w:rPr>
        <w:t xml:space="preserve"> (1)</w:t>
      </w:r>
      <w:r w:rsidRPr="00654AF3">
        <w:rPr>
          <w:rFonts w:ascii="Times New Roman" w:hAnsi="Times New Roman" w:cs="Times New Roman"/>
          <w:sz w:val="24"/>
          <w:szCs w:val="24"/>
        </w:rPr>
        <w:t xml:space="preserve"> zatvorenom paketu/omotnici </w:t>
      </w:r>
      <w:r w:rsidR="004B6EFD" w:rsidRPr="00654AF3">
        <w:rPr>
          <w:rFonts w:ascii="Times New Roman" w:hAnsi="Times New Roman" w:cs="Times New Roman"/>
          <w:sz w:val="24"/>
          <w:szCs w:val="24"/>
        </w:rPr>
        <w:t>isključivo preporučenom poštom</w:t>
      </w:r>
      <w:r w:rsidRPr="00654AF3">
        <w:rPr>
          <w:rFonts w:ascii="Times New Roman" w:hAnsi="Times New Roman" w:cs="Times New Roman"/>
          <w:sz w:val="24"/>
          <w:szCs w:val="24"/>
        </w:rPr>
        <w:t xml:space="preserve"> od</w:t>
      </w:r>
      <w:r w:rsidR="004B6EFD" w:rsidRPr="00654AF3">
        <w:rPr>
          <w:rFonts w:ascii="Times New Roman" w:hAnsi="Times New Roman" w:cs="Times New Roman"/>
          <w:sz w:val="24"/>
          <w:szCs w:val="24"/>
        </w:rPr>
        <w:t xml:space="preserve"> </w:t>
      </w:r>
      <w:r w:rsidR="004B6EFD" w:rsidRPr="00654AF3">
        <w:rPr>
          <w:rFonts w:ascii="Times New Roman" w:hAnsi="Times New Roman" w:cs="Times New Roman"/>
          <w:b/>
          <w:sz w:val="24"/>
          <w:szCs w:val="24"/>
        </w:rPr>
        <w:t>05.04.2018.</w:t>
      </w:r>
      <w:r w:rsidRPr="00654AF3">
        <w:rPr>
          <w:rFonts w:ascii="Times New Roman" w:hAnsi="Times New Roman" w:cs="Times New Roman"/>
          <w:b/>
          <w:sz w:val="24"/>
          <w:szCs w:val="24"/>
        </w:rPr>
        <w:t>,</w:t>
      </w:r>
      <w:r w:rsidRPr="00654AF3">
        <w:rPr>
          <w:rFonts w:ascii="Times New Roman" w:hAnsi="Times New Roman" w:cs="Times New Roman"/>
          <w:sz w:val="24"/>
          <w:szCs w:val="24"/>
        </w:rPr>
        <w:t xml:space="preserve"> a najkasnije do </w:t>
      </w:r>
      <w:r w:rsidR="004B6EFD" w:rsidRPr="00654AF3">
        <w:rPr>
          <w:rFonts w:ascii="Times New Roman" w:hAnsi="Times New Roman" w:cs="Times New Roman"/>
          <w:b/>
          <w:sz w:val="24"/>
          <w:szCs w:val="24"/>
        </w:rPr>
        <w:t>05.05.2018.</w:t>
      </w:r>
      <w:r w:rsidRPr="00654AF3">
        <w:rPr>
          <w:rFonts w:ascii="Times New Roman" w:hAnsi="Times New Roman" w:cs="Times New Roman"/>
          <w:sz w:val="24"/>
          <w:szCs w:val="24"/>
        </w:rPr>
        <w:t xml:space="preserve"> </w:t>
      </w:r>
      <w:r w:rsidR="0003012E" w:rsidRPr="00654AF3">
        <w:rPr>
          <w:rFonts w:ascii="Times New Roman" w:hAnsi="Times New Roman" w:cs="Times New Roman"/>
          <w:sz w:val="24"/>
          <w:szCs w:val="24"/>
        </w:rPr>
        <w:t>na adresu:</w:t>
      </w:r>
    </w:p>
    <w:p w:rsidR="006D135A" w:rsidRPr="00654AF3" w:rsidRDefault="0003012E" w:rsidP="0022066F">
      <w:pPr>
        <w:spacing w:line="276" w:lineRule="auto"/>
        <w:jc w:val="center"/>
        <w:rPr>
          <w:rFonts w:ascii="Times New Roman" w:hAnsi="Times New Roman" w:cs="Times New Roman"/>
          <w:b/>
          <w:sz w:val="24"/>
          <w:szCs w:val="24"/>
          <w:highlight w:val="lightGray"/>
        </w:rPr>
      </w:pPr>
      <w:r w:rsidRPr="00654AF3">
        <w:rPr>
          <w:rFonts w:ascii="Times New Roman" w:hAnsi="Times New Roman" w:cs="Times New Roman"/>
          <w:sz w:val="24"/>
          <w:szCs w:val="24"/>
        </w:rPr>
        <w:t xml:space="preserve"> </w:t>
      </w:r>
      <w:r w:rsidRPr="00654AF3">
        <w:rPr>
          <w:rFonts w:ascii="Times New Roman" w:hAnsi="Times New Roman" w:cs="Times New Roman"/>
          <w:b/>
          <w:sz w:val="24"/>
          <w:szCs w:val="24"/>
        </w:rPr>
        <w:t>LA</w:t>
      </w:r>
      <w:r w:rsidR="004B6EFD" w:rsidRPr="00654AF3">
        <w:rPr>
          <w:rFonts w:ascii="Times New Roman" w:hAnsi="Times New Roman" w:cs="Times New Roman"/>
          <w:b/>
          <w:sz w:val="24"/>
          <w:szCs w:val="24"/>
        </w:rPr>
        <w:t>G MARINIANIS,</w:t>
      </w:r>
      <w:r w:rsidR="00654AF3">
        <w:rPr>
          <w:rFonts w:ascii="Times New Roman" w:hAnsi="Times New Roman" w:cs="Times New Roman"/>
          <w:b/>
          <w:sz w:val="24"/>
          <w:szCs w:val="24"/>
        </w:rPr>
        <w:t xml:space="preserve"> </w:t>
      </w:r>
      <w:r w:rsidR="004B6EFD" w:rsidRPr="00654AF3">
        <w:rPr>
          <w:rFonts w:ascii="Times New Roman" w:hAnsi="Times New Roman" w:cs="Times New Roman"/>
          <w:b/>
          <w:sz w:val="24"/>
          <w:szCs w:val="24"/>
        </w:rPr>
        <w:t xml:space="preserve">Trg Svetog Josipa 1, 33520 Slatina, </w:t>
      </w:r>
    </w:p>
    <w:p w:rsidR="0003012E" w:rsidRPr="00654AF3" w:rsidRDefault="0003012E" w:rsidP="0003012E">
      <w:pPr>
        <w:jc w:val="both"/>
        <w:rPr>
          <w:rFonts w:ascii="Times New Roman" w:hAnsi="Times New Roman" w:cs="Times New Roman"/>
          <w:sz w:val="24"/>
          <w:szCs w:val="24"/>
        </w:rPr>
      </w:pPr>
    </w:p>
    <w:p w:rsidR="00CA600D" w:rsidRDefault="00CA600D" w:rsidP="00CA600D">
      <w:pPr>
        <w:jc w:val="both"/>
        <w:rPr>
          <w:rFonts w:ascii="Times New Roman" w:hAnsi="Times New Roman" w:cs="Times New Roman"/>
          <w:sz w:val="24"/>
          <w:szCs w:val="24"/>
        </w:rPr>
      </w:pPr>
      <w:r w:rsidRPr="00CA600D">
        <w:rPr>
          <w:rFonts w:ascii="Times New Roman" w:hAnsi="Times New Roman" w:cs="Times New Roman"/>
          <w:sz w:val="24"/>
          <w:szCs w:val="24"/>
        </w:rPr>
        <w:t>Na zatvorenom paketu/omotnici mora biti jasno naveden</w:t>
      </w:r>
      <w:r>
        <w:rPr>
          <w:rFonts w:ascii="Times New Roman" w:hAnsi="Times New Roman" w:cs="Times New Roman"/>
          <w:sz w:val="24"/>
          <w:szCs w:val="24"/>
        </w:rPr>
        <w:t>o:</w:t>
      </w:r>
    </w:p>
    <w:p w:rsidR="00CA600D" w:rsidRPr="004B6EFD" w:rsidRDefault="004B6EFD" w:rsidP="004B6EFD">
      <w:pPr>
        <w:pStyle w:val="Odlomakpopisa"/>
        <w:numPr>
          <w:ilvl w:val="0"/>
          <w:numId w:val="33"/>
        </w:numPr>
        <w:jc w:val="both"/>
        <w:rPr>
          <w:rFonts w:ascii="Times New Roman" w:hAnsi="Times New Roman"/>
          <w:sz w:val="24"/>
          <w:szCs w:val="24"/>
        </w:rPr>
      </w:pPr>
      <w:r>
        <w:rPr>
          <w:rFonts w:ascii="Times New Roman" w:hAnsi="Times New Roman" w:cs="Times New Roman"/>
          <w:sz w:val="24"/>
          <w:szCs w:val="24"/>
        </w:rPr>
        <w:t xml:space="preserve">naziv ovog Natječaja: </w:t>
      </w:r>
      <w:r>
        <w:rPr>
          <w:rFonts w:ascii="Times New Roman" w:hAnsi="Times New Roman"/>
          <w:sz w:val="24"/>
          <w:szCs w:val="24"/>
        </w:rPr>
        <w:t>2.2.1.</w:t>
      </w:r>
      <w:r w:rsidRPr="00537D41">
        <w:rPr>
          <w:rFonts w:ascii="Times New Roman" w:hAnsi="Times New Roman"/>
          <w:sz w:val="24"/>
          <w:szCs w:val="24"/>
        </w:rPr>
        <w:t xml:space="preserve"> </w:t>
      </w:r>
      <w:r>
        <w:rPr>
          <w:rFonts w:ascii="Times New Roman" w:hAnsi="Times New Roman"/>
          <w:sz w:val="24"/>
          <w:szCs w:val="24"/>
        </w:rPr>
        <w:t>„</w:t>
      </w:r>
      <w:r w:rsidRPr="00537D41">
        <w:rPr>
          <w:rFonts w:ascii="Times New Roman" w:hAnsi="Times New Roman"/>
          <w:sz w:val="24"/>
          <w:szCs w:val="24"/>
        </w:rPr>
        <w:t>Potpora razvoju malih poljoprivrednih gospodarstava</w:t>
      </w:r>
      <w:r>
        <w:rPr>
          <w:rFonts w:ascii="Times New Roman" w:hAnsi="Times New Roman"/>
          <w:sz w:val="24"/>
          <w:szCs w:val="24"/>
        </w:rPr>
        <w:t>“</w:t>
      </w:r>
    </w:p>
    <w:p w:rsidR="00D731DB" w:rsidRDefault="00CA600D" w:rsidP="00CA600D">
      <w:pPr>
        <w:pStyle w:val="Odlomakpopisa"/>
        <w:numPr>
          <w:ilvl w:val="0"/>
          <w:numId w:val="33"/>
        </w:numPr>
        <w:jc w:val="both"/>
        <w:rPr>
          <w:rFonts w:ascii="Times New Roman" w:hAnsi="Times New Roman" w:cs="Times New Roman"/>
          <w:sz w:val="24"/>
          <w:szCs w:val="24"/>
        </w:rPr>
      </w:pPr>
      <w:r>
        <w:rPr>
          <w:rFonts w:ascii="Times New Roman" w:hAnsi="Times New Roman" w:cs="Times New Roman"/>
          <w:sz w:val="24"/>
          <w:szCs w:val="24"/>
        </w:rPr>
        <w:t>puni naziv i adresa nositelja projekta</w:t>
      </w:r>
      <w:r w:rsidRPr="00CA600D">
        <w:rPr>
          <w:rFonts w:ascii="Times New Roman" w:hAnsi="Times New Roman" w:cs="Times New Roman"/>
          <w:sz w:val="24"/>
          <w:szCs w:val="24"/>
        </w:rPr>
        <w:t xml:space="preserve"> </w:t>
      </w:r>
    </w:p>
    <w:p w:rsidR="00CA600D" w:rsidRPr="00CA600D" w:rsidRDefault="00D731DB" w:rsidP="00CA600D">
      <w:pPr>
        <w:pStyle w:val="Odlomakpopisa"/>
        <w:numPr>
          <w:ilvl w:val="0"/>
          <w:numId w:val="33"/>
        </w:numPr>
        <w:jc w:val="both"/>
        <w:rPr>
          <w:rFonts w:ascii="Times New Roman" w:hAnsi="Times New Roman" w:cs="Times New Roman"/>
          <w:sz w:val="24"/>
          <w:szCs w:val="24"/>
        </w:rPr>
      </w:pPr>
      <w:r>
        <w:rPr>
          <w:rFonts w:ascii="Times New Roman" w:hAnsi="Times New Roman" w:cs="Times New Roman"/>
          <w:sz w:val="24"/>
          <w:szCs w:val="24"/>
        </w:rPr>
        <w:t>n</w:t>
      </w:r>
      <w:r w:rsidR="00CA600D" w:rsidRPr="00CA600D">
        <w:rPr>
          <w:rFonts w:ascii="Times New Roman" w:hAnsi="Times New Roman" w:cs="Times New Roman"/>
          <w:sz w:val="24"/>
          <w:szCs w:val="24"/>
        </w:rPr>
        <w:t>a paketu/omotnici također mora biti zabilježen datum i točno v</w:t>
      </w:r>
      <w:r>
        <w:rPr>
          <w:rFonts w:ascii="Times New Roman" w:hAnsi="Times New Roman" w:cs="Times New Roman"/>
          <w:sz w:val="24"/>
          <w:szCs w:val="24"/>
        </w:rPr>
        <w:t>rijeme podnošenja prijave projekta</w:t>
      </w:r>
      <w:r>
        <w:rPr>
          <w:rStyle w:val="Referencafusnote"/>
          <w:rFonts w:ascii="Times New Roman" w:hAnsi="Times New Roman"/>
          <w:sz w:val="24"/>
          <w:szCs w:val="24"/>
        </w:rPr>
        <w:footnoteReference w:id="9"/>
      </w:r>
      <w:r w:rsidR="00CA600D" w:rsidRPr="00CA600D">
        <w:rPr>
          <w:rFonts w:ascii="Times New Roman" w:hAnsi="Times New Roman" w:cs="Times New Roman"/>
          <w:sz w:val="24"/>
          <w:szCs w:val="24"/>
        </w:rPr>
        <w:t>.</w:t>
      </w:r>
      <w:r>
        <w:rPr>
          <w:rFonts w:ascii="Times New Roman" w:hAnsi="Times New Roman" w:cs="Times New Roman"/>
          <w:sz w:val="24"/>
          <w:szCs w:val="24"/>
        </w:rPr>
        <w:t xml:space="preserve"> P</w:t>
      </w:r>
      <w:r w:rsidR="00CA600D" w:rsidRPr="00CA600D">
        <w:rPr>
          <w:rFonts w:ascii="Times New Roman" w:hAnsi="Times New Roman" w:cs="Times New Roman"/>
          <w:sz w:val="24"/>
          <w:szCs w:val="24"/>
        </w:rPr>
        <w:t>rijave</w:t>
      </w:r>
      <w:r>
        <w:rPr>
          <w:rFonts w:ascii="Times New Roman" w:hAnsi="Times New Roman" w:cs="Times New Roman"/>
          <w:sz w:val="24"/>
          <w:szCs w:val="24"/>
        </w:rPr>
        <w:t xml:space="preserve"> projekata</w:t>
      </w:r>
      <w:r w:rsidR="00CA600D" w:rsidRPr="00CA600D">
        <w:rPr>
          <w:rFonts w:ascii="Times New Roman" w:hAnsi="Times New Roman" w:cs="Times New Roman"/>
          <w:sz w:val="24"/>
          <w:szCs w:val="24"/>
        </w:rPr>
        <w:t xml:space="preserve"> poslane na način različit od gore navedenog (npr. faksom ili e-poštom) ili dostavljene na druge adrese bit će automatski isključene.</w:t>
      </w:r>
    </w:p>
    <w:p w:rsidR="0003012E" w:rsidRDefault="0003012E" w:rsidP="00B757D3">
      <w:pPr>
        <w:jc w:val="both"/>
        <w:rPr>
          <w:rFonts w:ascii="Times New Roman" w:hAnsi="Times New Roman" w:cs="Times New Roman"/>
          <w:sz w:val="24"/>
          <w:szCs w:val="24"/>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70"/>
      </w:tblGrid>
      <w:tr w:rsidR="007E7464" w:rsidRPr="007E7464" w:rsidTr="00654AF3">
        <w:trPr>
          <w:trHeight w:val="1395"/>
        </w:trPr>
        <w:tc>
          <w:tcPr>
            <w:tcW w:w="9270" w:type="dxa"/>
            <w:tcBorders>
              <w:top w:val="single" w:sz="4" w:space="0" w:color="auto"/>
              <w:left w:val="single" w:sz="4" w:space="0" w:color="auto"/>
              <w:bottom w:val="single" w:sz="4" w:space="0" w:color="auto"/>
              <w:right w:val="single" w:sz="4" w:space="0" w:color="auto"/>
            </w:tcBorders>
            <w:hideMark/>
          </w:tcPr>
          <w:p w:rsidR="007E7464" w:rsidRPr="007E7464" w:rsidRDefault="007E7464" w:rsidP="00654AF3">
            <w:pPr>
              <w:shd w:val="clear" w:color="auto" w:fill="FFFFFF"/>
              <w:spacing w:line="276" w:lineRule="auto"/>
              <w:jc w:val="both"/>
              <w:rPr>
                <w:rFonts w:ascii="Times New Roman" w:eastAsia="SimSun" w:hAnsi="Times New Roman" w:cs="Times New Roman"/>
                <w:b/>
                <w:sz w:val="24"/>
                <w:szCs w:val="24"/>
                <w:lang w:eastAsia="ar-SA"/>
              </w:rPr>
            </w:pPr>
            <w:r w:rsidRPr="007E7464">
              <w:rPr>
                <w:rFonts w:ascii="Times New Roman" w:eastAsia="SimSun" w:hAnsi="Times New Roman" w:cs="Times New Roman"/>
                <w:b/>
                <w:sz w:val="24"/>
                <w:szCs w:val="24"/>
                <w:lang w:eastAsia="ar-SA"/>
              </w:rPr>
              <w:t>Napomena:</w:t>
            </w:r>
          </w:p>
          <w:p w:rsidR="007E7464" w:rsidRPr="007E7464" w:rsidRDefault="007E7464" w:rsidP="00654AF3">
            <w:pPr>
              <w:shd w:val="clear" w:color="auto" w:fill="FFFFFF"/>
              <w:jc w:val="both"/>
              <w:rPr>
                <w:rFonts w:ascii="Times New Roman" w:eastAsia="SimSun" w:hAnsi="Times New Roman" w:cs="Times New Roman"/>
                <w:sz w:val="24"/>
                <w:szCs w:val="24"/>
                <w:lang w:eastAsia="ar-SA"/>
              </w:rPr>
            </w:pPr>
            <w:r w:rsidRPr="007E7464">
              <w:rPr>
                <w:rFonts w:ascii="Times New Roman" w:eastAsia="SimSun" w:hAnsi="Times New Roman" w:cs="Times New Roman"/>
                <w:sz w:val="24"/>
                <w:szCs w:val="24"/>
                <w:lang w:eastAsia="ar-SA"/>
              </w:rPr>
              <w:t xml:space="preserve">Datum i vrijeme na paketu/omotnici smatra se </w:t>
            </w:r>
            <w:r>
              <w:rPr>
                <w:rFonts w:ascii="Times New Roman" w:eastAsia="SimSun" w:hAnsi="Times New Roman" w:cs="Times New Roman"/>
                <w:sz w:val="24"/>
                <w:szCs w:val="24"/>
                <w:lang w:eastAsia="ar-SA"/>
              </w:rPr>
              <w:t>trenutkom podnošenja prijave projekta na ovaj Natječaj</w:t>
            </w:r>
            <w:r w:rsidRPr="007E7464">
              <w:rPr>
                <w:rFonts w:ascii="Times New Roman" w:eastAsia="SimSun" w:hAnsi="Times New Roman" w:cs="Times New Roman"/>
                <w:sz w:val="24"/>
                <w:szCs w:val="24"/>
                <w:lang w:eastAsia="ar-SA"/>
              </w:rPr>
              <w:t>. Prijave</w:t>
            </w:r>
            <w:r>
              <w:rPr>
                <w:rFonts w:ascii="Times New Roman" w:eastAsia="SimSun" w:hAnsi="Times New Roman" w:cs="Times New Roman"/>
                <w:sz w:val="24"/>
                <w:szCs w:val="24"/>
                <w:lang w:eastAsia="ar-SA"/>
              </w:rPr>
              <w:t xml:space="preserve"> projekta</w:t>
            </w:r>
            <w:r w:rsidRPr="007E7464">
              <w:rPr>
                <w:rFonts w:ascii="Times New Roman" w:eastAsia="SimSun" w:hAnsi="Times New Roman" w:cs="Times New Roman"/>
                <w:sz w:val="24"/>
                <w:szCs w:val="24"/>
                <w:lang w:eastAsia="ar-SA"/>
              </w:rPr>
              <w:t xml:space="preserve"> koje na paketu/omotnici ne budu imale oznaku datuma i vremena neće biti uzete u razmatranje. </w:t>
            </w:r>
          </w:p>
        </w:tc>
      </w:tr>
    </w:tbl>
    <w:p w:rsidR="0041240D" w:rsidRDefault="0041240D" w:rsidP="00D378F0">
      <w:pPr>
        <w:jc w:val="both"/>
        <w:rPr>
          <w:rFonts w:ascii="Times New Roman" w:hAnsi="Times New Roman" w:cs="Times New Roman"/>
          <w:sz w:val="24"/>
          <w:szCs w:val="24"/>
        </w:rPr>
      </w:pPr>
    </w:p>
    <w:p w:rsidR="00296A5E" w:rsidRPr="005A64FD" w:rsidRDefault="00296A5E" w:rsidP="00197D9C">
      <w:pPr>
        <w:widowControl w:val="0"/>
        <w:shd w:val="clear" w:color="auto" w:fill="FFFFFF" w:themeFill="background1"/>
        <w:suppressAutoHyphens/>
        <w:jc w:val="both"/>
        <w:rPr>
          <w:rFonts w:ascii="Times New Roman" w:hAnsi="Times New Roman" w:cs="Times New Roman"/>
          <w:sz w:val="24"/>
          <w:szCs w:val="24"/>
        </w:rPr>
      </w:pPr>
      <w:r w:rsidRPr="005A64FD">
        <w:rPr>
          <w:rFonts w:ascii="Times New Roman" w:hAnsi="Times New Roman" w:cs="Times New Roman"/>
          <w:sz w:val="24"/>
          <w:szCs w:val="24"/>
        </w:rPr>
        <w:t xml:space="preserve">Prijavni obrazac prijave projekta obavezno mora biti </w:t>
      </w:r>
      <w:r w:rsidR="0022066F">
        <w:rPr>
          <w:rFonts w:ascii="Times New Roman" w:hAnsi="Times New Roman" w:cs="Times New Roman"/>
          <w:sz w:val="24"/>
          <w:szCs w:val="24"/>
        </w:rPr>
        <w:t xml:space="preserve">vlastoručno </w:t>
      </w:r>
      <w:r w:rsidRPr="005A64FD">
        <w:rPr>
          <w:rFonts w:ascii="Times New Roman" w:hAnsi="Times New Roman" w:cs="Times New Roman"/>
          <w:sz w:val="24"/>
          <w:szCs w:val="24"/>
        </w:rPr>
        <w:t>potpisan i ovjeren (po po</w:t>
      </w:r>
      <w:r w:rsidR="007E7464">
        <w:rPr>
          <w:rFonts w:ascii="Times New Roman" w:hAnsi="Times New Roman" w:cs="Times New Roman"/>
          <w:sz w:val="24"/>
          <w:szCs w:val="24"/>
        </w:rPr>
        <w:t xml:space="preserve">trebi) od nositelja projekta, </w:t>
      </w:r>
      <w:r w:rsidR="007E7464" w:rsidRPr="006D1D1C">
        <w:rPr>
          <w:rFonts w:ascii="Times New Roman" w:eastAsia="Times New Roman" w:hAnsi="Times New Roman" w:cs="Times New Roman"/>
          <w:sz w:val="24"/>
          <w:szCs w:val="24"/>
        </w:rPr>
        <w:t xml:space="preserve">a cjelokupna dokumentacija prijave projekta mora biti </w:t>
      </w:r>
      <w:r w:rsidR="007E7464">
        <w:rPr>
          <w:rFonts w:ascii="Times New Roman" w:eastAsia="Times New Roman" w:hAnsi="Times New Roman" w:cs="Times New Roman"/>
          <w:sz w:val="24"/>
          <w:szCs w:val="24"/>
        </w:rPr>
        <w:t>složena redoslijedom kojim su dokumenti</w:t>
      </w:r>
      <w:r w:rsidR="00626834">
        <w:rPr>
          <w:rFonts w:ascii="Times New Roman" w:eastAsia="Times New Roman" w:hAnsi="Times New Roman" w:cs="Times New Roman"/>
          <w:sz w:val="24"/>
          <w:szCs w:val="24"/>
        </w:rPr>
        <w:t xml:space="preserve"> navedeni</w:t>
      </w:r>
      <w:r w:rsidR="007E7464">
        <w:rPr>
          <w:rFonts w:ascii="Times New Roman" w:eastAsia="Times New Roman" w:hAnsi="Times New Roman" w:cs="Times New Roman"/>
          <w:sz w:val="24"/>
          <w:szCs w:val="24"/>
        </w:rPr>
        <w:t xml:space="preserve"> u prilogu 1. ovog Natječaja</w:t>
      </w:r>
      <w:r w:rsidR="0020641A">
        <w:rPr>
          <w:rFonts w:ascii="Times New Roman" w:eastAsia="Times New Roman" w:hAnsi="Times New Roman" w:cs="Times New Roman"/>
          <w:sz w:val="24"/>
          <w:szCs w:val="24"/>
        </w:rPr>
        <w:t>.</w:t>
      </w:r>
      <w:r w:rsidR="0020641A" w:rsidRPr="0020641A">
        <w:rPr>
          <w:rFonts w:ascii="Times New Roman" w:eastAsia="Times New Roman" w:hAnsi="Times New Roman" w:cs="Times New Roman"/>
          <w:sz w:val="24"/>
          <w:szCs w:val="24"/>
        </w:rPr>
        <w:t xml:space="preserve"> </w:t>
      </w:r>
      <w:r w:rsidR="0020641A">
        <w:rPr>
          <w:rFonts w:ascii="Times New Roman" w:eastAsia="Times New Roman" w:hAnsi="Times New Roman" w:cs="Times New Roman"/>
          <w:sz w:val="24"/>
          <w:szCs w:val="24"/>
        </w:rPr>
        <w:t xml:space="preserve">Obrasci u excel formatu </w:t>
      </w:r>
      <w:r w:rsidR="002A39B3">
        <w:rPr>
          <w:rFonts w:ascii="Times New Roman" w:eastAsia="Times New Roman" w:hAnsi="Times New Roman" w:cs="Times New Roman"/>
          <w:sz w:val="24"/>
          <w:szCs w:val="24"/>
        </w:rPr>
        <w:t>(npr. poslovni plan, izjava o veličini poduzeća</w:t>
      </w:r>
      <w:r w:rsidR="00626834">
        <w:rPr>
          <w:rFonts w:ascii="Times New Roman" w:eastAsia="Times New Roman" w:hAnsi="Times New Roman" w:cs="Times New Roman"/>
          <w:sz w:val="24"/>
          <w:szCs w:val="24"/>
        </w:rPr>
        <w:t xml:space="preserve">) moraju biti dostavljeni </w:t>
      </w:r>
      <w:r w:rsidR="0020641A" w:rsidRPr="006D1D1C">
        <w:rPr>
          <w:rFonts w:ascii="Times New Roman" w:eastAsia="Times New Roman" w:hAnsi="Times New Roman" w:cs="Times New Roman"/>
          <w:sz w:val="24"/>
          <w:szCs w:val="24"/>
        </w:rPr>
        <w:t>u elektroničkom formatu (DVD ili CD s oznakom R: CD/R, DVD/R</w:t>
      </w:r>
      <w:r w:rsidR="0020641A">
        <w:rPr>
          <w:rFonts w:ascii="Times New Roman" w:eastAsia="Times New Roman" w:hAnsi="Times New Roman" w:cs="Times New Roman"/>
          <w:sz w:val="24"/>
          <w:szCs w:val="24"/>
        </w:rPr>
        <w:t>)</w:t>
      </w:r>
      <w:r w:rsidRPr="005A64FD">
        <w:rPr>
          <w:rFonts w:ascii="Times New Roman" w:hAnsi="Times New Roman" w:cs="Times New Roman"/>
          <w:sz w:val="24"/>
          <w:szCs w:val="24"/>
        </w:rPr>
        <w:t>. U slučaju razlika između papirnate i elektroničke verzije, papirnata verzija prijav</w:t>
      </w:r>
      <w:r w:rsidR="0020641A">
        <w:rPr>
          <w:rFonts w:ascii="Times New Roman" w:hAnsi="Times New Roman" w:cs="Times New Roman"/>
          <w:sz w:val="24"/>
          <w:szCs w:val="24"/>
        </w:rPr>
        <w:t>e smatrat će se vjerodostojnom.</w:t>
      </w:r>
    </w:p>
    <w:p w:rsidR="0003012E" w:rsidRPr="005A64FD" w:rsidRDefault="0003012E" w:rsidP="00197D9C">
      <w:pPr>
        <w:widowControl w:val="0"/>
        <w:shd w:val="clear" w:color="auto" w:fill="FFFFFF" w:themeFill="background1"/>
        <w:suppressAutoHyphens/>
        <w:jc w:val="both"/>
        <w:rPr>
          <w:rFonts w:ascii="Times New Roman" w:hAnsi="Times New Roman" w:cs="Times New Roman"/>
          <w:sz w:val="24"/>
          <w:szCs w:val="24"/>
        </w:rPr>
      </w:pPr>
    </w:p>
    <w:tbl>
      <w:tblPr>
        <w:tblW w:w="96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15"/>
      </w:tblGrid>
      <w:tr w:rsidR="0020641A" w:rsidRPr="007E7464" w:rsidTr="00654AF3">
        <w:trPr>
          <w:trHeight w:val="1277"/>
        </w:trPr>
        <w:tc>
          <w:tcPr>
            <w:tcW w:w="9615" w:type="dxa"/>
            <w:tcBorders>
              <w:top w:val="single" w:sz="4" w:space="0" w:color="auto"/>
              <w:left w:val="single" w:sz="4" w:space="0" w:color="auto"/>
              <w:bottom w:val="single" w:sz="4" w:space="0" w:color="auto"/>
              <w:right w:val="single" w:sz="4" w:space="0" w:color="auto"/>
            </w:tcBorders>
            <w:hideMark/>
          </w:tcPr>
          <w:p w:rsidR="0020641A" w:rsidRPr="007E7464" w:rsidRDefault="0020641A" w:rsidP="00654AF3">
            <w:pPr>
              <w:shd w:val="clear" w:color="auto" w:fill="FFFFFF"/>
              <w:spacing w:line="276" w:lineRule="auto"/>
              <w:jc w:val="both"/>
              <w:rPr>
                <w:rFonts w:ascii="Times New Roman" w:eastAsia="SimSun" w:hAnsi="Times New Roman" w:cs="Times New Roman"/>
                <w:b/>
                <w:sz w:val="24"/>
                <w:szCs w:val="24"/>
                <w:lang w:eastAsia="ar-SA"/>
              </w:rPr>
            </w:pPr>
            <w:r w:rsidRPr="007E7464">
              <w:rPr>
                <w:rFonts w:ascii="Times New Roman" w:eastAsia="SimSun" w:hAnsi="Times New Roman" w:cs="Times New Roman"/>
                <w:b/>
                <w:sz w:val="24"/>
                <w:szCs w:val="24"/>
                <w:lang w:eastAsia="ar-SA"/>
              </w:rPr>
              <w:t>Napomena:</w:t>
            </w:r>
          </w:p>
          <w:p w:rsidR="0020641A" w:rsidRPr="007E7464" w:rsidRDefault="0041240D" w:rsidP="00654AF3">
            <w:pPr>
              <w:shd w:val="clear" w:color="auto" w:fill="FFFFFF"/>
              <w:jc w:val="both"/>
              <w:rPr>
                <w:rFonts w:ascii="Times New Roman" w:eastAsia="SimSun" w:hAnsi="Times New Roman" w:cs="Times New Roman"/>
                <w:sz w:val="24"/>
                <w:szCs w:val="24"/>
                <w:lang w:eastAsia="ar-SA"/>
              </w:rPr>
            </w:pPr>
            <w:r>
              <w:rPr>
                <w:rFonts w:ascii="Times New Roman" w:eastAsia="SimSun" w:hAnsi="Times New Roman" w:cs="Times New Roman"/>
                <w:sz w:val="24"/>
                <w:szCs w:val="24"/>
                <w:lang w:eastAsia="ar-SA"/>
              </w:rPr>
              <w:t>U slučaju podnošenja prijave</w:t>
            </w:r>
            <w:r w:rsidR="0020641A">
              <w:rPr>
                <w:rFonts w:ascii="Times New Roman" w:eastAsia="SimSun" w:hAnsi="Times New Roman" w:cs="Times New Roman"/>
                <w:sz w:val="24"/>
                <w:szCs w:val="24"/>
                <w:lang w:eastAsia="ar-SA"/>
              </w:rPr>
              <w:t xml:space="preserve"> projekta izvan roka propisan</w:t>
            </w:r>
            <w:r w:rsidR="0022066F">
              <w:rPr>
                <w:rFonts w:ascii="Times New Roman" w:eastAsia="SimSun" w:hAnsi="Times New Roman" w:cs="Times New Roman"/>
                <w:sz w:val="24"/>
                <w:szCs w:val="24"/>
                <w:lang w:eastAsia="ar-SA"/>
              </w:rPr>
              <w:t>og</w:t>
            </w:r>
            <w:r w:rsidR="0020641A">
              <w:rPr>
                <w:rFonts w:ascii="Times New Roman" w:eastAsia="SimSun" w:hAnsi="Times New Roman" w:cs="Times New Roman"/>
                <w:sz w:val="24"/>
                <w:szCs w:val="24"/>
                <w:lang w:eastAsia="ar-SA"/>
              </w:rPr>
              <w:t xml:space="preserve"> ovim Natječajem, nositelju projekta </w:t>
            </w:r>
            <w:r w:rsidR="002A39B3">
              <w:rPr>
                <w:rFonts w:ascii="Times New Roman" w:eastAsia="SimSun" w:hAnsi="Times New Roman" w:cs="Times New Roman"/>
                <w:sz w:val="24"/>
                <w:szCs w:val="24"/>
                <w:lang w:eastAsia="ar-SA"/>
              </w:rPr>
              <w:t xml:space="preserve">se vraća neotvorena prijava projekta i izdaje </w:t>
            </w:r>
            <w:r w:rsidR="002A39B3">
              <w:rPr>
                <w:rFonts w:ascii="Times New Roman" w:hAnsi="Times New Roman" w:cs="Times New Roman"/>
                <w:sz w:val="24"/>
                <w:szCs w:val="24"/>
              </w:rPr>
              <w:t>Obavijest</w:t>
            </w:r>
            <w:r w:rsidR="0020641A">
              <w:rPr>
                <w:rFonts w:ascii="Times New Roman" w:hAnsi="Times New Roman" w:cs="Times New Roman"/>
                <w:sz w:val="24"/>
                <w:szCs w:val="24"/>
              </w:rPr>
              <w:t xml:space="preserve"> o nepravovremenosti podnošenja prijave projekta.</w:t>
            </w:r>
            <w:r w:rsidR="0020641A">
              <w:rPr>
                <w:rFonts w:ascii="Times New Roman" w:eastAsia="SimSun" w:hAnsi="Times New Roman" w:cs="Times New Roman"/>
                <w:sz w:val="24"/>
                <w:szCs w:val="24"/>
                <w:lang w:eastAsia="ar-SA"/>
              </w:rPr>
              <w:t xml:space="preserve"> </w:t>
            </w:r>
            <w:r w:rsidR="0020641A" w:rsidRPr="007E7464">
              <w:rPr>
                <w:rFonts w:ascii="Times New Roman" w:eastAsia="SimSun" w:hAnsi="Times New Roman" w:cs="Times New Roman"/>
                <w:sz w:val="24"/>
                <w:szCs w:val="24"/>
                <w:lang w:eastAsia="ar-SA"/>
              </w:rPr>
              <w:t xml:space="preserve"> </w:t>
            </w:r>
          </w:p>
        </w:tc>
      </w:tr>
    </w:tbl>
    <w:p w:rsidR="00F75534" w:rsidRPr="00201140" w:rsidRDefault="006643AA" w:rsidP="00201140">
      <w:pPr>
        <w:pStyle w:val="Naslov2"/>
        <w:spacing w:after="240"/>
        <w:ind w:left="578" w:hanging="578"/>
        <w:rPr>
          <w:rFonts w:ascii="Times New Roman" w:hAnsi="Times New Roman" w:cs="Times New Roman"/>
          <w:sz w:val="24"/>
          <w:szCs w:val="24"/>
        </w:rPr>
      </w:pPr>
      <w:bookmarkStart w:id="48" w:name="_Toc503373225"/>
      <w:bookmarkStart w:id="49" w:name="_Toc505958392"/>
      <w:r w:rsidRPr="00A054A2">
        <w:rPr>
          <w:rFonts w:ascii="Times New Roman" w:hAnsi="Times New Roman" w:cs="Times New Roman"/>
          <w:b/>
          <w:color w:val="auto"/>
          <w:sz w:val="24"/>
          <w:szCs w:val="24"/>
        </w:rPr>
        <w:lastRenderedPageBreak/>
        <w:t>Izmjena i/ili ispravak Natječaja</w:t>
      </w:r>
      <w:bookmarkEnd w:id="48"/>
      <w:bookmarkEnd w:id="49"/>
    </w:p>
    <w:p w:rsidR="00F53ADC" w:rsidRDefault="00F53ADC" w:rsidP="00F53ADC">
      <w:pPr>
        <w:tabs>
          <w:tab w:val="left" w:pos="284"/>
        </w:tabs>
        <w:jc w:val="both"/>
        <w:rPr>
          <w:rFonts w:ascii="Times New Roman" w:hAnsi="Times New Roman" w:cs="Times New Roman"/>
          <w:sz w:val="24"/>
          <w:szCs w:val="24"/>
        </w:rPr>
      </w:pPr>
      <w:r>
        <w:rPr>
          <w:rFonts w:ascii="Times New Roman" w:hAnsi="Times New Roman" w:cs="Times New Roman"/>
          <w:sz w:val="24"/>
          <w:szCs w:val="24"/>
        </w:rPr>
        <w:t>Ovaj</w:t>
      </w:r>
      <w:r w:rsidRPr="003232CB">
        <w:rPr>
          <w:rFonts w:ascii="Times New Roman" w:hAnsi="Times New Roman" w:cs="Times New Roman"/>
          <w:sz w:val="24"/>
          <w:szCs w:val="24"/>
        </w:rPr>
        <w:t xml:space="preserve"> </w:t>
      </w:r>
      <w:r>
        <w:rPr>
          <w:rFonts w:ascii="Times New Roman" w:hAnsi="Times New Roman" w:cs="Times New Roman"/>
          <w:sz w:val="24"/>
          <w:szCs w:val="24"/>
        </w:rPr>
        <w:t>n</w:t>
      </w:r>
      <w:r w:rsidRPr="003232CB">
        <w:rPr>
          <w:rFonts w:ascii="Times New Roman" w:hAnsi="Times New Roman" w:cs="Times New Roman"/>
          <w:sz w:val="24"/>
          <w:szCs w:val="24"/>
        </w:rPr>
        <w:t xml:space="preserve">atječaj je </w:t>
      </w:r>
      <w:r>
        <w:rPr>
          <w:rFonts w:ascii="Times New Roman" w:hAnsi="Times New Roman" w:cs="Times New Roman"/>
          <w:sz w:val="24"/>
          <w:szCs w:val="24"/>
        </w:rPr>
        <w:t>moguće izmijeniti i/ili ispraviti</w:t>
      </w:r>
      <w:r w:rsidRPr="003232CB">
        <w:rPr>
          <w:rFonts w:ascii="Times New Roman" w:hAnsi="Times New Roman" w:cs="Times New Roman"/>
          <w:sz w:val="24"/>
          <w:szCs w:val="24"/>
        </w:rPr>
        <w:t xml:space="preserve"> najkasnije</w:t>
      </w:r>
      <w:r w:rsidR="005E7651">
        <w:rPr>
          <w:rFonts w:ascii="Times New Roman" w:hAnsi="Times New Roman" w:cs="Times New Roman"/>
          <w:sz w:val="24"/>
          <w:szCs w:val="24"/>
        </w:rPr>
        <w:t xml:space="preserve"> do</w:t>
      </w:r>
      <w:r w:rsidR="004B6EFD">
        <w:rPr>
          <w:rFonts w:ascii="Times New Roman" w:hAnsi="Times New Roman" w:cs="Times New Roman"/>
          <w:sz w:val="24"/>
          <w:szCs w:val="24"/>
        </w:rPr>
        <w:t xml:space="preserve"> 04.04.2018. </w:t>
      </w:r>
      <w:r w:rsidRPr="003232CB">
        <w:rPr>
          <w:rFonts w:ascii="Times New Roman" w:hAnsi="Times New Roman" w:cs="Times New Roman"/>
          <w:sz w:val="24"/>
          <w:szCs w:val="24"/>
        </w:rPr>
        <w:t xml:space="preserve">pri čemu se predmetna izmjena i/ili </w:t>
      </w:r>
      <w:r>
        <w:rPr>
          <w:rFonts w:ascii="Times New Roman" w:hAnsi="Times New Roman" w:cs="Times New Roman"/>
          <w:sz w:val="24"/>
          <w:szCs w:val="24"/>
        </w:rPr>
        <w:t xml:space="preserve">ispravak objavljuje na </w:t>
      </w:r>
      <w:r w:rsidR="002803C6">
        <w:rPr>
          <w:rFonts w:ascii="Times New Roman" w:hAnsi="Times New Roman" w:cs="Times New Roman"/>
          <w:sz w:val="24"/>
          <w:szCs w:val="24"/>
        </w:rPr>
        <w:t xml:space="preserve">mrežnoj </w:t>
      </w:r>
      <w:r>
        <w:rPr>
          <w:rFonts w:ascii="Times New Roman" w:hAnsi="Times New Roman" w:cs="Times New Roman"/>
          <w:sz w:val="24"/>
          <w:szCs w:val="24"/>
        </w:rPr>
        <w:t>stranic</w:t>
      </w:r>
      <w:r w:rsidR="002803C6">
        <w:rPr>
          <w:rFonts w:ascii="Times New Roman" w:hAnsi="Times New Roman" w:cs="Times New Roman"/>
          <w:sz w:val="24"/>
          <w:szCs w:val="24"/>
        </w:rPr>
        <w:t>i</w:t>
      </w:r>
      <w:r>
        <w:rPr>
          <w:rFonts w:ascii="Times New Roman" w:hAnsi="Times New Roman" w:cs="Times New Roman"/>
          <w:sz w:val="24"/>
          <w:szCs w:val="24"/>
        </w:rPr>
        <w:t xml:space="preserve"> odabranog LAG-a.</w:t>
      </w:r>
    </w:p>
    <w:p w:rsidR="00F53ADC" w:rsidRDefault="00F53ADC" w:rsidP="00F53ADC">
      <w:pPr>
        <w:tabs>
          <w:tab w:val="left" w:pos="284"/>
        </w:tabs>
        <w:jc w:val="both"/>
        <w:rPr>
          <w:rFonts w:ascii="Times New Roman" w:hAnsi="Times New Roman" w:cs="Times New Roman"/>
          <w:sz w:val="24"/>
          <w:szCs w:val="24"/>
        </w:rPr>
      </w:pPr>
    </w:p>
    <w:p w:rsidR="0064793E" w:rsidRPr="0020641A" w:rsidRDefault="00F53ADC" w:rsidP="002C07E4">
      <w:pPr>
        <w:tabs>
          <w:tab w:val="left" w:pos="284"/>
        </w:tabs>
        <w:jc w:val="both"/>
        <w:rPr>
          <w:rFonts w:ascii="Times New Roman" w:hAnsi="Times New Roman" w:cs="Times New Roman"/>
          <w:sz w:val="24"/>
          <w:szCs w:val="24"/>
        </w:rPr>
      </w:pPr>
      <w:r w:rsidRPr="00192FCF">
        <w:rPr>
          <w:rFonts w:ascii="Times New Roman" w:eastAsia="Calibri" w:hAnsi="Times New Roman" w:cs="Times New Roman"/>
          <w:color w:val="000000"/>
          <w:sz w:val="24"/>
          <w:szCs w:val="24"/>
        </w:rPr>
        <w:t xml:space="preserve">U tom slučaju može se odgoditi početak podnošenja </w:t>
      </w:r>
      <w:r>
        <w:rPr>
          <w:rFonts w:ascii="Times New Roman" w:eastAsia="Calibri" w:hAnsi="Times New Roman" w:cs="Times New Roman"/>
          <w:color w:val="000000"/>
          <w:sz w:val="24"/>
          <w:szCs w:val="24"/>
        </w:rPr>
        <w:t xml:space="preserve">prijava projekata </w:t>
      </w:r>
      <w:r w:rsidRPr="00192FCF">
        <w:rPr>
          <w:rFonts w:ascii="Times New Roman" w:eastAsia="Calibri" w:hAnsi="Times New Roman" w:cs="Times New Roman"/>
          <w:color w:val="000000"/>
          <w:sz w:val="24"/>
          <w:szCs w:val="24"/>
        </w:rPr>
        <w:t xml:space="preserve">ili rok za podnošenje </w:t>
      </w:r>
      <w:r>
        <w:rPr>
          <w:rFonts w:ascii="Times New Roman" w:eastAsia="Calibri" w:hAnsi="Times New Roman" w:cs="Times New Roman"/>
          <w:color w:val="000000"/>
          <w:sz w:val="24"/>
          <w:szCs w:val="24"/>
        </w:rPr>
        <w:t>prijava projekata</w:t>
      </w:r>
      <w:r w:rsidRPr="00192FCF">
        <w:rPr>
          <w:rFonts w:ascii="Times New Roman" w:eastAsia="Calibri" w:hAnsi="Times New Roman" w:cs="Times New Roman"/>
          <w:color w:val="000000"/>
          <w:sz w:val="24"/>
          <w:szCs w:val="24"/>
        </w:rPr>
        <w:t xml:space="preserve"> može biti primjereno produžen.</w:t>
      </w:r>
      <w:r>
        <w:rPr>
          <w:rFonts w:ascii="Times New Roman" w:eastAsia="Calibri" w:hAnsi="Times New Roman" w:cs="Times New Roman"/>
          <w:color w:val="000000"/>
          <w:sz w:val="24"/>
          <w:szCs w:val="24"/>
        </w:rPr>
        <w:t xml:space="preserve"> </w:t>
      </w:r>
    </w:p>
    <w:p w:rsidR="00076090" w:rsidRDefault="00076090" w:rsidP="00F53ADC">
      <w:pPr>
        <w:shd w:val="clear" w:color="auto" w:fill="FFFFFF" w:themeFill="background1"/>
        <w:jc w:val="both"/>
        <w:rPr>
          <w:rFonts w:ascii="Times New Roman" w:eastAsia="Calibri" w:hAnsi="Times New Roman" w:cs="Times New Roman"/>
          <w:color w:val="000000"/>
          <w:sz w:val="24"/>
          <w:szCs w:val="24"/>
        </w:rPr>
      </w:pPr>
    </w:p>
    <w:p w:rsidR="00076090" w:rsidRPr="00A054A2" w:rsidRDefault="00076090" w:rsidP="00A054A2">
      <w:pPr>
        <w:pStyle w:val="Naslov2"/>
        <w:spacing w:after="240"/>
        <w:ind w:left="578" w:hanging="578"/>
        <w:rPr>
          <w:rFonts w:ascii="Times New Roman" w:hAnsi="Times New Roman" w:cs="Times New Roman"/>
          <w:b/>
          <w:color w:val="auto"/>
          <w:sz w:val="24"/>
          <w:szCs w:val="24"/>
        </w:rPr>
      </w:pPr>
      <w:bookmarkStart w:id="50" w:name="_Toc505958393"/>
      <w:r w:rsidRPr="00A054A2">
        <w:rPr>
          <w:rFonts w:ascii="Times New Roman" w:hAnsi="Times New Roman" w:cs="Times New Roman"/>
          <w:b/>
          <w:color w:val="auto"/>
          <w:sz w:val="24"/>
          <w:szCs w:val="24"/>
        </w:rPr>
        <w:t>Pitanja i odgovori te objava rezultata Natječaja</w:t>
      </w:r>
      <w:bookmarkEnd w:id="50"/>
    </w:p>
    <w:p w:rsidR="000011C3" w:rsidRPr="00F53ADC" w:rsidRDefault="000011C3" w:rsidP="000011C3">
      <w:pPr>
        <w:shd w:val="clear" w:color="auto" w:fill="FFFFFF" w:themeFill="background1"/>
        <w:jc w:val="both"/>
        <w:rPr>
          <w:rFonts w:ascii="Times New Roman" w:eastAsia="Calibri" w:hAnsi="Times New Roman" w:cs="Times New Roman"/>
          <w:color w:val="000000"/>
          <w:sz w:val="24"/>
          <w:szCs w:val="24"/>
        </w:rPr>
      </w:pPr>
      <w:r w:rsidRPr="00F53ADC">
        <w:rPr>
          <w:rFonts w:ascii="Times New Roman" w:eastAsia="Calibri" w:hAnsi="Times New Roman" w:cs="Times New Roman"/>
          <w:color w:val="000000"/>
          <w:sz w:val="24"/>
          <w:szCs w:val="24"/>
        </w:rPr>
        <w:t>Pitanja s jasn</w:t>
      </w:r>
      <w:r>
        <w:rPr>
          <w:rFonts w:ascii="Times New Roman" w:eastAsia="Calibri" w:hAnsi="Times New Roman" w:cs="Times New Roman"/>
          <w:color w:val="000000"/>
          <w:sz w:val="24"/>
          <w:szCs w:val="24"/>
        </w:rPr>
        <w:t>o naznačenom referencom na ovaj Natječaj</w:t>
      </w:r>
      <w:r w:rsidRPr="00F53ADC">
        <w:rPr>
          <w:rFonts w:ascii="Times New Roman" w:eastAsia="Calibri" w:hAnsi="Times New Roman" w:cs="Times New Roman"/>
          <w:color w:val="000000"/>
          <w:sz w:val="24"/>
          <w:szCs w:val="24"/>
        </w:rPr>
        <w:t xml:space="preserve"> moguće je poslati</w:t>
      </w:r>
      <w:r w:rsidR="002E7424">
        <w:rPr>
          <w:rFonts w:ascii="Times New Roman" w:eastAsia="Calibri" w:hAnsi="Times New Roman" w:cs="Times New Roman"/>
          <w:color w:val="000000"/>
          <w:sz w:val="24"/>
          <w:szCs w:val="24"/>
        </w:rPr>
        <w:t xml:space="preserve"> od dana objave natječaja do dana završetka podnošenja prijave projek</w:t>
      </w:r>
      <w:r w:rsidR="002803C6">
        <w:rPr>
          <w:rFonts w:ascii="Times New Roman" w:eastAsia="Calibri" w:hAnsi="Times New Roman" w:cs="Times New Roman"/>
          <w:color w:val="000000"/>
          <w:sz w:val="24"/>
          <w:szCs w:val="24"/>
        </w:rPr>
        <w:t>a</w:t>
      </w:r>
      <w:r w:rsidR="002E7424">
        <w:rPr>
          <w:rFonts w:ascii="Times New Roman" w:eastAsia="Calibri" w:hAnsi="Times New Roman" w:cs="Times New Roman"/>
          <w:color w:val="000000"/>
          <w:sz w:val="24"/>
          <w:szCs w:val="24"/>
        </w:rPr>
        <w:t>ta</w:t>
      </w:r>
      <w:r w:rsidRPr="00F53ADC">
        <w:rPr>
          <w:rFonts w:ascii="Times New Roman" w:eastAsia="Calibri" w:hAnsi="Times New Roman" w:cs="Times New Roman"/>
          <w:color w:val="000000"/>
          <w:sz w:val="24"/>
          <w:szCs w:val="24"/>
        </w:rPr>
        <w:t xml:space="preserve"> isključivo pute</w:t>
      </w:r>
      <w:r>
        <w:rPr>
          <w:rFonts w:ascii="Times New Roman" w:eastAsia="Calibri" w:hAnsi="Times New Roman" w:cs="Times New Roman"/>
          <w:color w:val="000000"/>
          <w:sz w:val="24"/>
          <w:szCs w:val="24"/>
        </w:rPr>
        <w:t xml:space="preserve">m e-pošte </w:t>
      </w:r>
      <w:r w:rsidRPr="00F53ADC">
        <w:rPr>
          <w:rFonts w:ascii="Times New Roman" w:eastAsia="Calibri" w:hAnsi="Times New Roman" w:cs="Times New Roman"/>
          <w:color w:val="000000"/>
          <w:sz w:val="24"/>
          <w:szCs w:val="24"/>
        </w:rPr>
        <w:t>adresu</w:t>
      </w:r>
      <w:r>
        <w:rPr>
          <w:rFonts w:ascii="Times New Roman" w:eastAsia="Calibri" w:hAnsi="Times New Roman" w:cs="Times New Roman"/>
          <w:color w:val="000000"/>
          <w:sz w:val="24"/>
          <w:szCs w:val="24"/>
        </w:rPr>
        <w:t>:</w:t>
      </w:r>
      <w:r w:rsidR="004B6EFD">
        <w:rPr>
          <w:rFonts w:ascii="Times New Roman" w:eastAsia="Calibri" w:hAnsi="Times New Roman" w:cs="Times New Roman"/>
          <w:color w:val="000000"/>
          <w:sz w:val="24"/>
          <w:szCs w:val="24"/>
        </w:rPr>
        <w:t xml:space="preserve"> </w:t>
      </w:r>
      <w:hyperlink r:id="rId11" w:history="1">
        <w:r w:rsidR="004B6EFD" w:rsidRPr="00F42651">
          <w:rPr>
            <w:rStyle w:val="Hiperveza"/>
            <w:rFonts w:ascii="Times New Roman" w:eastAsia="Calibri" w:hAnsi="Times New Roman" w:cs="Times New Roman"/>
            <w:sz w:val="24"/>
            <w:szCs w:val="24"/>
          </w:rPr>
          <w:t>pitanja@lag-marinianis.hr</w:t>
        </w:r>
      </w:hyperlink>
      <w:r w:rsidR="004B6EFD">
        <w:rPr>
          <w:rFonts w:ascii="Times New Roman" w:eastAsia="Calibri" w:hAnsi="Times New Roman" w:cs="Times New Roman"/>
          <w:color w:val="000000"/>
          <w:sz w:val="24"/>
          <w:szCs w:val="24"/>
        </w:rPr>
        <w:t xml:space="preserve"> </w:t>
      </w:r>
      <w:r w:rsidR="00C2710D">
        <w:rPr>
          <w:rFonts w:ascii="Calibri" w:eastAsia="Calibri" w:hAnsi="Calibri" w:cs="Times New Roman"/>
          <w:color w:val="000000"/>
          <w:sz w:val="24"/>
          <w:szCs w:val="24"/>
        </w:rPr>
        <w:t>.</w:t>
      </w:r>
    </w:p>
    <w:p w:rsidR="000011C3" w:rsidRDefault="000011C3" w:rsidP="000011C3">
      <w:pPr>
        <w:shd w:val="clear" w:color="auto" w:fill="FFFFFF" w:themeFill="background1"/>
        <w:jc w:val="both"/>
        <w:rPr>
          <w:rFonts w:ascii="Times New Roman" w:hAnsi="Times New Roman" w:cs="Times New Roman"/>
          <w:sz w:val="24"/>
          <w:szCs w:val="24"/>
        </w:rPr>
      </w:pPr>
    </w:p>
    <w:p w:rsidR="000011C3" w:rsidRPr="00244F7C" w:rsidRDefault="000011C3" w:rsidP="000011C3">
      <w:pPr>
        <w:shd w:val="clear" w:color="auto" w:fill="FFFFFF" w:themeFill="background1"/>
        <w:jc w:val="both"/>
        <w:rPr>
          <w:rFonts w:ascii="Times New Roman" w:hAnsi="Times New Roman" w:cs="Times New Roman"/>
          <w:sz w:val="24"/>
          <w:szCs w:val="24"/>
        </w:rPr>
      </w:pPr>
      <w:r>
        <w:rPr>
          <w:rFonts w:ascii="Times New Roman" w:eastAsia="Calibri" w:hAnsi="Times New Roman" w:cs="Times New Roman"/>
          <w:color w:val="000000"/>
          <w:sz w:val="24"/>
          <w:szCs w:val="24"/>
        </w:rPr>
        <w:t>S ciljem</w:t>
      </w:r>
      <w:r w:rsidRPr="00192FCF">
        <w:rPr>
          <w:rFonts w:ascii="Times New Roman" w:eastAsia="Calibri" w:hAnsi="Times New Roman" w:cs="Times New Roman"/>
          <w:color w:val="000000"/>
          <w:sz w:val="24"/>
          <w:szCs w:val="24"/>
        </w:rPr>
        <w:t xml:space="preserve"> jednakog tretmana, odabrani LAG ne može davati prethodno mišljenje vezano uz prihvatljivost nositelja projekta, projekta ili određenih aktivnosti.</w:t>
      </w:r>
    </w:p>
    <w:p w:rsidR="00F53ADC" w:rsidRPr="00F53ADC" w:rsidRDefault="00F53ADC" w:rsidP="00F53ADC">
      <w:pPr>
        <w:shd w:val="clear" w:color="auto" w:fill="FFFFFF" w:themeFill="background1"/>
        <w:jc w:val="both"/>
        <w:rPr>
          <w:rFonts w:ascii="Times New Roman" w:eastAsia="Calibri" w:hAnsi="Times New Roman" w:cs="Times New Roman"/>
          <w:color w:val="000000"/>
          <w:sz w:val="24"/>
          <w:szCs w:val="24"/>
        </w:rPr>
      </w:pPr>
      <w:r w:rsidRPr="00F53ADC">
        <w:rPr>
          <w:rFonts w:ascii="Times New Roman" w:eastAsia="Calibri" w:hAnsi="Times New Roman" w:cs="Times New Roman"/>
          <w:color w:val="000000"/>
          <w:sz w:val="24"/>
          <w:szCs w:val="24"/>
        </w:rPr>
        <w:t xml:space="preserve">Potencijalni </w:t>
      </w:r>
      <w:r>
        <w:rPr>
          <w:rFonts w:ascii="Times New Roman" w:eastAsia="Calibri" w:hAnsi="Times New Roman" w:cs="Times New Roman"/>
          <w:color w:val="000000"/>
          <w:sz w:val="24"/>
          <w:szCs w:val="24"/>
        </w:rPr>
        <w:t>nositelji projekta</w:t>
      </w:r>
      <w:r w:rsidRPr="00F53ADC">
        <w:rPr>
          <w:rFonts w:ascii="Times New Roman" w:eastAsia="Calibri" w:hAnsi="Times New Roman" w:cs="Times New Roman"/>
          <w:color w:val="000000"/>
          <w:sz w:val="24"/>
          <w:szCs w:val="24"/>
        </w:rPr>
        <w:t xml:space="preserve"> mogu kontinuirano postavljati pitanja. Postavljeno pitanje </w:t>
      </w:r>
      <w:r>
        <w:rPr>
          <w:rFonts w:ascii="Times New Roman" w:eastAsia="Calibri" w:hAnsi="Times New Roman" w:cs="Times New Roman"/>
          <w:color w:val="000000"/>
          <w:sz w:val="24"/>
          <w:szCs w:val="24"/>
        </w:rPr>
        <w:t>treb</w:t>
      </w:r>
      <w:r w:rsidR="004E0962">
        <w:rPr>
          <w:rFonts w:ascii="Times New Roman" w:eastAsia="Calibri" w:hAnsi="Times New Roman" w:cs="Times New Roman"/>
          <w:color w:val="000000"/>
          <w:sz w:val="24"/>
          <w:szCs w:val="24"/>
        </w:rPr>
        <w:t>a sadržavati potpis te biti jas</w:t>
      </w:r>
      <w:r>
        <w:rPr>
          <w:rFonts w:ascii="Times New Roman" w:eastAsia="Calibri" w:hAnsi="Times New Roman" w:cs="Times New Roman"/>
          <w:color w:val="000000"/>
          <w:sz w:val="24"/>
          <w:szCs w:val="24"/>
        </w:rPr>
        <w:t>n</w:t>
      </w:r>
      <w:r w:rsidR="004E0962">
        <w:rPr>
          <w:rFonts w:ascii="Times New Roman" w:eastAsia="Calibri" w:hAnsi="Times New Roman" w:cs="Times New Roman"/>
          <w:color w:val="000000"/>
          <w:sz w:val="24"/>
          <w:szCs w:val="24"/>
        </w:rPr>
        <w:t>o postavljeno</w:t>
      </w:r>
      <w:r w:rsidRPr="00F53ADC">
        <w:rPr>
          <w:rFonts w:ascii="Times New Roman" w:eastAsia="Calibri" w:hAnsi="Times New Roman" w:cs="Times New Roman"/>
          <w:color w:val="000000"/>
          <w:sz w:val="24"/>
          <w:szCs w:val="24"/>
        </w:rPr>
        <w:t>. Odgovori će</w:t>
      </w:r>
      <w:r w:rsidR="004E0962">
        <w:rPr>
          <w:rFonts w:ascii="Times New Roman" w:eastAsia="Calibri" w:hAnsi="Times New Roman" w:cs="Times New Roman"/>
          <w:color w:val="000000"/>
          <w:sz w:val="24"/>
          <w:szCs w:val="24"/>
        </w:rPr>
        <w:t xml:space="preserve"> se objaviti na mrežnoj stranici</w:t>
      </w:r>
      <w:r w:rsidR="004B6EFD">
        <w:rPr>
          <w:rFonts w:ascii="Times New Roman" w:eastAsia="Calibri" w:hAnsi="Times New Roman" w:cs="Times New Roman"/>
          <w:color w:val="000000"/>
          <w:sz w:val="24"/>
          <w:szCs w:val="24"/>
        </w:rPr>
        <w:t xml:space="preserve"> </w:t>
      </w:r>
      <w:hyperlink r:id="rId12" w:history="1">
        <w:r w:rsidR="004B6EFD" w:rsidRPr="00F42651">
          <w:rPr>
            <w:rStyle w:val="Hiperveza"/>
            <w:rFonts w:ascii="Times New Roman" w:eastAsia="Calibri" w:hAnsi="Times New Roman" w:cs="Times New Roman"/>
            <w:sz w:val="24"/>
            <w:szCs w:val="24"/>
          </w:rPr>
          <w:t>www.lag-marinianis.hr</w:t>
        </w:r>
      </w:hyperlink>
      <w:r w:rsidR="004B6EFD">
        <w:rPr>
          <w:rFonts w:ascii="Times New Roman" w:eastAsia="Calibri" w:hAnsi="Times New Roman" w:cs="Times New Roman"/>
          <w:color w:val="000000"/>
          <w:sz w:val="24"/>
          <w:szCs w:val="24"/>
        </w:rPr>
        <w:t>.</w:t>
      </w:r>
      <w:r w:rsidR="004E0962" w:rsidRPr="00B90C68">
        <w:rPr>
          <w:rFonts w:ascii="Times New Roman" w:eastAsia="Calibri" w:hAnsi="Times New Roman" w:cs="Times New Roman"/>
          <w:color w:val="000000"/>
          <w:sz w:val="24"/>
          <w:szCs w:val="24"/>
          <w:highlight w:val="lightGray"/>
        </w:rPr>
        <w:t xml:space="preserve"> </w:t>
      </w:r>
      <w:r w:rsidRPr="00B90C68">
        <w:rPr>
          <w:rFonts w:ascii="Times New Roman" w:eastAsia="Calibri" w:hAnsi="Times New Roman" w:cs="Times New Roman"/>
          <w:color w:val="000000"/>
          <w:sz w:val="24"/>
          <w:szCs w:val="24"/>
          <w:highlight w:val="lightGray"/>
        </w:rPr>
        <w:t xml:space="preserve"> </w:t>
      </w:r>
      <w:r w:rsidR="004E0962" w:rsidRPr="00B90C68">
        <w:rPr>
          <w:rFonts w:ascii="Times New Roman" w:eastAsia="Calibri" w:hAnsi="Times New Roman" w:cs="Times New Roman"/>
          <w:color w:val="000000"/>
          <w:sz w:val="24"/>
          <w:szCs w:val="24"/>
          <w:highlight w:val="lightGray"/>
        </w:rPr>
        <w:t xml:space="preserve"> </w:t>
      </w:r>
    </w:p>
    <w:p w:rsidR="006D2399" w:rsidRPr="0020641A" w:rsidRDefault="006D2399" w:rsidP="0020641A">
      <w:pPr>
        <w:jc w:val="both"/>
        <w:rPr>
          <w:rFonts w:ascii="Times New Roman" w:hAnsi="Times New Roman" w:cs="Times New Roman"/>
          <w:b/>
          <w:sz w:val="24"/>
          <w:szCs w:val="24"/>
          <w:u w:val="single"/>
        </w:rPr>
      </w:pPr>
    </w:p>
    <w:p w:rsidR="004E0962" w:rsidRPr="00192FCF" w:rsidRDefault="004E0962" w:rsidP="004E0962">
      <w:pPr>
        <w:tabs>
          <w:tab w:val="left" w:pos="0"/>
          <w:tab w:val="left" w:pos="284"/>
        </w:tabs>
        <w:spacing w:after="120" w:line="259" w:lineRule="auto"/>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Popis projekata koji su odabrani od strane LAG-a bit će objavljen na mrežnoj stranici LA</w:t>
      </w:r>
      <w:r>
        <w:rPr>
          <w:rFonts w:ascii="Times New Roman" w:eastAsia="Calibri" w:hAnsi="Times New Roman" w:cs="Times New Roman"/>
          <w:sz w:val="24"/>
          <w:szCs w:val="24"/>
        </w:rPr>
        <w:t xml:space="preserve">G-a nakon </w:t>
      </w:r>
      <w:r w:rsidR="00C20B73">
        <w:rPr>
          <w:rFonts w:ascii="Times New Roman" w:eastAsia="Calibri" w:hAnsi="Times New Roman" w:cs="Times New Roman"/>
          <w:sz w:val="24"/>
          <w:szCs w:val="24"/>
        </w:rPr>
        <w:t xml:space="preserve">pravomoćnosti svih </w:t>
      </w:r>
      <w:r w:rsidR="005E046B">
        <w:rPr>
          <w:rFonts w:ascii="Times New Roman" w:eastAsia="Calibri" w:hAnsi="Times New Roman" w:cs="Times New Roman"/>
          <w:sz w:val="24"/>
          <w:szCs w:val="24"/>
        </w:rPr>
        <w:t>o</w:t>
      </w:r>
      <w:r w:rsidR="00C20B73">
        <w:rPr>
          <w:rFonts w:ascii="Times New Roman" w:eastAsia="Calibri" w:hAnsi="Times New Roman" w:cs="Times New Roman"/>
          <w:sz w:val="24"/>
          <w:szCs w:val="24"/>
        </w:rPr>
        <w:t>dluka i utvrđivanja konačne rang liste</w:t>
      </w:r>
      <w:r>
        <w:rPr>
          <w:rFonts w:ascii="Times New Roman" w:eastAsia="Calibri" w:hAnsi="Times New Roman" w:cs="Times New Roman"/>
          <w:sz w:val="24"/>
          <w:szCs w:val="24"/>
        </w:rPr>
        <w:t xml:space="preserve">. </w:t>
      </w:r>
    </w:p>
    <w:p w:rsidR="004E0962" w:rsidRPr="00192FCF" w:rsidRDefault="004E0962" w:rsidP="004E0962">
      <w:pPr>
        <w:tabs>
          <w:tab w:val="left" w:pos="284"/>
          <w:tab w:val="left" w:pos="3969"/>
        </w:tabs>
        <w:spacing w:after="160" w:line="259"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Objava će uključivati najmanje</w:t>
      </w:r>
      <w:r w:rsidRPr="00192FCF">
        <w:rPr>
          <w:rFonts w:ascii="Times New Roman" w:eastAsia="Calibri" w:hAnsi="Times New Roman" w:cs="Times New Roman"/>
          <w:sz w:val="24"/>
          <w:szCs w:val="24"/>
        </w:rPr>
        <w:t xml:space="preserve"> sljedeće podatke:</w:t>
      </w:r>
    </w:p>
    <w:p w:rsidR="004E0962" w:rsidRPr="00192FCF" w:rsidRDefault="004E0962"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naziv nositelja projekta</w:t>
      </w:r>
    </w:p>
    <w:p w:rsidR="004E0962" w:rsidRPr="00192FCF" w:rsidRDefault="004E0962"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naziv projekta i njegov kratak opis i</w:t>
      </w:r>
    </w:p>
    <w:p w:rsidR="005E7651" w:rsidRDefault="005E7651"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dodijeljeni broj bodova</w:t>
      </w:r>
    </w:p>
    <w:p w:rsidR="00AC171D" w:rsidRDefault="00AC171D" w:rsidP="004E0962">
      <w:pPr>
        <w:numPr>
          <w:ilvl w:val="0"/>
          <w:numId w:val="35"/>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192FCF">
        <w:rPr>
          <w:rFonts w:ascii="Times New Roman" w:eastAsia="Calibri" w:hAnsi="Times New Roman" w:cs="Times New Roman"/>
          <w:sz w:val="24"/>
          <w:szCs w:val="24"/>
        </w:rPr>
        <w:t>i</w:t>
      </w:r>
      <w:r>
        <w:rPr>
          <w:rFonts w:ascii="Times New Roman" w:eastAsia="Calibri" w:hAnsi="Times New Roman" w:cs="Times New Roman"/>
          <w:sz w:val="24"/>
          <w:szCs w:val="24"/>
        </w:rPr>
        <w:t xml:space="preserve">ntenzitet potpore i iznos </w:t>
      </w:r>
      <w:r w:rsidRPr="00192FCF">
        <w:rPr>
          <w:rFonts w:ascii="Times New Roman" w:eastAsia="Calibri" w:hAnsi="Times New Roman" w:cs="Times New Roman"/>
          <w:sz w:val="24"/>
          <w:szCs w:val="24"/>
        </w:rPr>
        <w:t>potpore.</w:t>
      </w:r>
    </w:p>
    <w:p w:rsidR="007510EF" w:rsidRDefault="007510EF" w:rsidP="00F24E87">
      <w:pPr>
        <w:jc w:val="both"/>
        <w:rPr>
          <w:rFonts w:ascii="Times New Roman" w:hAnsi="Times New Roman" w:cs="Times New Roman"/>
          <w:b/>
          <w:sz w:val="24"/>
          <w:szCs w:val="24"/>
          <w:u w:val="single"/>
        </w:rPr>
      </w:pPr>
    </w:p>
    <w:p w:rsidR="004E0962" w:rsidRPr="00654AF3" w:rsidRDefault="00076090" w:rsidP="00654AF3">
      <w:pPr>
        <w:pStyle w:val="Naslov2"/>
        <w:spacing w:after="240"/>
        <w:ind w:left="578" w:hanging="578"/>
        <w:rPr>
          <w:rFonts w:ascii="Times New Roman" w:hAnsi="Times New Roman" w:cs="Times New Roman"/>
          <w:b/>
          <w:color w:val="auto"/>
          <w:sz w:val="24"/>
          <w:szCs w:val="24"/>
        </w:rPr>
      </w:pPr>
      <w:bookmarkStart w:id="51" w:name="_Toc505958394"/>
      <w:r w:rsidRPr="00A054A2">
        <w:rPr>
          <w:rFonts w:ascii="Times New Roman" w:hAnsi="Times New Roman" w:cs="Times New Roman"/>
          <w:b/>
          <w:color w:val="auto"/>
          <w:sz w:val="24"/>
          <w:szCs w:val="24"/>
        </w:rPr>
        <w:t>Izmjene u ARKOD-u/JRDŽ-u</w:t>
      </w:r>
      <w:bookmarkEnd w:id="51"/>
    </w:p>
    <w:p w:rsidR="00654AF3" w:rsidRDefault="00076090" w:rsidP="00076090">
      <w:pPr>
        <w:jc w:val="both"/>
        <w:rPr>
          <w:rFonts w:ascii="Times New Roman" w:hAnsi="Times New Roman"/>
          <w:color w:val="000000"/>
          <w:sz w:val="24"/>
          <w:szCs w:val="24"/>
          <w:lang w:eastAsia="hr-HR"/>
        </w:rPr>
      </w:pPr>
      <w:r>
        <w:rPr>
          <w:rFonts w:ascii="Times New Roman" w:hAnsi="Times New Roman"/>
          <w:color w:val="000000"/>
          <w:sz w:val="24"/>
          <w:szCs w:val="24"/>
          <w:lang w:eastAsia="hr-HR"/>
        </w:rPr>
        <w:t>U slučaju da se izračun SO-a temelji na resursima koji nisu upisani u ARKOD/JRDŽ, nositelj projekta je dužan djelatniku Savjetodavne službe prilikom ishođenja potvrde iz koje je vidljiva ekonomska veličina poljoprivrednog gospodarstva iskazana u ukupnom standardnom ekonomskom rezultatu poljoprivrednog gospodarstva dostaviti dokaze o postojanju takvih resursa (rješenja o upisu u odgovarajuće registre, evidenciju o prodaji vlastitih poljoprivrednih proizvoda, račune, fotografije). Također, ukoliko nositelj projekta ima prijavljene površine u ARKOD-u ili životinje u JRDŽ-u, a nije podnosio zahtjev za izravnu potporu dužan je dostaviti dokaze o postojanju resursa na kojima se temelji ekonomski rezultat (evidenciju o prodanim poljoprivrednim proizv</w:t>
      </w:r>
      <w:r w:rsidR="000A2CB2">
        <w:rPr>
          <w:rFonts w:ascii="Times New Roman" w:hAnsi="Times New Roman"/>
          <w:color w:val="000000"/>
          <w:sz w:val="24"/>
          <w:szCs w:val="24"/>
          <w:lang w:eastAsia="hr-HR"/>
        </w:rPr>
        <w:t>odima, račune, fotografije i sl</w:t>
      </w:r>
      <w:r>
        <w:rPr>
          <w:rFonts w:ascii="Times New Roman" w:hAnsi="Times New Roman"/>
          <w:color w:val="000000"/>
          <w:sz w:val="24"/>
          <w:szCs w:val="24"/>
          <w:lang w:eastAsia="hr-HR"/>
        </w:rPr>
        <w:t>.).</w:t>
      </w:r>
    </w:p>
    <w:p w:rsidR="00B75D11" w:rsidRDefault="00B75D11" w:rsidP="00076090">
      <w:pPr>
        <w:jc w:val="both"/>
        <w:rPr>
          <w:rFonts w:ascii="Times New Roman" w:hAnsi="Times New Roman"/>
          <w:color w:val="000000"/>
          <w:sz w:val="24"/>
          <w:szCs w:val="24"/>
          <w:lang w:eastAsia="hr-HR"/>
        </w:rPr>
      </w:pPr>
    </w:p>
    <w:p w:rsidR="00F1774B" w:rsidRDefault="00076090" w:rsidP="00076090">
      <w:pPr>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Prilikom izračuna ekonomske veličine poljoprivrednog gospodarstva Savjetodavna služba neće uzeti u obzir izmjene u ARKOD-u/JRDŽ-u koje su nastale nakon </w:t>
      </w:r>
      <w:r w:rsidR="002803C6">
        <w:rPr>
          <w:rFonts w:ascii="Times New Roman" w:hAnsi="Times New Roman"/>
          <w:color w:val="000000"/>
          <w:sz w:val="24"/>
          <w:szCs w:val="24"/>
          <w:lang w:eastAsia="hr-HR"/>
        </w:rPr>
        <w:t>28</w:t>
      </w:r>
      <w:r>
        <w:rPr>
          <w:rFonts w:ascii="Times New Roman" w:hAnsi="Times New Roman"/>
          <w:color w:val="000000"/>
          <w:sz w:val="24"/>
          <w:szCs w:val="24"/>
          <w:lang w:eastAsia="hr-HR"/>
        </w:rPr>
        <w:t xml:space="preserve">. </w:t>
      </w:r>
      <w:r w:rsidR="002803C6">
        <w:rPr>
          <w:rFonts w:ascii="Times New Roman" w:hAnsi="Times New Roman"/>
          <w:color w:val="000000"/>
          <w:sz w:val="24"/>
          <w:szCs w:val="24"/>
          <w:lang w:eastAsia="hr-HR"/>
        </w:rPr>
        <w:t>veljače</w:t>
      </w:r>
      <w:r w:rsidR="006478D7">
        <w:rPr>
          <w:rFonts w:ascii="Times New Roman" w:hAnsi="Times New Roman"/>
          <w:color w:val="000000"/>
          <w:sz w:val="24"/>
          <w:szCs w:val="24"/>
          <w:lang w:eastAsia="hr-HR"/>
        </w:rPr>
        <w:t xml:space="preserve"> </w:t>
      </w:r>
      <w:r>
        <w:rPr>
          <w:rFonts w:ascii="Times New Roman" w:hAnsi="Times New Roman"/>
          <w:color w:val="000000"/>
          <w:sz w:val="24"/>
          <w:szCs w:val="24"/>
          <w:lang w:eastAsia="hr-HR"/>
        </w:rPr>
        <w:t>2018. godine</w:t>
      </w:r>
      <w:r w:rsidR="00B90C68">
        <w:rPr>
          <w:rFonts w:ascii="Times New Roman" w:hAnsi="Times New Roman"/>
          <w:color w:val="000000"/>
          <w:sz w:val="24"/>
          <w:szCs w:val="24"/>
          <w:lang w:eastAsia="hr-HR"/>
        </w:rPr>
        <w:t>.</w:t>
      </w:r>
    </w:p>
    <w:p w:rsidR="00F1774B" w:rsidRDefault="00F1774B" w:rsidP="00076090">
      <w:pPr>
        <w:jc w:val="both"/>
        <w:rPr>
          <w:rFonts w:ascii="Times New Roman" w:hAnsi="Times New Roman"/>
          <w:color w:val="000000"/>
          <w:sz w:val="24"/>
          <w:szCs w:val="24"/>
          <w:lang w:eastAsia="hr-HR"/>
        </w:rPr>
        <w:sectPr w:rsidR="00F1774B">
          <w:headerReference w:type="default" r:id="rId13"/>
          <w:footerReference w:type="default" r:id="rId14"/>
          <w:pgSz w:w="12240" w:h="15840"/>
          <w:pgMar w:top="1440" w:right="1440" w:bottom="1440" w:left="1440" w:header="720" w:footer="720" w:gutter="0"/>
          <w:cols w:space="720"/>
          <w:docGrid w:linePitch="360"/>
        </w:sectPr>
      </w:pPr>
    </w:p>
    <w:p w:rsidR="00AC2EE5" w:rsidRPr="005A64FD" w:rsidRDefault="00755D2D" w:rsidP="003E0CF4">
      <w:pPr>
        <w:pStyle w:val="Naslov1"/>
        <w:spacing w:after="240"/>
        <w:ind w:left="431" w:hanging="431"/>
        <w:rPr>
          <w:rFonts w:ascii="Times New Roman" w:hAnsi="Times New Roman" w:cs="Times New Roman"/>
          <w:b/>
          <w:color w:val="auto"/>
          <w:sz w:val="24"/>
          <w:szCs w:val="24"/>
        </w:rPr>
      </w:pPr>
      <w:bookmarkStart w:id="52" w:name="_Toc505958395"/>
      <w:r w:rsidRPr="005A64FD">
        <w:rPr>
          <w:rFonts w:ascii="Times New Roman" w:hAnsi="Times New Roman" w:cs="Times New Roman"/>
          <w:b/>
          <w:color w:val="auto"/>
          <w:sz w:val="24"/>
          <w:szCs w:val="24"/>
        </w:rPr>
        <w:lastRenderedPageBreak/>
        <w:t xml:space="preserve">POSTUPAK </w:t>
      </w:r>
      <w:r w:rsidR="00FE7136" w:rsidRPr="005A64FD">
        <w:rPr>
          <w:rFonts w:ascii="Times New Roman" w:hAnsi="Times New Roman" w:cs="Times New Roman"/>
          <w:b/>
          <w:color w:val="auto"/>
          <w:sz w:val="24"/>
          <w:szCs w:val="24"/>
        </w:rPr>
        <w:t>ODABIRA PROJEKATA</w:t>
      </w:r>
      <w:bookmarkEnd w:id="52"/>
      <w:r w:rsidR="00FE7136" w:rsidRPr="005A64FD">
        <w:rPr>
          <w:rFonts w:ascii="Times New Roman" w:hAnsi="Times New Roman" w:cs="Times New Roman"/>
          <w:b/>
          <w:color w:val="auto"/>
          <w:sz w:val="24"/>
          <w:szCs w:val="24"/>
        </w:rPr>
        <w:t xml:space="preserve"> </w:t>
      </w:r>
    </w:p>
    <w:p w:rsidR="003E0CF4" w:rsidRPr="005A64FD" w:rsidRDefault="003E0CF4" w:rsidP="003E0CF4"/>
    <w:p w:rsidR="000B7B29" w:rsidRPr="005A64FD" w:rsidRDefault="00C33967" w:rsidP="003E0CF4">
      <w:pPr>
        <w:pStyle w:val="Naslov2"/>
        <w:rPr>
          <w:rFonts w:ascii="Times New Roman" w:hAnsi="Times New Roman" w:cs="Times New Roman"/>
          <w:b/>
          <w:color w:val="auto"/>
          <w:sz w:val="24"/>
          <w:szCs w:val="24"/>
        </w:rPr>
      </w:pPr>
      <w:bookmarkStart w:id="53" w:name="_Toc505958396"/>
      <w:r w:rsidRPr="005A64FD">
        <w:rPr>
          <w:rFonts w:ascii="Times New Roman" w:hAnsi="Times New Roman" w:cs="Times New Roman"/>
          <w:b/>
          <w:color w:val="auto"/>
          <w:sz w:val="24"/>
          <w:szCs w:val="24"/>
        </w:rPr>
        <w:t xml:space="preserve">Faze </w:t>
      </w:r>
      <w:r w:rsidR="00D8666D">
        <w:rPr>
          <w:rFonts w:ascii="Times New Roman" w:hAnsi="Times New Roman" w:cs="Times New Roman"/>
          <w:b/>
          <w:color w:val="auto"/>
          <w:sz w:val="24"/>
          <w:szCs w:val="24"/>
        </w:rPr>
        <w:t>u postupku</w:t>
      </w:r>
      <w:r w:rsidRPr="005A64FD">
        <w:rPr>
          <w:rFonts w:ascii="Times New Roman" w:hAnsi="Times New Roman" w:cs="Times New Roman"/>
          <w:b/>
          <w:color w:val="auto"/>
          <w:sz w:val="24"/>
          <w:szCs w:val="24"/>
        </w:rPr>
        <w:t xml:space="preserve"> </w:t>
      </w:r>
      <w:r w:rsidR="00FE7136" w:rsidRPr="005A64FD">
        <w:rPr>
          <w:rFonts w:ascii="Times New Roman" w:hAnsi="Times New Roman" w:cs="Times New Roman"/>
          <w:b/>
          <w:color w:val="auto"/>
          <w:sz w:val="24"/>
          <w:szCs w:val="24"/>
        </w:rPr>
        <w:t>odabira projekata</w:t>
      </w:r>
      <w:bookmarkEnd w:id="53"/>
    </w:p>
    <w:p w:rsidR="003E0CF4" w:rsidRPr="005A64FD" w:rsidRDefault="003E0CF4" w:rsidP="003E0CF4"/>
    <w:p w:rsidR="00EA4DA5" w:rsidRPr="00677D12" w:rsidRDefault="00FE7136" w:rsidP="003B1510">
      <w:pPr>
        <w:tabs>
          <w:tab w:val="left" w:pos="567"/>
        </w:tabs>
        <w:autoSpaceDE w:val="0"/>
        <w:autoSpaceDN w:val="0"/>
        <w:adjustRightInd w:val="0"/>
        <w:spacing w:before="120" w:after="240"/>
        <w:ind w:right="4"/>
        <w:jc w:val="both"/>
        <w:rPr>
          <w:rFonts w:ascii="Times New Roman" w:hAnsi="Times New Roman" w:cs="Times New Roman"/>
          <w:sz w:val="24"/>
          <w:szCs w:val="24"/>
        </w:rPr>
      </w:pPr>
      <w:r w:rsidRPr="005A64FD">
        <w:rPr>
          <w:rFonts w:ascii="Times New Roman" w:hAnsi="Times New Roman" w:cs="Times New Roman"/>
          <w:sz w:val="24"/>
          <w:szCs w:val="24"/>
        </w:rPr>
        <w:t>Postupak odabir</w:t>
      </w:r>
      <w:r w:rsidR="00677D12">
        <w:rPr>
          <w:rFonts w:ascii="Times New Roman" w:hAnsi="Times New Roman" w:cs="Times New Roman"/>
          <w:sz w:val="24"/>
          <w:szCs w:val="24"/>
        </w:rPr>
        <w:t>a</w:t>
      </w:r>
      <w:r w:rsidRPr="005A64FD">
        <w:rPr>
          <w:rFonts w:ascii="Times New Roman" w:hAnsi="Times New Roman" w:cs="Times New Roman"/>
          <w:sz w:val="24"/>
          <w:szCs w:val="24"/>
        </w:rPr>
        <w:t xml:space="preserve"> projekata</w:t>
      </w:r>
      <w:r w:rsidR="00677D12">
        <w:rPr>
          <w:rFonts w:ascii="Times New Roman" w:hAnsi="Times New Roman" w:cs="Times New Roman"/>
          <w:sz w:val="24"/>
          <w:szCs w:val="24"/>
        </w:rPr>
        <w:t xml:space="preserve"> </w:t>
      </w:r>
      <w:r w:rsidR="00755D2D" w:rsidRPr="005A64FD">
        <w:rPr>
          <w:rFonts w:ascii="Times New Roman" w:hAnsi="Times New Roman" w:cs="Times New Roman"/>
          <w:sz w:val="24"/>
          <w:szCs w:val="24"/>
        </w:rPr>
        <w:t xml:space="preserve">sastoji </w:t>
      </w:r>
      <w:r w:rsidR="000A5B6A" w:rsidRPr="005A64FD">
        <w:rPr>
          <w:rFonts w:ascii="Times New Roman" w:hAnsi="Times New Roman" w:cs="Times New Roman"/>
          <w:sz w:val="24"/>
          <w:szCs w:val="24"/>
        </w:rPr>
        <w:t xml:space="preserve">se </w:t>
      </w:r>
      <w:r w:rsidR="00755D2D" w:rsidRPr="005A64FD">
        <w:rPr>
          <w:rFonts w:ascii="Times New Roman" w:hAnsi="Times New Roman" w:cs="Times New Roman"/>
          <w:sz w:val="24"/>
          <w:szCs w:val="24"/>
        </w:rPr>
        <w:t xml:space="preserve">od sljedećih faza: </w:t>
      </w:r>
    </w:p>
    <w:p w:rsidR="00D94585" w:rsidRPr="005A64FD" w:rsidRDefault="003B1510" w:rsidP="00F24E87">
      <w:pPr>
        <w:pStyle w:val="ListParagraph1"/>
        <w:shd w:val="clear" w:color="auto" w:fill="FFFFFF"/>
        <w:tabs>
          <w:tab w:val="center" w:pos="426"/>
        </w:tabs>
        <w:ind w:left="0" w:firstLine="0"/>
        <w:rPr>
          <w:rFonts w:ascii="Times New Roman" w:hAnsi="Times New Roman"/>
          <w:b/>
        </w:rPr>
      </w:pPr>
      <w:r w:rsidRPr="005A64FD">
        <w:rPr>
          <w:rFonts w:ascii="Times New Roman" w:hAnsi="Times New Roman"/>
          <w:b/>
        </w:rPr>
        <w:t>1</w:t>
      </w:r>
      <w:r w:rsidR="00D94585" w:rsidRPr="005A64FD">
        <w:rPr>
          <w:rFonts w:ascii="Times New Roman" w:hAnsi="Times New Roman"/>
          <w:b/>
        </w:rPr>
        <w:t>. faza:</w:t>
      </w:r>
      <w:r w:rsidR="00F129A5" w:rsidRPr="005A64FD">
        <w:rPr>
          <w:rFonts w:ascii="Times New Roman" w:hAnsi="Times New Roman"/>
          <w:b/>
        </w:rPr>
        <w:t xml:space="preserve"> </w:t>
      </w:r>
      <w:r w:rsidR="00244B8D">
        <w:rPr>
          <w:rFonts w:ascii="Times New Roman" w:hAnsi="Times New Roman"/>
          <w:b/>
        </w:rPr>
        <w:t>A</w:t>
      </w:r>
      <w:r w:rsidR="00C57B48" w:rsidRPr="005A64FD">
        <w:rPr>
          <w:rFonts w:ascii="Times New Roman" w:hAnsi="Times New Roman"/>
          <w:b/>
        </w:rPr>
        <w:t xml:space="preserve">dministrativna </w:t>
      </w:r>
      <w:r w:rsidR="00244B8D">
        <w:rPr>
          <w:rFonts w:ascii="Times New Roman" w:hAnsi="Times New Roman"/>
          <w:b/>
        </w:rPr>
        <w:t>kontrola (Analiza 1)</w:t>
      </w:r>
    </w:p>
    <w:p w:rsidR="00D94585" w:rsidRPr="005A64FD" w:rsidRDefault="00D94585" w:rsidP="00F24E87">
      <w:pPr>
        <w:rPr>
          <w:rFonts w:ascii="Times New Roman" w:hAnsi="Times New Roman" w:cs="Times New Roman"/>
          <w:b/>
        </w:rPr>
      </w:pPr>
      <w:r w:rsidRPr="005A64FD">
        <w:rPr>
          <w:rFonts w:ascii="Times New Roman" w:hAnsi="Times New Roman" w:cs="Times New Roman"/>
          <w:b/>
          <w:sz w:val="24"/>
          <w:szCs w:val="24"/>
        </w:rPr>
        <w:t xml:space="preserve">  </w:t>
      </w:r>
    </w:p>
    <w:p w:rsidR="00E74688" w:rsidRPr="005A64FD" w:rsidRDefault="003B1510" w:rsidP="00F24E87">
      <w:pPr>
        <w:pStyle w:val="ListParagraph1"/>
        <w:shd w:val="clear" w:color="auto" w:fill="FFFFFF"/>
        <w:tabs>
          <w:tab w:val="center" w:pos="426"/>
        </w:tabs>
        <w:ind w:left="0" w:firstLine="0"/>
        <w:rPr>
          <w:rFonts w:ascii="Times New Roman" w:eastAsiaTheme="minorHAnsi" w:hAnsi="Times New Roman"/>
          <w:b/>
          <w:lang w:eastAsia="en-US"/>
        </w:rPr>
      </w:pPr>
      <w:r w:rsidRPr="005A64FD">
        <w:rPr>
          <w:rFonts w:ascii="Times New Roman" w:eastAsiaTheme="minorHAnsi" w:hAnsi="Times New Roman"/>
          <w:b/>
          <w:lang w:eastAsia="en-US"/>
        </w:rPr>
        <w:t>2</w:t>
      </w:r>
      <w:r w:rsidR="00755D2D" w:rsidRPr="005A64FD">
        <w:rPr>
          <w:rFonts w:ascii="Times New Roman" w:eastAsiaTheme="minorHAnsi" w:hAnsi="Times New Roman"/>
          <w:b/>
          <w:lang w:eastAsia="en-US"/>
        </w:rPr>
        <w:t xml:space="preserve">. faza: </w:t>
      </w:r>
      <w:r w:rsidR="00CF401D" w:rsidRPr="005A64FD">
        <w:rPr>
          <w:rFonts w:ascii="Times New Roman" w:eastAsiaTheme="minorHAnsi" w:hAnsi="Times New Roman"/>
          <w:b/>
          <w:lang w:eastAsia="en-US"/>
        </w:rPr>
        <w:t xml:space="preserve">Ocjenjivanje </w:t>
      </w:r>
      <w:r w:rsidR="00546C4B" w:rsidRPr="005A64FD">
        <w:rPr>
          <w:rFonts w:ascii="Times New Roman" w:eastAsiaTheme="minorHAnsi" w:hAnsi="Times New Roman"/>
          <w:b/>
          <w:lang w:eastAsia="en-US"/>
        </w:rPr>
        <w:t>projekata</w:t>
      </w:r>
      <w:r w:rsidR="006B2F4F" w:rsidRPr="005A64FD">
        <w:rPr>
          <w:rFonts w:ascii="Times New Roman" w:eastAsiaTheme="minorHAnsi" w:hAnsi="Times New Roman"/>
          <w:b/>
          <w:lang w:eastAsia="en-US"/>
        </w:rPr>
        <w:t xml:space="preserve"> </w:t>
      </w:r>
      <w:r w:rsidR="00244B8D">
        <w:rPr>
          <w:rFonts w:ascii="Times New Roman" w:eastAsiaTheme="minorHAnsi" w:hAnsi="Times New Roman"/>
          <w:b/>
          <w:lang w:eastAsia="en-US"/>
        </w:rPr>
        <w:t>(Analiza 2)</w:t>
      </w:r>
    </w:p>
    <w:p w:rsidR="00CF401D" w:rsidRPr="005A64FD" w:rsidRDefault="00CF401D" w:rsidP="00CF401D"/>
    <w:p w:rsidR="00CF401D" w:rsidRPr="005A64FD" w:rsidRDefault="003B1510" w:rsidP="00CF401D">
      <w:pPr>
        <w:pStyle w:val="ListParagraph1"/>
        <w:shd w:val="clear" w:color="auto" w:fill="FFFFFF"/>
        <w:tabs>
          <w:tab w:val="center" w:pos="426"/>
        </w:tabs>
        <w:ind w:left="0" w:firstLine="0"/>
        <w:rPr>
          <w:rFonts w:ascii="Times New Roman" w:eastAsiaTheme="minorHAnsi" w:hAnsi="Times New Roman"/>
          <w:b/>
          <w:lang w:eastAsia="en-US"/>
        </w:rPr>
      </w:pPr>
      <w:r w:rsidRPr="005A64FD">
        <w:rPr>
          <w:rFonts w:ascii="Times New Roman" w:eastAsiaTheme="minorHAnsi" w:hAnsi="Times New Roman"/>
          <w:b/>
          <w:lang w:eastAsia="en-US"/>
        </w:rPr>
        <w:t>3</w:t>
      </w:r>
      <w:r w:rsidR="00CF401D" w:rsidRPr="005A64FD">
        <w:rPr>
          <w:rFonts w:ascii="Times New Roman" w:eastAsiaTheme="minorHAnsi" w:hAnsi="Times New Roman"/>
          <w:b/>
          <w:lang w:eastAsia="en-US"/>
        </w:rPr>
        <w:t xml:space="preserve">. faza: </w:t>
      </w:r>
      <w:r w:rsidR="00546C4B" w:rsidRPr="005A64FD">
        <w:rPr>
          <w:rFonts w:ascii="Times New Roman" w:eastAsiaTheme="minorHAnsi" w:hAnsi="Times New Roman"/>
          <w:b/>
          <w:lang w:eastAsia="en-US"/>
        </w:rPr>
        <w:t>Odabir projekata</w:t>
      </w:r>
      <w:r w:rsidR="006B2F4F" w:rsidRPr="005A64FD">
        <w:rPr>
          <w:rFonts w:ascii="Times New Roman" w:eastAsiaTheme="minorHAnsi" w:hAnsi="Times New Roman"/>
          <w:b/>
          <w:lang w:eastAsia="en-US"/>
        </w:rPr>
        <w:t xml:space="preserve"> od strane </w:t>
      </w:r>
      <w:r w:rsidR="00244B8D">
        <w:rPr>
          <w:rFonts w:ascii="Times New Roman" w:eastAsiaTheme="minorHAnsi" w:hAnsi="Times New Roman"/>
          <w:b/>
          <w:lang w:eastAsia="en-US"/>
        </w:rPr>
        <w:t>UO</w:t>
      </w:r>
      <w:r w:rsidR="006B2F4F" w:rsidRPr="005A64FD">
        <w:rPr>
          <w:rFonts w:ascii="Times New Roman" w:eastAsiaTheme="minorHAnsi" w:hAnsi="Times New Roman"/>
          <w:b/>
          <w:lang w:eastAsia="en-US"/>
        </w:rPr>
        <w:t xml:space="preserve"> LAG-a</w:t>
      </w:r>
    </w:p>
    <w:p w:rsidR="00D94585" w:rsidRPr="005A64FD" w:rsidRDefault="00D94585" w:rsidP="00F24E87">
      <w:pPr>
        <w:rPr>
          <w:rFonts w:ascii="Times New Roman" w:hAnsi="Times New Roman" w:cs="Times New Roman"/>
        </w:rPr>
      </w:pPr>
    </w:p>
    <w:p w:rsidR="007B55B2" w:rsidRPr="005A64FD" w:rsidRDefault="003B1510" w:rsidP="007B55B2">
      <w:pPr>
        <w:pStyle w:val="ListParagraph1"/>
        <w:shd w:val="clear" w:color="auto" w:fill="FFFFFF"/>
        <w:tabs>
          <w:tab w:val="center" w:pos="426"/>
        </w:tabs>
        <w:ind w:left="0" w:firstLine="0"/>
        <w:rPr>
          <w:rFonts w:ascii="Times New Roman" w:eastAsiaTheme="minorHAnsi" w:hAnsi="Times New Roman"/>
          <w:b/>
          <w:lang w:eastAsia="en-US"/>
        </w:rPr>
      </w:pPr>
      <w:r w:rsidRPr="005A64FD">
        <w:rPr>
          <w:rFonts w:ascii="Times New Roman" w:eastAsiaTheme="minorHAnsi" w:hAnsi="Times New Roman"/>
          <w:b/>
          <w:lang w:eastAsia="en-US"/>
        </w:rPr>
        <w:t>4</w:t>
      </w:r>
      <w:r w:rsidR="00CF401D" w:rsidRPr="005A64FD">
        <w:rPr>
          <w:rFonts w:ascii="Times New Roman" w:eastAsiaTheme="minorHAnsi" w:hAnsi="Times New Roman"/>
          <w:b/>
          <w:lang w:eastAsia="en-US"/>
        </w:rPr>
        <w:t xml:space="preserve">. faza: </w:t>
      </w:r>
      <w:r w:rsidR="00244B8D">
        <w:rPr>
          <w:rFonts w:ascii="Times New Roman" w:eastAsiaTheme="minorHAnsi" w:hAnsi="Times New Roman"/>
          <w:b/>
          <w:lang w:eastAsia="en-US"/>
        </w:rPr>
        <w:t>Prigovori na odluke LAG-a</w:t>
      </w:r>
    </w:p>
    <w:p w:rsidR="00C57B48" w:rsidRPr="005A64FD" w:rsidRDefault="00C57B48" w:rsidP="00FE7136">
      <w:pPr>
        <w:jc w:val="both"/>
        <w:rPr>
          <w:rFonts w:ascii="Times New Roman" w:hAnsi="Times New Roman" w:cs="Times New Roman"/>
          <w:b/>
          <w:sz w:val="24"/>
          <w:szCs w:val="24"/>
          <w:u w:val="single"/>
        </w:rPr>
      </w:pPr>
    </w:p>
    <w:p w:rsidR="00BB6AA2" w:rsidRDefault="00244B8D" w:rsidP="00244B8D">
      <w:pPr>
        <w:shd w:val="clear" w:color="auto" w:fill="FFFFFF" w:themeFill="background1"/>
        <w:tabs>
          <w:tab w:val="center" w:pos="426"/>
        </w:tabs>
        <w:jc w:val="both"/>
        <w:rPr>
          <w:rFonts w:ascii="Times New Roman" w:hAnsi="Times New Roman" w:cs="Times New Roman"/>
          <w:sz w:val="24"/>
          <w:szCs w:val="24"/>
        </w:rPr>
      </w:pPr>
      <w:r w:rsidRPr="00244B8D">
        <w:rPr>
          <w:rFonts w:ascii="Times New Roman" w:hAnsi="Times New Roman" w:cs="Times New Roman"/>
          <w:sz w:val="24"/>
          <w:szCs w:val="24"/>
        </w:rPr>
        <w:t>P</w:t>
      </w:r>
      <w:r>
        <w:rPr>
          <w:rFonts w:ascii="Times New Roman" w:hAnsi="Times New Roman" w:cs="Times New Roman"/>
          <w:sz w:val="24"/>
          <w:szCs w:val="24"/>
        </w:rPr>
        <w:t>rijave</w:t>
      </w:r>
      <w:r w:rsidRPr="00244B8D">
        <w:rPr>
          <w:rFonts w:ascii="Times New Roman" w:hAnsi="Times New Roman" w:cs="Times New Roman"/>
          <w:sz w:val="24"/>
          <w:szCs w:val="24"/>
        </w:rPr>
        <w:t xml:space="preserve"> p</w:t>
      </w:r>
      <w:r>
        <w:rPr>
          <w:rFonts w:ascii="Times New Roman" w:hAnsi="Times New Roman" w:cs="Times New Roman"/>
          <w:sz w:val="24"/>
          <w:szCs w:val="24"/>
        </w:rPr>
        <w:t>rojekata</w:t>
      </w:r>
      <w:r w:rsidRPr="00244B8D">
        <w:rPr>
          <w:rFonts w:ascii="Times New Roman" w:hAnsi="Times New Roman" w:cs="Times New Roman"/>
          <w:sz w:val="24"/>
          <w:szCs w:val="24"/>
        </w:rPr>
        <w:t xml:space="preserve"> se </w:t>
      </w:r>
      <w:r>
        <w:rPr>
          <w:rFonts w:ascii="Times New Roman" w:hAnsi="Times New Roman" w:cs="Times New Roman"/>
          <w:sz w:val="24"/>
          <w:szCs w:val="24"/>
        </w:rPr>
        <w:t>obrađuju prema redoslijedu zaprimanja u slučaju dovoljno raspoloživih sredstava, dok u slučaju nedovoljno raspoloživih sredstava obrađuju se počevši od prijava projekata s najvećim zatraženim brojem bodova.</w:t>
      </w:r>
    </w:p>
    <w:p w:rsidR="0019520B" w:rsidRDefault="0019520B" w:rsidP="00244B8D">
      <w:pPr>
        <w:shd w:val="clear" w:color="auto" w:fill="FFFFFF" w:themeFill="background1"/>
        <w:tabs>
          <w:tab w:val="center" w:pos="426"/>
        </w:tabs>
        <w:jc w:val="both"/>
        <w:rPr>
          <w:rFonts w:ascii="Times New Roman" w:hAnsi="Times New Roman" w:cs="Times New Roman"/>
          <w:sz w:val="24"/>
          <w:szCs w:val="24"/>
        </w:rPr>
      </w:pPr>
    </w:p>
    <w:p w:rsidR="0019520B" w:rsidRPr="005A64FD" w:rsidRDefault="0019520B" w:rsidP="0019520B">
      <w:pPr>
        <w:shd w:val="clear" w:color="auto" w:fill="FFFFFF" w:themeFill="background1"/>
        <w:jc w:val="both"/>
        <w:rPr>
          <w:rStyle w:val="hps"/>
          <w:rFonts w:ascii="Times New Roman" w:eastAsia="Calibri" w:hAnsi="Times New Roman"/>
          <w:sz w:val="24"/>
          <w:szCs w:val="24"/>
        </w:rPr>
      </w:pPr>
      <w:r w:rsidRPr="005A64FD">
        <w:rPr>
          <w:rStyle w:val="hps"/>
          <w:rFonts w:ascii="Times New Roman" w:eastAsia="Calibri" w:hAnsi="Times New Roman"/>
          <w:sz w:val="24"/>
          <w:szCs w:val="24"/>
        </w:rPr>
        <w:t>Nakon podnošenja prijave projekta nositelj projekta ne može na vlastitu inicijativu mijenjati</w:t>
      </w:r>
      <w:r w:rsidRPr="005A64FD">
        <w:rPr>
          <w:rStyle w:val="longtext"/>
          <w:rFonts w:ascii="Times New Roman" w:eastAsia="SimSun" w:hAnsi="Times New Roman"/>
          <w:sz w:val="24"/>
          <w:szCs w:val="24"/>
        </w:rPr>
        <w:t xml:space="preserve"> i/</w:t>
      </w:r>
      <w:r w:rsidRPr="005A64FD">
        <w:rPr>
          <w:rStyle w:val="hps"/>
          <w:rFonts w:ascii="Times New Roman" w:eastAsia="Calibri" w:hAnsi="Times New Roman"/>
          <w:sz w:val="24"/>
          <w:szCs w:val="24"/>
        </w:rPr>
        <w:t>ili dopunjavati</w:t>
      </w:r>
      <w:r w:rsidRPr="005A64FD">
        <w:rPr>
          <w:rStyle w:val="longtext"/>
          <w:rFonts w:ascii="Times New Roman" w:eastAsia="SimSun" w:hAnsi="Times New Roman"/>
          <w:sz w:val="24"/>
          <w:szCs w:val="24"/>
        </w:rPr>
        <w:t xml:space="preserve"> </w:t>
      </w:r>
      <w:r>
        <w:rPr>
          <w:rStyle w:val="hps"/>
          <w:rFonts w:ascii="Times New Roman" w:eastAsia="Calibri" w:hAnsi="Times New Roman"/>
          <w:sz w:val="24"/>
          <w:szCs w:val="24"/>
        </w:rPr>
        <w:t>prijavu projekta</w:t>
      </w:r>
      <w:r w:rsidRPr="005A64FD">
        <w:rPr>
          <w:rStyle w:val="hps"/>
          <w:rFonts w:ascii="Times New Roman" w:eastAsia="Calibri" w:hAnsi="Times New Roman"/>
          <w:sz w:val="24"/>
          <w:szCs w:val="24"/>
        </w:rPr>
        <w:t>.</w:t>
      </w:r>
    </w:p>
    <w:p w:rsidR="00BB6AA2" w:rsidRPr="005A64FD" w:rsidRDefault="00BB6AA2" w:rsidP="0060471B">
      <w:pPr>
        <w:shd w:val="clear" w:color="auto" w:fill="FFFFFF" w:themeFill="background1"/>
        <w:jc w:val="both"/>
        <w:rPr>
          <w:rFonts w:ascii="Times New Roman" w:hAnsi="Times New Roman" w:cs="Times New Roman"/>
          <w:b/>
          <w:sz w:val="24"/>
          <w:szCs w:val="24"/>
          <w:u w:val="single"/>
        </w:rPr>
      </w:pPr>
    </w:p>
    <w:p w:rsidR="006576AB" w:rsidRPr="001E7FD4" w:rsidRDefault="004102A0" w:rsidP="00201140">
      <w:pPr>
        <w:shd w:val="clear" w:color="auto" w:fill="FFFFFF" w:themeFill="background1"/>
        <w:jc w:val="both"/>
        <w:rPr>
          <w:rFonts w:ascii="Calibri" w:eastAsia="Calibri" w:hAnsi="Calibri" w:cs="Times New Roman"/>
          <w:i/>
          <w:iCs/>
          <w:sz w:val="24"/>
          <w:szCs w:val="24"/>
        </w:rPr>
      </w:pPr>
      <w:r w:rsidRPr="00A0109C">
        <w:rPr>
          <w:rFonts w:ascii="Calibri" w:eastAsia="Calibri" w:hAnsi="Calibri" w:cs="Times New Roman"/>
          <w:color w:val="000000"/>
          <w:sz w:val="24"/>
          <w:szCs w:val="24"/>
          <w:highlight w:val="lightGray"/>
        </w:rPr>
        <w:t>[</w:t>
      </w:r>
      <w:r w:rsidRPr="00667935">
        <w:rPr>
          <w:rFonts w:ascii="Times New Roman" w:eastAsia="SimSun" w:hAnsi="Times New Roman" w:cs="Times New Roman"/>
          <w:sz w:val="24"/>
          <w:szCs w:val="24"/>
          <w:highlight w:val="lightGray"/>
          <w:lang w:eastAsia="ar-SA"/>
        </w:rPr>
        <w:t xml:space="preserve">LAG treba prilagoditi </w:t>
      </w:r>
      <w:r w:rsidRPr="001E7FD4">
        <w:rPr>
          <w:rFonts w:ascii="Times New Roman" w:eastAsia="SimSun" w:hAnsi="Times New Roman" w:cs="Times New Roman"/>
          <w:sz w:val="24"/>
          <w:szCs w:val="24"/>
          <w:highlight w:val="lightGray"/>
          <w:u w:val="single"/>
          <w:lang w:eastAsia="ar-SA"/>
        </w:rPr>
        <w:t>svojim procedurama</w:t>
      </w:r>
      <w:r w:rsidRPr="00667935">
        <w:rPr>
          <w:rFonts w:ascii="Times New Roman" w:eastAsia="SimSun" w:hAnsi="Times New Roman" w:cs="Times New Roman"/>
          <w:sz w:val="24"/>
          <w:szCs w:val="24"/>
          <w:highlight w:val="lightGray"/>
          <w:lang w:eastAsia="ar-SA"/>
        </w:rPr>
        <w:t xml:space="preserve"> niže opisani način dostave odluka/obavijesti/zahtjeva nositelju projekta i </w:t>
      </w:r>
      <w:r w:rsidR="00646C0B" w:rsidRPr="00667935">
        <w:rPr>
          <w:rFonts w:ascii="Times New Roman" w:eastAsia="SimSun" w:hAnsi="Times New Roman" w:cs="Times New Roman"/>
          <w:sz w:val="24"/>
          <w:szCs w:val="24"/>
          <w:highlight w:val="lightGray"/>
          <w:lang w:eastAsia="ar-SA"/>
        </w:rPr>
        <w:t xml:space="preserve">način </w:t>
      </w:r>
      <w:r w:rsidRPr="00E9322C">
        <w:rPr>
          <w:rFonts w:ascii="Times New Roman" w:eastAsia="SimSun" w:hAnsi="Times New Roman" w:cs="Times New Roman"/>
          <w:sz w:val="24"/>
          <w:szCs w:val="24"/>
          <w:highlight w:val="lightGray"/>
          <w:lang w:eastAsia="ar-SA"/>
        </w:rPr>
        <w:t>dostave dopune/obrazloženja/ispravka tijekom postupka odabira projekata</w:t>
      </w:r>
      <w:r w:rsidR="006576AB" w:rsidRPr="00667935">
        <w:rPr>
          <w:rFonts w:ascii="Times New Roman" w:eastAsia="SimSun" w:hAnsi="Times New Roman" w:cs="Times New Roman"/>
          <w:sz w:val="24"/>
          <w:szCs w:val="24"/>
          <w:highlight w:val="lightGray"/>
          <w:lang w:eastAsia="ar-SA"/>
        </w:rPr>
        <w:t xml:space="preserve">. Npr. ukoliko LAG ne želi ponovo slati odluke, zahtjeve, obavijesti, potrebno je preformulirati na način da se dan dostave smatra dan kada je odabrani LAG putem pošte prvi put </w:t>
      </w:r>
      <w:r w:rsidR="00A0109C" w:rsidRPr="00667935">
        <w:rPr>
          <w:rFonts w:ascii="Times New Roman" w:eastAsia="SimSun" w:hAnsi="Times New Roman" w:cs="Times New Roman"/>
          <w:sz w:val="24"/>
          <w:szCs w:val="24"/>
          <w:highlight w:val="lightGray"/>
          <w:lang w:eastAsia="ar-SA"/>
        </w:rPr>
        <w:t xml:space="preserve">uputio </w:t>
      </w:r>
      <w:r w:rsidR="006576AB" w:rsidRPr="00667935">
        <w:rPr>
          <w:rFonts w:ascii="Times New Roman" w:eastAsia="SimSun" w:hAnsi="Times New Roman" w:cs="Times New Roman"/>
          <w:sz w:val="24"/>
          <w:szCs w:val="24"/>
          <w:highlight w:val="lightGray"/>
          <w:lang w:eastAsia="ar-SA"/>
        </w:rPr>
        <w:t>dostavu.</w:t>
      </w:r>
      <w:r w:rsidRPr="00A0109C">
        <w:rPr>
          <w:rFonts w:ascii="Calibri" w:eastAsia="Calibri" w:hAnsi="Calibri" w:cs="Times New Roman"/>
          <w:iCs/>
          <w:sz w:val="24"/>
          <w:szCs w:val="24"/>
          <w:highlight w:val="lightGray"/>
        </w:rPr>
        <w:t>]</w:t>
      </w:r>
    </w:p>
    <w:p w:rsidR="006576AB" w:rsidRDefault="006576AB" w:rsidP="0060471B">
      <w:pPr>
        <w:shd w:val="clear" w:color="auto" w:fill="FFFFFF" w:themeFill="background1"/>
        <w:jc w:val="both"/>
        <w:rPr>
          <w:rFonts w:ascii="Times New Roman" w:eastAsia="SimSun" w:hAnsi="Times New Roman" w:cs="Times New Roman"/>
          <w:sz w:val="24"/>
          <w:szCs w:val="24"/>
          <w:lang w:eastAsia="ar-SA"/>
        </w:rPr>
      </w:pPr>
    </w:p>
    <w:p w:rsidR="00E45DE0" w:rsidRPr="005A64FD" w:rsidRDefault="00E45DE0" w:rsidP="0060471B">
      <w:pPr>
        <w:shd w:val="clear" w:color="auto" w:fill="FFFFFF" w:themeFill="background1"/>
        <w:jc w:val="both"/>
        <w:rPr>
          <w:rFonts w:ascii="Times New Roman" w:hAnsi="Times New Roman" w:cs="Times New Roman"/>
          <w:b/>
          <w:sz w:val="24"/>
          <w:szCs w:val="24"/>
          <w:u w:val="single"/>
        </w:rPr>
      </w:pPr>
      <w:r w:rsidRPr="005A64FD">
        <w:rPr>
          <w:rFonts w:ascii="Times New Roman" w:hAnsi="Times New Roman" w:cs="Times New Roman"/>
          <w:b/>
          <w:sz w:val="24"/>
          <w:szCs w:val="24"/>
          <w:u w:val="single"/>
        </w:rPr>
        <w:t>Dostava odluka</w:t>
      </w:r>
      <w:r w:rsidR="00546C4B" w:rsidRPr="005A64FD">
        <w:rPr>
          <w:rFonts w:ascii="Times New Roman" w:hAnsi="Times New Roman" w:cs="Times New Roman"/>
          <w:b/>
          <w:sz w:val="24"/>
          <w:szCs w:val="24"/>
          <w:u w:val="single"/>
        </w:rPr>
        <w:t>/obavijesti</w:t>
      </w:r>
      <w:r w:rsidR="00FE0C3D" w:rsidRPr="005A64FD">
        <w:rPr>
          <w:rFonts w:ascii="Times New Roman" w:hAnsi="Times New Roman" w:cs="Times New Roman"/>
          <w:b/>
          <w:sz w:val="24"/>
          <w:szCs w:val="24"/>
          <w:u w:val="single"/>
        </w:rPr>
        <w:t>/zahtjev</w:t>
      </w:r>
      <w:r w:rsidR="00B15F2C" w:rsidRPr="005A64FD">
        <w:rPr>
          <w:rFonts w:ascii="Times New Roman" w:hAnsi="Times New Roman" w:cs="Times New Roman"/>
          <w:b/>
          <w:sz w:val="24"/>
          <w:szCs w:val="24"/>
          <w:u w:val="single"/>
        </w:rPr>
        <w:t>a</w:t>
      </w:r>
      <w:r w:rsidR="00546C4B" w:rsidRPr="005A64FD">
        <w:rPr>
          <w:rFonts w:ascii="Times New Roman" w:hAnsi="Times New Roman" w:cs="Times New Roman"/>
          <w:b/>
          <w:sz w:val="24"/>
          <w:szCs w:val="24"/>
          <w:u w:val="single"/>
        </w:rPr>
        <w:t xml:space="preserve"> </w:t>
      </w:r>
      <w:r w:rsidRPr="005A64FD">
        <w:rPr>
          <w:rFonts w:ascii="Times New Roman" w:hAnsi="Times New Roman" w:cs="Times New Roman"/>
          <w:b/>
          <w:sz w:val="24"/>
          <w:szCs w:val="24"/>
          <w:u w:val="single"/>
        </w:rPr>
        <w:t>nositelju projekta</w:t>
      </w:r>
    </w:p>
    <w:p w:rsidR="00546C4B" w:rsidRPr="005A64FD" w:rsidRDefault="00546C4B" w:rsidP="0060471B">
      <w:pPr>
        <w:shd w:val="clear" w:color="auto" w:fill="FFFFFF" w:themeFill="background1"/>
        <w:jc w:val="both"/>
        <w:rPr>
          <w:rStyle w:val="longtext"/>
          <w:rFonts w:ascii="Times New Roman" w:hAnsi="Times New Roman"/>
          <w:sz w:val="24"/>
          <w:szCs w:val="24"/>
        </w:rPr>
      </w:pPr>
    </w:p>
    <w:p w:rsidR="005247F4" w:rsidRPr="005A64FD" w:rsidRDefault="00546C4B" w:rsidP="0060471B">
      <w:pPr>
        <w:shd w:val="clear" w:color="auto" w:fill="FFFFFF" w:themeFill="background1"/>
        <w:jc w:val="both"/>
        <w:rPr>
          <w:rStyle w:val="longtext"/>
          <w:rFonts w:ascii="Times New Roman" w:hAnsi="Times New Roman"/>
          <w:sz w:val="24"/>
          <w:szCs w:val="24"/>
        </w:rPr>
      </w:pPr>
      <w:r w:rsidRPr="005A64FD">
        <w:rPr>
          <w:rStyle w:val="longtext"/>
          <w:rFonts w:ascii="Times New Roman" w:hAnsi="Times New Roman"/>
          <w:sz w:val="24"/>
          <w:szCs w:val="24"/>
        </w:rPr>
        <w:t xml:space="preserve">Dostava poštom </w:t>
      </w:r>
      <w:r w:rsidR="005247F4" w:rsidRPr="005A64FD">
        <w:rPr>
          <w:rStyle w:val="longtext"/>
          <w:rFonts w:ascii="Times New Roman" w:hAnsi="Times New Roman"/>
          <w:sz w:val="24"/>
          <w:szCs w:val="24"/>
        </w:rPr>
        <w:t>obavl</w:t>
      </w:r>
      <w:r w:rsidR="004831D3" w:rsidRPr="005A64FD">
        <w:rPr>
          <w:rStyle w:val="longtext"/>
          <w:rFonts w:ascii="Times New Roman" w:hAnsi="Times New Roman"/>
          <w:sz w:val="24"/>
          <w:szCs w:val="24"/>
        </w:rPr>
        <w:t xml:space="preserve">ja se slanjem </w:t>
      </w:r>
      <w:r w:rsidR="005247F4" w:rsidRPr="005A64FD">
        <w:rPr>
          <w:rStyle w:val="longtext"/>
          <w:rFonts w:ascii="Times New Roman" w:hAnsi="Times New Roman"/>
          <w:sz w:val="24"/>
          <w:szCs w:val="24"/>
        </w:rPr>
        <w:t>preporučeno</w:t>
      </w:r>
      <w:r w:rsidR="004831D3" w:rsidRPr="005A64FD">
        <w:rPr>
          <w:rStyle w:val="longtext"/>
          <w:rFonts w:ascii="Times New Roman" w:hAnsi="Times New Roman"/>
          <w:sz w:val="24"/>
          <w:szCs w:val="24"/>
        </w:rPr>
        <w:t>m poštom</w:t>
      </w:r>
      <w:r w:rsidR="005247F4" w:rsidRPr="005A64FD">
        <w:rPr>
          <w:rStyle w:val="longtext"/>
          <w:rFonts w:ascii="Times New Roman" w:hAnsi="Times New Roman"/>
          <w:sz w:val="24"/>
          <w:szCs w:val="24"/>
        </w:rPr>
        <w:t xml:space="preserve"> s povratnicom te se smatra obavljenom</w:t>
      </w:r>
      <w:r w:rsidR="004831D3" w:rsidRPr="005A64FD">
        <w:rPr>
          <w:rStyle w:val="longtext"/>
          <w:rFonts w:ascii="Times New Roman" w:hAnsi="Times New Roman"/>
          <w:sz w:val="24"/>
          <w:szCs w:val="24"/>
        </w:rPr>
        <w:t xml:space="preserve"> u trenutku kada je nositelj projekta </w:t>
      </w:r>
      <w:r w:rsidR="005247F4" w:rsidRPr="005A64FD">
        <w:rPr>
          <w:rStyle w:val="longtext"/>
          <w:rFonts w:ascii="Times New Roman" w:hAnsi="Times New Roman"/>
          <w:sz w:val="24"/>
          <w:szCs w:val="24"/>
        </w:rPr>
        <w:t>zaprimio pisanu obavijest što se dokazuje potpisom na povratnici.</w:t>
      </w:r>
      <w:r w:rsidR="000E1B5C" w:rsidRPr="005A64FD">
        <w:rPr>
          <w:rStyle w:val="longtext"/>
          <w:rFonts w:ascii="Times New Roman" w:hAnsi="Times New Roman"/>
          <w:sz w:val="24"/>
          <w:szCs w:val="24"/>
        </w:rPr>
        <w:t xml:space="preserve"> Ukoliko nositelj projekta nije preuzeo odluku/obavijest</w:t>
      </w:r>
      <w:r w:rsidR="00B15F2C" w:rsidRPr="005A64FD">
        <w:rPr>
          <w:rStyle w:val="longtext"/>
          <w:rFonts w:ascii="Times New Roman" w:hAnsi="Times New Roman"/>
          <w:sz w:val="24"/>
          <w:szCs w:val="24"/>
        </w:rPr>
        <w:t>/zahtjev</w:t>
      </w:r>
      <w:r w:rsidR="000E1B5C" w:rsidRPr="005A64FD">
        <w:rPr>
          <w:rStyle w:val="longtext"/>
          <w:rFonts w:ascii="Times New Roman" w:hAnsi="Times New Roman"/>
          <w:sz w:val="24"/>
          <w:szCs w:val="24"/>
        </w:rPr>
        <w:t xml:space="preserve"> prilikom prve dostave, dostava preporučenom pošiljkom biti će ponovljena još jednom. Ako nositelj projekta ne preuzme odluku/obavijest</w:t>
      </w:r>
      <w:r w:rsidR="00B15F2C" w:rsidRPr="005A64FD">
        <w:rPr>
          <w:rStyle w:val="longtext"/>
          <w:rFonts w:ascii="Times New Roman" w:hAnsi="Times New Roman"/>
          <w:sz w:val="24"/>
          <w:szCs w:val="24"/>
        </w:rPr>
        <w:t>/zahtjev</w:t>
      </w:r>
      <w:r w:rsidR="000E1B5C" w:rsidRPr="005A64FD">
        <w:rPr>
          <w:rStyle w:val="longtext"/>
          <w:rFonts w:ascii="Times New Roman" w:hAnsi="Times New Roman"/>
          <w:sz w:val="24"/>
          <w:szCs w:val="24"/>
        </w:rPr>
        <w:t xml:space="preserve"> </w:t>
      </w:r>
      <w:r w:rsidR="00244B8D">
        <w:rPr>
          <w:rStyle w:val="longtext"/>
          <w:rFonts w:ascii="Times New Roman" w:hAnsi="Times New Roman"/>
          <w:sz w:val="24"/>
          <w:szCs w:val="24"/>
        </w:rPr>
        <w:t>niti nakon ponovljene dostave, danom dostav</w:t>
      </w:r>
      <w:r w:rsidR="00B75D11">
        <w:rPr>
          <w:rStyle w:val="longtext"/>
          <w:rFonts w:ascii="Times New Roman" w:hAnsi="Times New Roman"/>
          <w:sz w:val="24"/>
          <w:szCs w:val="24"/>
        </w:rPr>
        <w:t>e se smatra dan kada je</w:t>
      </w:r>
      <w:r w:rsidR="00244B8D">
        <w:rPr>
          <w:rStyle w:val="longtext"/>
          <w:rFonts w:ascii="Times New Roman" w:hAnsi="Times New Roman"/>
          <w:sz w:val="24"/>
          <w:szCs w:val="24"/>
        </w:rPr>
        <w:t xml:space="preserve"> LAG </w:t>
      </w:r>
      <w:r w:rsidR="00B75D11">
        <w:rPr>
          <w:rStyle w:val="longtext"/>
          <w:rFonts w:ascii="Times New Roman" w:hAnsi="Times New Roman"/>
          <w:sz w:val="24"/>
          <w:szCs w:val="24"/>
        </w:rPr>
        <w:t xml:space="preserve">Marinianis </w:t>
      </w:r>
      <w:r w:rsidR="00244B8D">
        <w:rPr>
          <w:rStyle w:val="longtext"/>
          <w:rFonts w:ascii="Times New Roman" w:hAnsi="Times New Roman"/>
          <w:sz w:val="24"/>
          <w:szCs w:val="24"/>
        </w:rPr>
        <w:t xml:space="preserve">putem pošte uputio ponovljenu dostavu. </w:t>
      </w:r>
      <w:r w:rsidR="004831D3" w:rsidRPr="005A64FD">
        <w:rPr>
          <w:rStyle w:val="longtext"/>
          <w:rFonts w:ascii="Times New Roman" w:hAnsi="Times New Roman"/>
          <w:sz w:val="24"/>
          <w:szCs w:val="24"/>
        </w:rPr>
        <w:t xml:space="preserve"> </w:t>
      </w:r>
    </w:p>
    <w:p w:rsidR="009B3AC5" w:rsidRPr="005A64FD" w:rsidRDefault="009B3AC5" w:rsidP="00DE7BCF">
      <w:pPr>
        <w:shd w:val="clear" w:color="auto" w:fill="FFFFFF" w:themeFill="background1"/>
        <w:jc w:val="both"/>
        <w:rPr>
          <w:rStyle w:val="longtext"/>
          <w:rFonts w:ascii="Times New Roman" w:hAnsi="Times New Roman"/>
          <w:sz w:val="24"/>
          <w:szCs w:val="24"/>
        </w:rPr>
      </w:pPr>
    </w:p>
    <w:p w:rsidR="009B3AC5" w:rsidRPr="005A64FD" w:rsidRDefault="009B3AC5" w:rsidP="00DE7BCF">
      <w:pPr>
        <w:shd w:val="clear" w:color="auto" w:fill="FFFFFF" w:themeFill="background1"/>
        <w:jc w:val="both"/>
        <w:rPr>
          <w:rStyle w:val="longtext"/>
          <w:rFonts w:ascii="Times New Roman" w:hAnsi="Times New Roman"/>
          <w:sz w:val="24"/>
          <w:szCs w:val="24"/>
        </w:rPr>
      </w:pPr>
      <w:r w:rsidRPr="005A64FD">
        <w:rPr>
          <w:rStyle w:val="longtext"/>
          <w:rFonts w:ascii="Times New Roman" w:hAnsi="Times New Roman"/>
          <w:sz w:val="24"/>
          <w:szCs w:val="24"/>
        </w:rPr>
        <w:t>Dostava elektroničkim putem smatra se obavljenom kada je zaprimljena obavijest elektroničkom poštom s potvrdom „isporučeno/pročitano“.</w:t>
      </w:r>
    </w:p>
    <w:p w:rsidR="00546C4B" w:rsidRDefault="00546C4B" w:rsidP="00546C4B">
      <w:pPr>
        <w:shd w:val="clear" w:color="auto" w:fill="FFFFFF" w:themeFill="background1"/>
        <w:jc w:val="both"/>
        <w:rPr>
          <w:rFonts w:ascii="Times New Roman" w:hAnsi="Times New Roman" w:cs="Times New Roman"/>
          <w:b/>
          <w:sz w:val="24"/>
          <w:szCs w:val="24"/>
          <w:u w:val="single"/>
        </w:rPr>
      </w:pPr>
    </w:p>
    <w:p w:rsidR="00C5701D" w:rsidRDefault="00C5701D" w:rsidP="00546C4B">
      <w:pPr>
        <w:shd w:val="clear" w:color="auto" w:fill="FFFFFF" w:themeFill="background1"/>
        <w:jc w:val="both"/>
        <w:rPr>
          <w:rFonts w:ascii="Times New Roman" w:hAnsi="Times New Roman" w:cs="Times New Roman"/>
          <w:b/>
          <w:sz w:val="24"/>
          <w:szCs w:val="24"/>
          <w:u w:val="single"/>
        </w:rPr>
      </w:pPr>
    </w:p>
    <w:p w:rsidR="00C5701D" w:rsidRDefault="00C5701D" w:rsidP="00546C4B">
      <w:pPr>
        <w:shd w:val="clear" w:color="auto" w:fill="FFFFFF" w:themeFill="background1"/>
        <w:jc w:val="both"/>
        <w:rPr>
          <w:rFonts w:ascii="Times New Roman" w:hAnsi="Times New Roman" w:cs="Times New Roman"/>
          <w:b/>
          <w:sz w:val="24"/>
          <w:szCs w:val="24"/>
          <w:u w:val="single"/>
        </w:rPr>
      </w:pPr>
    </w:p>
    <w:p w:rsidR="006B6CB0" w:rsidRPr="006B6CB0" w:rsidRDefault="004102A0" w:rsidP="00A054A2">
      <w:pPr>
        <w:shd w:val="clear" w:color="auto" w:fill="FFFFFF" w:themeFill="background1"/>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D</w:t>
      </w:r>
      <w:r w:rsidR="006B6CB0" w:rsidRPr="006B6CB0">
        <w:rPr>
          <w:rFonts w:ascii="Times New Roman" w:hAnsi="Times New Roman" w:cs="Times New Roman"/>
          <w:b/>
          <w:sz w:val="24"/>
          <w:szCs w:val="24"/>
          <w:u w:val="single"/>
        </w:rPr>
        <w:t>ostav</w:t>
      </w:r>
      <w:r>
        <w:rPr>
          <w:rFonts w:ascii="Times New Roman" w:hAnsi="Times New Roman" w:cs="Times New Roman"/>
          <w:b/>
          <w:sz w:val="24"/>
          <w:szCs w:val="24"/>
          <w:u w:val="single"/>
        </w:rPr>
        <w:t>a</w:t>
      </w:r>
      <w:r w:rsidR="006B6CB0" w:rsidRPr="006B6CB0">
        <w:rPr>
          <w:rFonts w:ascii="Times New Roman" w:hAnsi="Times New Roman" w:cs="Times New Roman"/>
          <w:b/>
          <w:sz w:val="24"/>
          <w:szCs w:val="24"/>
          <w:u w:val="single"/>
        </w:rPr>
        <w:t xml:space="preserve"> dopune/obrazloženja/ispravka tijekom postupka odabira projekata</w:t>
      </w:r>
    </w:p>
    <w:p w:rsidR="006B6CB0" w:rsidRDefault="006B6CB0" w:rsidP="006B6CB0">
      <w:pPr>
        <w:pStyle w:val="Naslov2"/>
        <w:numPr>
          <w:ilvl w:val="0"/>
          <w:numId w:val="0"/>
        </w:numPr>
        <w:ind w:left="576"/>
        <w:rPr>
          <w:rFonts w:ascii="Times New Roman" w:hAnsi="Times New Roman" w:cs="Times New Roman"/>
          <w:b/>
          <w:color w:val="auto"/>
          <w:sz w:val="24"/>
          <w:szCs w:val="24"/>
        </w:rPr>
      </w:pPr>
    </w:p>
    <w:p w:rsidR="006B6CB0" w:rsidRPr="005A64FD" w:rsidRDefault="006B6CB0" w:rsidP="006B6CB0">
      <w:pPr>
        <w:shd w:val="clear" w:color="auto" w:fill="FFFFFF" w:themeFill="background1"/>
        <w:jc w:val="both"/>
        <w:rPr>
          <w:rFonts w:ascii="Times New Roman" w:hAnsi="Times New Roman"/>
          <w:sz w:val="24"/>
          <w:szCs w:val="24"/>
        </w:rPr>
      </w:pPr>
      <w:r w:rsidRPr="005A64FD">
        <w:rPr>
          <w:rFonts w:ascii="Times New Roman" w:hAnsi="Times New Roman"/>
          <w:sz w:val="24"/>
          <w:szCs w:val="24"/>
        </w:rPr>
        <w:t>Ukoliko je</w:t>
      </w:r>
      <w:r>
        <w:rPr>
          <w:rFonts w:ascii="Times New Roman" w:hAnsi="Times New Roman"/>
          <w:sz w:val="24"/>
          <w:szCs w:val="24"/>
        </w:rPr>
        <w:t xml:space="preserve"> prijava projekta</w:t>
      </w:r>
      <w:r w:rsidRPr="005A64FD">
        <w:rPr>
          <w:rFonts w:ascii="Times New Roman" w:hAnsi="Times New Roman"/>
          <w:sz w:val="24"/>
          <w:szCs w:val="24"/>
        </w:rPr>
        <w:t xml:space="preserve"> nepotpun</w:t>
      </w:r>
      <w:r>
        <w:rPr>
          <w:rFonts w:ascii="Times New Roman" w:hAnsi="Times New Roman"/>
          <w:sz w:val="24"/>
          <w:szCs w:val="24"/>
        </w:rPr>
        <w:t>a</w:t>
      </w:r>
      <w:r w:rsidRPr="005A64FD">
        <w:rPr>
          <w:rFonts w:ascii="Times New Roman" w:hAnsi="Times New Roman"/>
          <w:sz w:val="24"/>
          <w:szCs w:val="24"/>
        </w:rPr>
        <w:t xml:space="preserve"> ili ukoliko je potrebno tražiti dodatna obrazloženja/ispravke vezane uz dos</w:t>
      </w:r>
      <w:r w:rsidR="0043274F">
        <w:rPr>
          <w:rFonts w:ascii="Times New Roman" w:hAnsi="Times New Roman"/>
          <w:sz w:val="24"/>
          <w:szCs w:val="24"/>
        </w:rPr>
        <w:t>tavljenu dokumentaciju, LAG nositelju projekta izdaje</w:t>
      </w:r>
      <w:r w:rsidRPr="005A64FD">
        <w:rPr>
          <w:rFonts w:ascii="Times New Roman" w:hAnsi="Times New Roman"/>
          <w:sz w:val="24"/>
          <w:szCs w:val="24"/>
        </w:rPr>
        <w:t xml:space="preserve"> Zahtjev za dopunu/obrazloženje/ispravak (u da</w:t>
      </w:r>
      <w:r>
        <w:rPr>
          <w:rFonts w:ascii="Times New Roman" w:hAnsi="Times New Roman"/>
          <w:sz w:val="24"/>
          <w:szCs w:val="24"/>
        </w:rPr>
        <w:t>ljnjem tekstu: Zahtjev za D/O/I</w:t>
      </w:r>
      <w:r w:rsidRPr="005A64FD">
        <w:rPr>
          <w:rFonts w:ascii="Times New Roman" w:hAnsi="Times New Roman"/>
          <w:sz w:val="24"/>
          <w:szCs w:val="24"/>
        </w:rPr>
        <w:t>) u bilo kojoj fazi postupka odabira projekata</w:t>
      </w:r>
      <w:r>
        <w:rPr>
          <w:rFonts w:ascii="Times New Roman" w:hAnsi="Times New Roman"/>
          <w:sz w:val="24"/>
          <w:szCs w:val="24"/>
        </w:rPr>
        <w:t>. Nositelj projekta je obvezan</w:t>
      </w:r>
      <w:r w:rsidRPr="005A64FD">
        <w:rPr>
          <w:rFonts w:ascii="Times New Roman" w:hAnsi="Times New Roman"/>
          <w:sz w:val="24"/>
          <w:szCs w:val="24"/>
        </w:rPr>
        <w:t xml:space="preserve"> dostaviti traženu dokumentaciju</w:t>
      </w:r>
      <w:r w:rsidR="00677D12">
        <w:rPr>
          <w:rFonts w:ascii="Times New Roman" w:hAnsi="Times New Roman"/>
          <w:sz w:val="24"/>
          <w:szCs w:val="24"/>
        </w:rPr>
        <w:t xml:space="preserve"> i/ili </w:t>
      </w:r>
      <w:r w:rsidR="0043274F">
        <w:rPr>
          <w:rFonts w:ascii="Times New Roman" w:hAnsi="Times New Roman"/>
          <w:sz w:val="24"/>
          <w:szCs w:val="24"/>
        </w:rPr>
        <w:t>obrazloženja</w:t>
      </w:r>
      <w:r>
        <w:rPr>
          <w:rFonts w:ascii="Times New Roman" w:hAnsi="Times New Roman"/>
          <w:sz w:val="24"/>
          <w:szCs w:val="24"/>
        </w:rPr>
        <w:t>/ispravke dokumentacije</w:t>
      </w:r>
      <w:r w:rsidRPr="005A64FD">
        <w:rPr>
          <w:rFonts w:ascii="Times New Roman" w:hAnsi="Times New Roman"/>
          <w:sz w:val="24"/>
          <w:szCs w:val="24"/>
        </w:rPr>
        <w:t xml:space="preserve"> preporučenom poštom s povratnicom u roku od </w:t>
      </w:r>
      <w:r w:rsidR="00B75D11">
        <w:rPr>
          <w:rFonts w:ascii="Calibri" w:hAnsi="Calibri"/>
          <w:sz w:val="24"/>
          <w:szCs w:val="24"/>
        </w:rPr>
        <w:t>5</w:t>
      </w:r>
      <w:r w:rsidRPr="006E4329">
        <w:rPr>
          <w:rFonts w:ascii="Times New Roman" w:hAnsi="Times New Roman"/>
          <w:sz w:val="24"/>
          <w:szCs w:val="24"/>
        </w:rPr>
        <w:t xml:space="preserve"> dana</w:t>
      </w:r>
      <w:r w:rsidRPr="005A64FD">
        <w:rPr>
          <w:rFonts w:ascii="Times New Roman" w:hAnsi="Times New Roman"/>
          <w:sz w:val="24"/>
          <w:szCs w:val="24"/>
        </w:rPr>
        <w:t xml:space="preserve"> od da</w:t>
      </w:r>
      <w:r>
        <w:rPr>
          <w:rFonts w:ascii="Times New Roman" w:hAnsi="Times New Roman"/>
          <w:sz w:val="24"/>
          <w:szCs w:val="24"/>
        </w:rPr>
        <w:t>na zaprimanja Zahtjeva za D/O/I</w:t>
      </w:r>
      <w:r w:rsidRPr="005A64FD">
        <w:rPr>
          <w:rFonts w:ascii="Times New Roman" w:hAnsi="Times New Roman"/>
          <w:sz w:val="24"/>
          <w:szCs w:val="24"/>
        </w:rPr>
        <w:t>.</w:t>
      </w:r>
    </w:p>
    <w:p w:rsidR="006B6CB0" w:rsidRPr="005A64FD" w:rsidRDefault="006B6CB0" w:rsidP="006B6CB0">
      <w:pPr>
        <w:pStyle w:val="Tekstkomentara"/>
        <w:shd w:val="clear" w:color="auto" w:fill="FFFFFF" w:themeFill="background1"/>
        <w:jc w:val="both"/>
        <w:rPr>
          <w:rStyle w:val="hps"/>
          <w:rFonts w:ascii="Times New Roman" w:hAnsi="Times New Roman"/>
          <w:sz w:val="24"/>
          <w:szCs w:val="24"/>
        </w:rPr>
      </w:pPr>
    </w:p>
    <w:p w:rsidR="00BB7525" w:rsidRDefault="006B6CB0" w:rsidP="006B6CB0">
      <w:pPr>
        <w:pStyle w:val="Tekstkomentara"/>
        <w:shd w:val="clear" w:color="auto" w:fill="FFFFFF" w:themeFill="background1"/>
        <w:jc w:val="both"/>
        <w:rPr>
          <w:rFonts w:ascii="Times New Roman" w:hAnsi="Times New Roman"/>
          <w:sz w:val="24"/>
          <w:szCs w:val="24"/>
        </w:rPr>
      </w:pPr>
      <w:r>
        <w:rPr>
          <w:rFonts w:ascii="Times New Roman" w:eastAsia="Times New Roman" w:hAnsi="Times New Roman" w:cs="Times New Roman"/>
          <w:sz w:val="24"/>
          <w:szCs w:val="24"/>
        </w:rPr>
        <w:t>Ako dokumentacija tražena putem Zahtjeva za D/O/I nije dostavljena/nije dostavljena u propisanome roku/nije potpuna/nije odgovarajuća, takvi projekti se isključu</w:t>
      </w:r>
      <w:r w:rsidR="00677D12">
        <w:rPr>
          <w:rFonts w:ascii="Times New Roman" w:eastAsia="Times New Roman" w:hAnsi="Times New Roman" w:cs="Times New Roman"/>
          <w:sz w:val="24"/>
          <w:szCs w:val="24"/>
        </w:rPr>
        <w:t>ju iz daljnjeg postupka odabira i izdaje se Odluka o odbijanju projekta.</w:t>
      </w:r>
    </w:p>
    <w:p w:rsidR="006B6CB0" w:rsidRDefault="006B6CB0" w:rsidP="0019520B">
      <w:pPr>
        <w:pStyle w:val="Naslov2"/>
        <w:numPr>
          <w:ilvl w:val="0"/>
          <w:numId w:val="0"/>
        </w:numPr>
        <w:tabs>
          <w:tab w:val="left" w:pos="0"/>
        </w:tabs>
        <w:jc w:val="both"/>
        <w:rPr>
          <w:rFonts w:ascii="Times New Roman" w:hAnsi="Times New Roman" w:cs="Times New Roman"/>
          <w:b/>
          <w:color w:val="auto"/>
          <w:sz w:val="24"/>
          <w:szCs w:val="24"/>
          <w:u w:val="single"/>
        </w:rPr>
      </w:pPr>
    </w:p>
    <w:p w:rsidR="0019520B" w:rsidRDefault="0019520B" w:rsidP="00A054A2">
      <w:pPr>
        <w:shd w:val="clear" w:color="auto" w:fill="FFFFFF" w:themeFill="background1"/>
        <w:jc w:val="both"/>
        <w:rPr>
          <w:rFonts w:ascii="Times New Roman" w:hAnsi="Times New Roman" w:cs="Times New Roman"/>
          <w:b/>
          <w:sz w:val="24"/>
          <w:szCs w:val="24"/>
          <w:u w:val="single"/>
        </w:rPr>
      </w:pPr>
      <w:r>
        <w:rPr>
          <w:rFonts w:ascii="Times New Roman" w:hAnsi="Times New Roman" w:cs="Times New Roman"/>
          <w:b/>
          <w:sz w:val="24"/>
          <w:szCs w:val="24"/>
          <w:u w:val="single"/>
        </w:rPr>
        <w:t>Povlačenje prijave projekta iz postupka odabira projekta</w:t>
      </w:r>
      <w:r w:rsidR="00172DB8">
        <w:rPr>
          <w:rFonts w:ascii="Times New Roman" w:hAnsi="Times New Roman" w:cs="Times New Roman"/>
          <w:b/>
          <w:sz w:val="24"/>
          <w:szCs w:val="24"/>
          <w:u w:val="single"/>
        </w:rPr>
        <w:t>/provedbe projekta</w:t>
      </w:r>
    </w:p>
    <w:p w:rsidR="006B6CB0" w:rsidRDefault="006B6CB0" w:rsidP="006B6CB0"/>
    <w:p w:rsidR="00677D12" w:rsidRDefault="006B6CB0" w:rsidP="006B6CB0">
      <w:pPr>
        <w:jc w:val="both"/>
        <w:rPr>
          <w:rStyle w:val="longtext"/>
          <w:rFonts w:ascii="Times New Roman" w:hAnsi="Times New Roman"/>
          <w:sz w:val="24"/>
          <w:szCs w:val="24"/>
        </w:rPr>
      </w:pPr>
      <w:r>
        <w:rPr>
          <w:rStyle w:val="longtext"/>
          <w:rFonts w:ascii="Times New Roman" w:hAnsi="Times New Roman"/>
          <w:sz w:val="24"/>
          <w:szCs w:val="24"/>
        </w:rPr>
        <w:t>U</w:t>
      </w:r>
      <w:r w:rsidRPr="005A64FD">
        <w:rPr>
          <w:rStyle w:val="longtext"/>
          <w:rFonts w:ascii="Times New Roman" w:hAnsi="Times New Roman"/>
          <w:sz w:val="24"/>
          <w:szCs w:val="24"/>
        </w:rPr>
        <w:t xml:space="preserve"> bilo kojoj fazi postupka odabira</w:t>
      </w:r>
      <w:r w:rsidR="00172DB8">
        <w:rPr>
          <w:rStyle w:val="longtext"/>
          <w:rFonts w:ascii="Times New Roman" w:hAnsi="Times New Roman"/>
          <w:sz w:val="24"/>
          <w:szCs w:val="24"/>
        </w:rPr>
        <w:t xml:space="preserve"> ili nakon donošenja O</w:t>
      </w:r>
      <w:r w:rsidR="00D164F5">
        <w:rPr>
          <w:rStyle w:val="longtext"/>
          <w:rFonts w:ascii="Times New Roman" w:hAnsi="Times New Roman"/>
          <w:sz w:val="24"/>
          <w:szCs w:val="24"/>
        </w:rPr>
        <w:t>dluke o odabiru projekta</w:t>
      </w:r>
      <w:r w:rsidRPr="005A64FD">
        <w:rPr>
          <w:rStyle w:val="longtext"/>
          <w:rFonts w:ascii="Times New Roman" w:hAnsi="Times New Roman"/>
          <w:sz w:val="24"/>
          <w:szCs w:val="24"/>
        </w:rPr>
        <w:t>, nositelj projekta može obavijestiti LAG da se povlači iz postupka odabira projekta</w:t>
      </w:r>
      <w:r w:rsidR="00D164F5">
        <w:rPr>
          <w:rStyle w:val="longtext"/>
          <w:rFonts w:ascii="Times New Roman" w:hAnsi="Times New Roman"/>
          <w:sz w:val="24"/>
          <w:szCs w:val="24"/>
        </w:rPr>
        <w:t xml:space="preserve"> ili da odustaje od provedbe projekta</w:t>
      </w:r>
      <w:r w:rsidRPr="005A64FD">
        <w:rPr>
          <w:rStyle w:val="longtext"/>
          <w:rFonts w:ascii="Times New Roman" w:hAnsi="Times New Roman"/>
          <w:sz w:val="24"/>
          <w:szCs w:val="24"/>
        </w:rPr>
        <w:t xml:space="preserve">. </w:t>
      </w:r>
      <w:r w:rsidR="00CE2B98">
        <w:rPr>
          <w:rStyle w:val="longtext"/>
          <w:rFonts w:ascii="Times New Roman" w:hAnsi="Times New Roman"/>
          <w:sz w:val="24"/>
          <w:szCs w:val="24"/>
        </w:rPr>
        <w:t>U tome slučaju,</w:t>
      </w:r>
      <w:r>
        <w:rPr>
          <w:rStyle w:val="longtext"/>
          <w:rFonts w:ascii="Times New Roman" w:hAnsi="Times New Roman"/>
          <w:sz w:val="24"/>
          <w:szCs w:val="24"/>
        </w:rPr>
        <w:t xml:space="preserve"> LAG </w:t>
      </w:r>
      <w:r w:rsidR="00CE2B98">
        <w:rPr>
          <w:rStyle w:val="longtext"/>
          <w:rFonts w:ascii="Times New Roman" w:hAnsi="Times New Roman"/>
          <w:sz w:val="24"/>
          <w:szCs w:val="24"/>
        </w:rPr>
        <w:t xml:space="preserve">Marinianis </w:t>
      </w:r>
      <w:r>
        <w:rPr>
          <w:rStyle w:val="longtext"/>
          <w:rFonts w:ascii="Times New Roman" w:hAnsi="Times New Roman"/>
          <w:sz w:val="24"/>
          <w:szCs w:val="24"/>
        </w:rPr>
        <w:t>izdaje Potvrdu o odustajanju.</w:t>
      </w:r>
    </w:p>
    <w:p w:rsidR="006B6CB0" w:rsidRPr="006B6CB0" w:rsidRDefault="006B6CB0" w:rsidP="006B6CB0">
      <w:pPr>
        <w:jc w:val="both"/>
      </w:pPr>
    </w:p>
    <w:p w:rsidR="00FE0C3D" w:rsidRPr="005A64FD" w:rsidRDefault="00FE0C3D" w:rsidP="00F24E87">
      <w:pPr>
        <w:shd w:val="clear" w:color="auto" w:fill="FFFFFF" w:themeFill="background1"/>
        <w:jc w:val="both"/>
        <w:rPr>
          <w:rFonts w:ascii="Times New Roman" w:hAnsi="Times New Roman" w:cs="Times New Roman"/>
          <w:sz w:val="24"/>
          <w:szCs w:val="24"/>
        </w:rPr>
      </w:pPr>
    </w:p>
    <w:p w:rsidR="00305AAA" w:rsidRPr="006B6CB0" w:rsidRDefault="0019520B" w:rsidP="006B6CB0">
      <w:pPr>
        <w:pStyle w:val="Naslov2"/>
        <w:rPr>
          <w:rFonts w:ascii="Times New Roman" w:hAnsi="Times New Roman" w:cs="Times New Roman"/>
          <w:b/>
          <w:color w:val="auto"/>
          <w:sz w:val="24"/>
          <w:szCs w:val="24"/>
        </w:rPr>
      </w:pPr>
      <w:bookmarkStart w:id="54" w:name="_Toc505958397"/>
      <w:r w:rsidRPr="006B6CB0">
        <w:rPr>
          <w:rFonts w:ascii="Times New Roman" w:hAnsi="Times New Roman" w:cs="Times New Roman"/>
          <w:b/>
          <w:color w:val="auto"/>
          <w:sz w:val="24"/>
          <w:szCs w:val="24"/>
        </w:rPr>
        <w:t>Administrativna kontrola projekata (Analiza 1)</w:t>
      </w:r>
      <w:bookmarkEnd w:id="54"/>
    </w:p>
    <w:p w:rsidR="000F27FC" w:rsidRPr="005A64FD" w:rsidRDefault="000F27FC" w:rsidP="000F27FC">
      <w:pPr>
        <w:shd w:val="clear" w:color="auto" w:fill="FFFFFF" w:themeFill="background1"/>
        <w:jc w:val="both"/>
        <w:rPr>
          <w:rFonts w:ascii="Times New Roman" w:hAnsi="Times New Roman" w:cs="Times New Roman"/>
          <w:sz w:val="24"/>
          <w:szCs w:val="24"/>
        </w:rPr>
      </w:pPr>
    </w:p>
    <w:p w:rsidR="000F27FC" w:rsidRDefault="000F27FC" w:rsidP="000F27FC">
      <w:pPr>
        <w:shd w:val="clear" w:color="auto" w:fill="FFFFFF" w:themeFill="background1"/>
        <w:jc w:val="both"/>
        <w:rPr>
          <w:rFonts w:ascii="Times New Roman" w:hAnsi="Times New Roman" w:cs="Times New Roman"/>
          <w:sz w:val="24"/>
          <w:szCs w:val="24"/>
        </w:rPr>
      </w:pPr>
      <w:r w:rsidRPr="005A64FD">
        <w:rPr>
          <w:rFonts w:ascii="Times New Roman" w:hAnsi="Times New Roman" w:cs="Times New Roman"/>
          <w:sz w:val="24"/>
          <w:szCs w:val="24"/>
        </w:rPr>
        <w:t>C</w:t>
      </w:r>
      <w:r w:rsidR="00F366AA">
        <w:rPr>
          <w:rFonts w:ascii="Times New Roman" w:hAnsi="Times New Roman" w:cs="Times New Roman"/>
          <w:sz w:val="24"/>
          <w:szCs w:val="24"/>
        </w:rPr>
        <w:t>ilj predmetne faze je provjera</w:t>
      </w:r>
      <w:r w:rsidRPr="005A64FD">
        <w:rPr>
          <w:rFonts w:ascii="Times New Roman" w:hAnsi="Times New Roman" w:cs="Times New Roman"/>
          <w:sz w:val="24"/>
          <w:szCs w:val="24"/>
        </w:rPr>
        <w:t xml:space="preserve"> </w:t>
      </w:r>
      <w:r w:rsidR="00F366AA">
        <w:rPr>
          <w:rFonts w:ascii="Times New Roman" w:eastAsia="Times New Roman" w:hAnsi="Times New Roman" w:cs="Times New Roman"/>
          <w:sz w:val="24"/>
          <w:szCs w:val="24"/>
        </w:rPr>
        <w:t>pravovremenost</w:t>
      </w:r>
      <w:r w:rsidR="00D8666D">
        <w:rPr>
          <w:rFonts w:ascii="Times New Roman" w:eastAsia="Times New Roman" w:hAnsi="Times New Roman" w:cs="Times New Roman"/>
          <w:sz w:val="24"/>
          <w:szCs w:val="24"/>
        </w:rPr>
        <w:t>i</w:t>
      </w:r>
      <w:r w:rsidR="00F366AA">
        <w:rPr>
          <w:rFonts w:ascii="Times New Roman" w:eastAsia="Times New Roman" w:hAnsi="Times New Roman" w:cs="Times New Roman"/>
          <w:sz w:val="24"/>
          <w:szCs w:val="24"/>
        </w:rPr>
        <w:t xml:space="preserve"> prijave projekta</w:t>
      </w:r>
      <w:r w:rsidR="0019520B">
        <w:rPr>
          <w:rFonts w:ascii="Times New Roman" w:eastAsia="Times New Roman" w:hAnsi="Times New Roman" w:cs="Times New Roman"/>
          <w:sz w:val="24"/>
          <w:szCs w:val="24"/>
        </w:rPr>
        <w:t>, potpunost</w:t>
      </w:r>
      <w:r w:rsidR="00D8666D">
        <w:rPr>
          <w:rFonts w:ascii="Times New Roman" w:eastAsia="Times New Roman" w:hAnsi="Times New Roman" w:cs="Times New Roman"/>
          <w:sz w:val="24"/>
          <w:szCs w:val="24"/>
        </w:rPr>
        <w:t>i</w:t>
      </w:r>
      <w:r w:rsidR="0019520B">
        <w:rPr>
          <w:rFonts w:ascii="Times New Roman" w:eastAsia="Times New Roman" w:hAnsi="Times New Roman" w:cs="Times New Roman"/>
          <w:sz w:val="24"/>
          <w:szCs w:val="24"/>
        </w:rPr>
        <w:t xml:space="preserve"> i sadržaja dokumenata, prihvatljivost nositelja projekta i osnovn</w:t>
      </w:r>
      <w:r w:rsidR="006478D7">
        <w:rPr>
          <w:rFonts w:ascii="Times New Roman" w:eastAsia="Times New Roman" w:hAnsi="Times New Roman" w:cs="Times New Roman"/>
          <w:sz w:val="24"/>
          <w:szCs w:val="24"/>
        </w:rPr>
        <w:t>ih</w:t>
      </w:r>
      <w:r w:rsidR="0019520B">
        <w:rPr>
          <w:rFonts w:ascii="Times New Roman" w:eastAsia="Times New Roman" w:hAnsi="Times New Roman" w:cs="Times New Roman"/>
          <w:sz w:val="24"/>
          <w:szCs w:val="24"/>
        </w:rPr>
        <w:t xml:space="preserve"> uvjet</w:t>
      </w:r>
      <w:r w:rsidR="006478D7">
        <w:rPr>
          <w:rFonts w:ascii="Times New Roman" w:eastAsia="Times New Roman" w:hAnsi="Times New Roman" w:cs="Times New Roman"/>
          <w:sz w:val="24"/>
          <w:szCs w:val="24"/>
        </w:rPr>
        <w:t>a</w:t>
      </w:r>
      <w:r w:rsidR="0019520B">
        <w:rPr>
          <w:rFonts w:ascii="Times New Roman" w:eastAsia="Times New Roman" w:hAnsi="Times New Roman" w:cs="Times New Roman"/>
          <w:sz w:val="24"/>
          <w:szCs w:val="24"/>
        </w:rPr>
        <w:t xml:space="preserve"> prihvatljivosti projekta</w:t>
      </w:r>
      <w:r w:rsidRPr="005A64FD">
        <w:rPr>
          <w:rFonts w:ascii="Times New Roman" w:hAnsi="Times New Roman" w:cs="Times New Roman"/>
          <w:sz w:val="24"/>
          <w:szCs w:val="24"/>
        </w:rPr>
        <w:t>.</w:t>
      </w:r>
    </w:p>
    <w:p w:rsidR="0019520B" w:rsidRPr="005A64FD" w:rsidRDefault="0019520B" w:rsidP="000F27FC">
      <w:pPr>
        <w:shd w:val="clear" w:color="auto" w:fill="FFFFFF" w:themeFill="background1"/>
        <w:jc w:val="both"/>
        <w:rPr>
          <w:rFonts w:ascii="Times New Roman" w:hAnsi="Times New Roman" w:cs="Times New Roman"/>
          <w:sz w:val="24"/>
          <w:szCs w:val="24"/>
        </w:rPr>
      </w:pPr>
    </w:p>
    <w:p w:rsidR="00A4782E" w:rsidRDefault="00F366AA" w:rsidP="006C492B">
      <w:pPr>
        <w:shd w:val="clear" w:color="auto" w:fill="FFFFFF" w:themeFill="background1"/>
        <w:jc w:val="both"/>
        <w:rPr>
          <w:rFonts w:ascii="Times New Roman" w:hAnsi="Times New Roman" w:cs="Times New Roman"/>
          <w:sz w:val="24"/>
          <w:szCs w:val="24"/>
        </w:rPr>
      </w:pPr>
      <w:r w:rsidRPr="00C017B4">
        <w:rPr>
          <w:rFonts w:ascii="Times New Roman" w:hAnsi="Times New Roman" w:cs="Times New Roman"/>
          <w:sz w:val="24"/>
          <w:szCs w:val="24"/>
        </w:rPr>
        <w:t>Administrativni kriteriji te poslje</w:t>
      </w:r>
      <w:r>
        <w:rPr>
          <w:rFonts w:ascii="Times New Roman" w:hAnsi="Times New Roman" w:cs="Times New Roman"/>
          <w:sz w:val="24"/>
          <w:szCs w:val="24"/>
        </w:rPr>
        <w:t>dično i administrativne provjere</w:t>
      </w:r>
      <w:r w:rsidRPr="00C017B4">
        <w:rPr>
          <w:rFonts w:ascii="Times New Roman" w:hAnsi="Times New Roman" w:cs="Times New Roman"/>
          <w:sz w:val="24"/>
          <w:szCs w:val="24"/>
        </w:rPr>
        <w:t>, po svojoj naravi, ne ulaze u sadržaj i kvalitetu samog projekta već se u postupku kontrole postupa prema zadanim, jasnim i transparentnim pravilima, jednakim za sve nositelje projekata, obazirući se samo i isključivo na postavljene administrativne zahtjeve</w:t>
      </w:r>
      <w:r w:rsidR="00A4782E">
        <w:rPr>
          <w:rFonts w:ascii="Times New Roman" w:hAnsi="Times New Roman" w:cs="Times New Roman"/>
          <w:sz w:val="24"/>
          <w:szCs w:val="24"/>
        </w:rPr>
        <w:t>.</w:t>
      </w:r>
    </w:p>
    <w:p w:rsidR="00EA373D" w:rsidRDefault="00EA373D" w:rsidP="006C492B">
      <w:pPr>
        <w:shd w:val="clear" w:color="auto" w:fill="FFFFFF" w:themeFill="background1"/>
        <w:jc w:val="both"/>
        <w:rPr>
          <w:rFonts w:ascii="Times New Roman" w:hAnsi="Times New Roman" w:cs="Times New Roman"/>
          <w:sz w:val="24"/>
          <w:szCs w:val="24"/>
        </w:rPr>
      </w:pPr>
    </w:p>
    <w:p w:rsidR="00EA373D" w:rsidRDefault="00EA373D" w:rsidP="006C492B">
      <w:pPr>
        <w:shd w:val="clear" w:color="auto" w:fill="FFFFFF" w:themeFill="background1"/>
        <w:jc w:val="both"/>
        <w:rPr>
          <w:rFonts w:ascii="Times New Roman" w:hAnsi="Times New Roman" w:cs="Times New Roman"/>
          <w:sz w:val="24"/>
          <w:szCs w:val="24"/>
        </w:rPr>
      </w:pPr>
      <w:r w:rsidRPr="00EA373D">
        <w:rPr>
          <w:rFonts w:ascii="Times New Roman" w:hAnsi="Times New Roman" w:cs="Times New Roman"/>
          <w:sz w:val="24"/>
          <w:szCs w:val="24"/>
        </w:rPr>
        <w:t>U slučaju</w:t>
      </w:r>
      <w:r>
        <w:rPr>
          <w:rFonts w:ascii="Times New Roman" w:hAnsi="Times New Roman" w:cs="Times New Roman"/>
          <w:sz w:val="24"/>
          <w:szCs w:val="24"/>
        </w:rPr>
        <w:t xml:space="preserve"> neispunjavanja zahtjeva za nositelja proj</w:t>
      </w:r>
      <w:r w:rsidR="00172DB8">
        <w:rPr>
          <w:rFonts w:ascii="Times New Roman" w:hAnsi="Times New Roman" w:cs="Times New Roman"/>
          <w:sz w:val="24"/>
          <w:szCs w:val="24"/>
        </w:rPr>
        <w:t>ekta navedenih u glavi 2. ovog N</w:t>
      </w:r>
      <w:r>
        <w:rPr>
          <w:rFonts w:ascii="Times New Roman" w:hAnsi="Times New Roman" w:cs="Times New Roman"/>
          <w:sz w:val="24"/>
          <w:szCs w:val="24"/>
        </w:rPr>
        <w:t>atječaja i temeljnih uvjeta prihvatljivosti projekta n</w:t>
      </w:r>
      <w:r w:rsidR="00172DB8">
        <w:rPr>
          <w:rFonts w:ascii="Times New Roman" w:hAnsi="Times New Roman" w:cs="Times New Roman"/>
          <w:sz w:val="24"/>
          <w:szCs w:val="24"/>
        </w:rPr>
        <w:t>avedenih u poglavlju 3.1. ovog N</w:t>
      </w:r>
      <w:r>
        <w:rPr>
          <w:rFonts w:ascii="Times New Roman" w:hAnsi="Times New Roman" w:cs="Times New Roman"/>
          <w:sz w:val="24"/>
          <w:szCs w:val="24"/>
        </w:rPr>
        <w:t>atječaja,</w:t>
      </w:r>
      <w:r w:rsidRPr="00EA373D">
        <w:rPr>
          <w:rFonts w:ascii="Times New Roman" w:hAnsi="Times New Roman" w:cs="Times New Roman"/>
          <w:sz w:val="24"/>
          <w:szCs w:val="24"/>
        </w:rPr>
        <w:t xml:space="preserve"> prijava </w:t>
      </w:r>
      <w:r>
        <w:rPr>
          <w:rFonts w:ascii="Times New Roman" w:hAnsi="Times New Roman" w:cs="Times New Roman"/>
          <w:sz w:val="24"/>
          <w:szCs w:val="24"/>
        </w:rPr>
        <w:t xml:space="preserve">projekta </w:t>
      </w:r>
      <w:r w:rsidRPr="00EA373D">
        <w:rPr>
          <w:rFonts w:ascii="Times New Roman" w:hAnsi="Times New Roman" w:cs="Times New Roman"/>
          <w:sz w:val="24"/>
          <w:szCs w:val="24"/>
        </w:rPr>
        <w:t>se</w:t>
      </w:r>
      <w:r w:rsidR="00D8666D">
        <w:rPr>
          <w:rFonts w:ascii="Times New Roman" w:hAnsi="Times New Roman" w:cs="Times New Roman"/>
          <w:sz w:val="24"/>
          <w:szCs w:val="24"/>
        </w:rPr>
        <w:t xml:space="preserve"> isključuje</w:t>
      </w:r>
      <w:r w:rsidRPr="00EA373D">
        <w:rPr>
          <w:rFonts w:ascii="Times New Roman" w:hAnsi="Times New Roman" w:cs="Times New Roman"/>
          <w:sz w:val="24"/>
          <w:szCs w:val="24"/>
        </w:rPr>
        <w:t xml:space="preserve"> iz daljnjeg postup</w:t>
      </w:r>
      <w:r w:rsidR="00D8666D">
        <w:rPr>
          <w:rFonts w:ascii="Times New Roman" w:hAnsi="Times New Roman" w:cs="Times New Roman"/>
          <w:sz w:val="24"/>
          <w:szCs w:val="24"/>
        </w:rPr>
        <w:t>ka odabira</w:t>
      </w:r>
      <w:r w:rsidRPr="00EA373D">
        <w:rPr>
          <w:rFonts w:ascii="Times New Roman" w:hAnsi="Times New Roman" w:cs="Times New Roman"/>
          <w:sz w:val="24"/>
          <w:szCs w:val="24"/>
        </w:rPr>
        <w:t xml:space="preserve">. </w:t>
      </w:r>
    </w:p>
    <w:p w:rsidR="00A4782E" w:rsidRPr="005A64FD" w:rsidRDefault="00A4782E" w:rsidP="006C492B">
      <w:pPr>
        <w:shd w:val="clear" w:color="auto" w:fill="FFFFFF" w:themeFill="background1"/>
        <w:jc w:val="both"/>
        <w:rPr>
          <w:rFonts w:ascii="Times New Roman" w:hAnsi="Times New Roman" w:cs="Times New Roman"/>
          <w:b/>
          <w:sz w:val="24"/>
          <w:szCs w:val="24"/>
        </w:rPr>
      </w:pPr>
    </w:p>
    <w:p w:rsidR="00F129A5" w:rsidRPr="006B6CB0" w:rsidRDefault="00080F8A" w:rsidP="006B6CB0">
      <w:pPr>
        <w:pStyle w:val="Naslov2"/>
        <w:rPr>
          <w:rFonts w:ascii="Times New Roman" w:hAnsi="Times New Roman" w:cs="Times New Roman"/>
          <w:b/>
          <w:color w:val="auto"/>
          <w:sz w:val="24"/>
          <w:szCs w:val="24"/>
        </w:rPr>
      </w:pPr>
      <w:bookmarkStart w:id="55" w:name="_Toc505958398"/>
      <w:r w:rsidRPr="006B6CB0">
        <w:rPr>
          <w:rFonts w:ascii="Times New Roman" w:hAnsi="Times New Roman" w:cs="Times New Roman"/>
          <w:b/>
          <w:color w:val="auto"/>
          <w:sz w:val="24"/>
          <w:szCs w:val="24"/>
        </w:rPr>
        <w:t xml:space="preserve">Ocjenjivanje </w:t>
      </w:r>
      <w:r w:rsidR="000E5241" w:rsidRPr="006B6CB0">
        <w:rPr>
          <w:rFonts w:ascii="Times New Roman" w:hAnsi="Times New Roman" w:cs="Times New Roman"/>
          <w:b/>
          <w:color w:val="auto"/>
          <w:sz w:val="24"/>
          <w:szCs w:val="24"/>
        </w:rPr>
        <w:t>projekata</w:t>
      </w:r>
      <w:r w:rsidR="006B2F4F" w:rsidRPr="006B6CB0">
        <w:rPr>
          <w:rFonts w:ascii="Times New Roman" w:hAnsi="Times New Roman" w:cs="Times New Roman"/>
          <w:b/>
          <w:color w:val="auto"/>
          <w:sz w:val="24"/>
          <w:szCs w:val="24"/>
        </w:rPr>
        <w:t xml:space="preserve"> </w:t>
      </w:r>
      <w:r w:rsidR="00F366AA" w:rsidRPr="006B6CB0">
        <w:rPr>
          <w:rFonts w:ascii="Times New Roman" w:hAnsi="Times New Roman" w:cs="Times New Roman"/>
          <w:b/>
          <w:color w:val="auto"/>
          <w:sz w:val="24"/>
          <w:szCs w:val="24"/>
        </w:rPr>
        <w:t>(Analiza 2)</w:t>
      </w:r>
      <w:bookmarkEnd w:id="55"/>
    </w:p>
    <w:p w:rsidR="00DC2D43" w:rsidRPr="005A64FD" w:rsidRDefault="00DC2D43" w:rsidP="006C492B">
      <w:pPr>
        <w:shd w:val="clear" w:color="auto" w:fill="FFFFFF" w:themeFill="background1"/>
        <w:jc w:val="both"/>
        <w:rPr>
          <w:rFonts w:ascii="Times New Roman" w:hAnsi="Times New Roman" w:cs="Times New Roman"/>
          <w:b/>
          <w:sz w:val="24"/>
          <w:szCs w:val="24"/>
        </w:rPr>
      </w:pPr>
    </w:p>
    <w:p w:rsidR="00B278D3" w:rsidRDefault="00F366AA" w:rsidP="00B278D3">
      <w:pPr>
        <w:pStyle w:val="Odlomakpopisa"/>
        <w:tabs>
          <w:tab w:val="left" w:pos="0"/>
          <w:tab w:val="left" w:pos="142"/>
          <w:tab w:val="left" w:pos="284"/>
        </w:tabs>
        <w:spacing w:line="259" w:lineRule="auto"/>
        <w:ind w:left="0"/>
        <w:contextualSpacing w:val="0"/>
        <w:jc w:val="both"/>
        <w:rPr>
          <w:rFonts w:ascii="Times New Roman" w:hAnsi="Times New Roman" w:cs="Times New Roman"/>
          <w:sz w:val="24"/>
          <w:szCs w:val="24"/>
        </w:rPr>
      </w:pPr>
      <w:r>
        <w:rPr>
          <w:rFonts w:ascii="Times New Roman" w:eastAsia="Times New Roman" w:hAnsi="Times New Roman" w:cs="Times New Roman"/>
          <w:sz w:val="24"/>
          <w:szCs w:val="24"/>
        </w:rPr>
        <w:t xml:space="preserve">Cilj predmetne faze je provjera </w:t>
      </w:r>
      <w:r w:rsidRPr="00D40389">
        <w:rPr>
          <w:rFonts w:ascii="Times New Roman" w:eastAsia="Times New Roman" w:hAnsi="Times New Roman" w:cs="Times New Roman"/>
          <w:sz w:val="24"/>
          <w:szCs w:val="24"/>
        </w:rPr>
        <w:t>usklađenost</w:t>
      </w:r>
      <w:r>
        <w:rPr>
          <w:rFonts w:ascii="Times New Roman" w:eastAsia="Times New Roman" w:hAnsi="Times New Roman" w:cs="Times New Roman"/>
          <w:sz w:val="24"/>
          <w:szCs w:val="24"/>
        </w:rPr>
        <w:t>i</w:t>
      </w:r>
      <w:r w:rsidRPr="00D40389">
        <w:rPr>
          <w:rFonts w:ascii="Times New Roman" w:eastAsia="Times New Roman" w:hAnsi="Times New Roman" w:cs="Times New Roman"/>
          <w:sz w:val="24"/>
          <w:szCs w:val="24"/>
        </w:rPr>
        <w:t xml:space="preserve"> projekta s uvjetima prihvatljivosti i kr</w:t>
      </w:r>
      <w:r>
        <w:rPr>
          <w:rFonts w:ascii="Times New Roman" w:eastAsia="Times New Roman" w:hAnsi="Times New Roman" w:cs="Times New Roman"/>
          <w:sz w:val="24"/>
          <w:szCs w:val="24"/>
        </w:rPr>
        <w:t>i</w:t>
      </w:r>
      <w:r w:rsidRPr="00D40389">
        <w:rPr>
          <w:rFonts w:ascii="Times New Roman" w:eastAsia="Times New Roman" w:hAnsi="Times New Roman" w:cs="Times New Roman"/>
          <w:sz w:val="24"/>
          <w:szCs w:val="24"/>
        </w:rPr>
        <w:t>teri</w:t>
      </w:r>
      <w:r>
        <w:rPr>
          <w:rFonts w:ascii="Times New Roman" w:eastAsia="Times New Roman" w:hAnsi="Times New Roman" w:cs="Times New Roman"/>
          <w:sz w:val="24"/>
          <w:szCs w:val="24"/>
        </w:rPr>
        <w:t>jima odabira iz LRS, utvrđivanje prihvatljiv</w:t>
      </w:r>
      <w:r w:rsidR="002E7424">
        <w:rPr>
          <w:rFonts w:ascii="Times New Roman" w:eastAsia="Times New Roman" w:hAnsi="Times New Roman" w:cs="Times New Roman"/>
          <w:sz w:val="24"/>
          <w:szCs w:val="24"/>
        </w:rPr>
        <w:t xml:space="preserve">ih </w:t>
      </w:r>
      <w:r w:rsidRPr="00D40389">
        <w:rPr>
          <w:rFonts w:ascii="Times New Roman" w:eastAsia="Times New Roman" w:hAnsi="Times New Roman" w:cs="Times New Roman"/>
          <w:sz w:val="24"/>
          <w:szCs w:val="24"/>
        </w:rPr>
        <w:t>aktivnost</w:t>
      </w:r>
      <w:r w:rsidR="002E7424">
        <w:rPr>
          <w:rFonts w:ascii="Times New Roman" w:eastAsia="Times New Roman" w:hAnsi="Times New Roman" w:cs="Times New Roman"/>
          <w:sz w:val="24"/>
          <w:szCs w:val="24"/>
        </w:rPr>
        <w:t xml:space="preserve">i, </w:t>
      </w:r>
      <w:r>
        <w:rPr>
          <w:rFonts w:ascii="Times New Roman" w:eastAsia="Times New Roman" w:hAnsi="Times New Roman" w:cs="Times New Roman"/>
          <w:sz w:val="24"/>
          <w:szCs w:val="24"/>
        </w:rPr>
        <w:t>iznosa</w:t>
      </w:r>
      <w:r w:rsidR="002E74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javne potpore i broj bodova po projektu</w:t>
      </w:r>
      <w:r>
        <w:rPr>
          <w:rFonts w:ascii="Times New Roman" w:hAnsi="Times New Roman" w:cs="Times New Roman"/>
          <w:sz w:val="24"/>
          <w:szCs w:val="24"/>
        </w:rPr>
        <w:t>.</w:t>
      </w:r>
    </w:p>
    <w:p w:rsidR="00D8666D" w:rsidRPr="00D8666D" w:rsidRDefault="00D8666D" w:rsidP="00B278D3">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rsidR="00D8666D" w:rsidRDefault="00D8666D"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lastRenderedPageBreak/>
        <w:t>U s</w:t>
      </w:r>
      <w:r w:rsidR="00172DB8">
        <w:rPr>
          <w:rFonts w:ascii="Times New Roman" w:eastAsia="Times New Roman" w:hAnsi="Times New Roman" w:cs="Times New Roman"/>
          <w:sz w:val="24"/>
          <w:szCs w:val="24"/>
        </w:rPr>
        <w:t xml:space="preserve">lučaju neispunjavanja </w:t>
      </w:r>
      <w:r w:rsidRPr="00D8666D">
        <w:rPr>
          <w:rFonts w:ascii="Times New Roman" w:eastAsia="Times New Roman" w:hAnsi="Times New Roman" w:cs="Times New Roman"/>
          <w:sz w:val="24"/>
          <w:szCs w:val="24"/>
        </w:rPr>
        <w:t xml:space="preserve">uvjeta prihvatljivosti projekta navedenih u poglavlju 3.1. </w:t>
      </w:r>
      <w:r>
        <w:rPr>
          <w:rFonts w:ascii="Times New Roman" w:eastAsia="Times New Roman" w:hAnsi="Times New Roman" w:cs="Times New Roman"/>
          <w:sz w:val="24"/>
          <w:szCs w:val="24"/>
        </w:rPr>
        <w:t>i sukladnosti s kriterijima odabira iz poglavlja 3.</w:t>
      </w:r>
      <w:r w:rsidR="001343D4">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D8666D">
        <w:rPr>
          <w:rFonts w:ascii="Times New Roman" w:eastAsia="Times New Roman" w:hAnsi="Times New Roman" w:cs="Times New Roman"/>
          <w:sz w:val="24"/>
          <w:szCs w:val="24"/>
        </w:rPr>
        <w:t xml:space="preserve">ovog </w:t>
      </w:r>
      <w:r w:rsidR="006478D7">
        <w:rPr>
          <w:rFonts w:ascii="Times New Roman" w:eastAsia="Times New Roman" w:hAnsi="Times New Roman" w:cs="Times New Roman"/>
          <w:sz w:val="24"/>
          <w:szCs w:val="24"/>
        </w:rPr>
        <w:t>N</w:t>
      </w:r>
      <w:r w:rsidRPr="00D8666D">
        <w:rPr>
          <w:rFonts w:ascii="Times New Roman" w:eastAsia="Times New Roman" w:hAnsi="Times New Roman" w:cs="Times New Roman"/>
          <w:sz w:val="24"/>
          <w:szCs w:val="24"/>
        </w:rPr>
        <w:t xml:space="preserve">atječaja, prijava projekta se isključuje iz daljnjeg postupka odabira. </w:t>
      </w:r>
    </w:p>
    <w:p w:rsidR="00B0370C" w:rsidRPr="00D8666D" w:rsidRDefault="00B0370C"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rsidR="004033E7" w:rsidRDefault="005C5E8C" w:rsidP="00B278D3">
      <w:pPr>
        <w:tabs>
          <w:tab w:val="left" w:pos="567"/>
        </w:tabs>
        <w:ind w:right="-278"/>
        <w:jc w:val="both"/>
        <w:rPr>
          <w:rFonts w:ascii="Times New Roman" w:hAnsi="Times New Roman" w:cs="Times New Roman"/>
          <w:b/>
          <w:sz w:val="24"/>
          <w:szCs w:val="24"/>
          <w:u w:val="single"/>
        </w:rPr>
      </w:pPr>
      <w:r w:rsidRPr="005A64FD">
        <w:rPr>
          <w:rFonts w:ascii="Times New Roman" w:hAnsi="Times New Roman" w:cs="Times New Roman"/>
          <w:b/>
          <w:sz w:val="24"/>
          <w:szCs w:val="24"/>
          <w:u w:val="single"/>
        </w:rPr>
        <w:t>Rangiranje projekata</w:t>
      </w:r>
    </w:p>
    <w:p w:rsidR="00B278D3" w:rsidRPr="00B278D3" w:rsidRDefault="00B278D3" w:rsidP="00B278D3">
      <w:pPr>
        <w:tabs>
          <w:tab w:val="left" w:pos="567"/>
        </w:tabs>
        <w:ind w:right="-278"/>
        <w:jc w:val="both"/>
        <w:rPr>
          <w:rFonts w:ascii="Times New Roman" w:hAnsi="Times New Roman" w:cs="Times New Roman"/>
          <w:b/>
          <w:sz w:val="24"/>
          <w:szCs w:val="24"/>
          <w:u w:val="single"/>
        </w:rPr>
      </w:pPr>
    </w:p>
    <w:p w:rsidR="00B75D11" w:rsidRDefault="00B75D11" w:rsidP="00B75D11">
      <w:pPr>
        <w:tabs>
          <w:tab w:val="left" w:pos="0"/>
          <w:tab w:val="left" w:pos="142"/>
          <w:tab w:val="left" w:pos="284"/>
        </w:tabs>
        <w:spacing w:line="259" w:lineRule="auto"/>
        <w:jc w:val="both"/>
        <w:rPr>
          <w:rFonts w:ascii="Times New Roman" w:eastAsia="Times New Roman" w:hAnsi="Times New Roman"/>
          <w:sz w:val="24"/>
          <w:szCs w:val="24"/>
        </w:rPr>
      </w:pPr>
      <w:r>
        <w:rPr>
          <w:rFonts w:ascii="Times New Roman" w:eastAsia="Times New Roman" w:hAnsi="Times New Roman"/>
          <w:sz w:val="24"/>
          <w:szCs w:val="24"/>
        </w:rPr>
        <w:t xml:space="preserve">Prednost na rang listi imaju prijave projekata s ostvarenim većim brojem bodova tijekom administrativne obrade. </w:t>
      </w:r>
    </w:p>
    <w:p w:rsidR="00B75D11" w:rsidRDefault="00B75D11" w:rsidP="00B75D11">
      <w:pPr>
        <w:tabs>
          <w:tab w:val="left" w:pos="0"/>
          <w:tab w:val="left" w:pos="142"/>
          <w:tab w:val="left" w:pos="284"/>
        </w:tabs>
        <w:spacing w:line="259" w:lineRule="auto"/>
        <w:jc w:val="both"/>
        <w:rPr>
          <w:rFonts w:ascii="Times New Roman" w:eastAsia="Times New Roman" w:hAnsi="Times New Roman"/>
          <w:sz w:val="24"/>
          <w:szCs w:val="24"/>
        </w:rPr>
      </w:pPr>
    </w:p>
    <w:p w:rsidR="00B75D11" w:rsidRDefault="00B75D11" w:rsidP="00B75D11">
      <w:pPr>
        <w:jc w:val="both"/>
        <w:rPr>
          <w:rFonts w:ascii="Times New Roman" w:hAnsi="Times New Roman"/>
          <w:sz w:val="24"/>
          <w:szCs w:val="24"/>
        </w:rPr>
      </w:pPr>
      <w:r>
        <w:rPr>
          <w:rFonts w:ascii="Times New Roman" w:hAnsi="Times New Roman"/>
          <w:sz w:val="24"/>
          <w:szCs w:val="24"/>
        </w:rPr>
        <w:t xml:space="preserve">U slučaju da 2 ili više projektnih prijedloga imaju jednak broj bodova i ne zna se točno koji prolazi, primjenjuje se načelo prvenstva predaje projekta na LAG Natječaj. Isto se utvrđuje pomoću datuma na omotnici kod prijave projekta (dan, sat, minuta, sekunda predaje u pošti). </w:t>
      </w:r>
    </w:p>
    <w:p w:rsidR="00B75D11" w:rsidRDefault="00B75D11" w:rsidP="00B75D11">
      <w:pPr>
        <w:tabs>
          <w:tab w:val="left" w:pos="0"/>
          <w:tab w:val="left" w:pos="142"/>
          <w:tab w:val="left" w:pos="284"/>
        </w:tabs>
        <w:spacing w:line="259" w:lineRule="auto"/>
        <w:jc w:val="both"/>
        <w:rPr>
          <w:rFonts w:ascii="Times New Roman" w:eastAsia="Times New Roman" w:hAnsi="Times New Roman"/>
          <w:sz w:val="24"/>
          <w:szCs w:val="24"/>
        </w:rPr>
      </w:pPr>
    </w:p>
    <w:p w:rsidR="00B75D11" w:rsidRDefault="00B75D11" w:rsidP="00B75D11">
      <w:pPr>
        <w:tabs>
          <w:tab w:val="left" w:pos="0"/>
          <w:tab w:val="left" w:pos="142"/>
          <w:tab w:val="left" w:pos="284"/>
        </w:tabs>
        <w:spacing w:line="259" w:lineRule="auto"/>
        <w:jc w:val="both"/>
        <w:rPr>
          <w:rFonts w:ascii="Times New Roman" w:eastAsia="Times New Roman" w:hAnsi="Times New Roman"/>
          <w:sz w:val="24"/>
          <w:szCs w:val="24"/>
        </w:rPr>
      </w:pPr>
      <w:r w:rsidRPr="00B0370C">
        <w:rPr>
          <w:rFonts w:ascii="Times New Roman" w:eastAsia="Times New Roman" w:hAnsi="Times New Roman"/>
          <w:sz w:val="24"/>
          <w:szCs w:val="24"/>
        </w:rPr>
        <w:t xml:space="preserve">Ako dvije ili više prijava projekata i nakon takve provjere imaju isti broj bodova, provest će se postupak izvlačenja slučajnim odabirom u prisutnosti javnog bilježnika. </w:t>
      </w:r>
      <w:r>
        <w:rPr>
          <w:rFonts w:ascii="Times New Roman" w:eastAsia="Times New Roman" w:hAnsi="Times New Roman"/>
          <w:sz w:val="24"/>
          <w:szCs w:val="24"/>
        </w:rPr>
        <w:t xml:space="preserve">    </w:t>
      </w:r>
    </w:p>
    <w:p w:rsidR="00747660" w:rsidRDefault="00747660"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rsidR="0085775F" w:rsidRPr="006B6CB0" w:rsidRDefault="0085775F" w:rsidP="006B6CB0">
      <w:pPr>
        <w:pStyle w:val="Naslov2"/>
        <w:rPr>
          <w:rFonts w:ascii="Times New Roman" w:hAnsi="Times New Roman" w:cs="Times New Roman"/>
          <w:b/>
          <w:color w:val="auto"/>
          <w:sz w:val="24"/>
          <w:szCs w:val="24"/>
        </w:rPr>
      </w:pPr>
      <w:bookmarkStart w:id="56" w:name="_Toc505958399"/>
      <w:r w:rsidRPr="006B6CB0">
        <w:rPr>
          <w:rFonts w:ascii="Times New Roman" w:hAnsi="Times New Roman" w:cs="Times New Roman"/>
          <w:b/>
          <w:color w:val="auto"/>
          <w:sz w:val="24"/>
          <w:szCs w:val="24"/>
        </w:rPr>
        <w:t>Odabir projekata od strane UO LAG-a</w:t>
      </w:r>
      <w:bookmarkEnd w:id="56"/>
    </w:p>
    <w:p w:rsidR="0085775F" w:rsidRDefault="0085775F" w:rsidP="0085775F"/>
    <w:p w:rsidR="00747660" w:rsidRDefault="00747660" w:rsidP="0074766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Nakon što su prijave projekta </w:t>
      </w:r>
      <w:r w:rsidR="009D3EFB">
        <w:rPr>
          <w:rFonts w:ascii="Times New Roman" w:eastAsia="Times New Roman" w:hAnsi="Times New Roman" w:cs="Times New Roman"/>
          <w:sz w:val="24"/>
          <w:szCs w:val="24"/>
        </w:rPr>
        <w:t xml:space="preserve">negativno ocijenjene i/ili </w:t>
      </w:r>
      <w:r>
        <w:rPr>
          <w:rFonts w:ascii="Times New Roman" w:eastAsia="Times New Roman" w:hAnsi="Times New Roman" w:cs="Times New Roman"/>
          <w:sz w:val="24"/>
          <w:szCs w:val="24"/>
        </w:rPr>
        <w:t>isključene iz analize 1/analize 2 ili su pozitivn</w:t>
      </w:r>
      <w:r w:rsidR="009D3EFB">
        <w:rPr>
          <w:rFonts w:ascii="Times New Roman" w:eastAsia="Times New Roman" w:hAnsi="Times New Roman" w:cs="Times New Roman"/>
          <w:sz w:val="24"/>
          <w:szCs w:val="24"/>
        </w:rPr>
        <w:t>o ocijenjene</w:t>
      </w:r>
      <w:r>
        <w:rPr>
          <w:rFonts w:ascii="Times New Roman" w:eastAsia="Times New Roman" w:hAnsi="Times New Roman" w:cs="Times New Roman"/>
          <w:sz w:val="24"/>
          <w:szCs w:val="24"/>
        </w:rPr>
        <w:t xml:space="preserve"> nakon analize 2, odabrani LAG saziva sjednicu UO LAG-a kako bi članovi UO LAG-a za svaki pozitivan i/ili negativan projekt mogli provesti glasovanje</w:t>
      </w:r>
      <w:r w:rsidR="00297D90">
        <w:rPr>
          <w:rFonts w:ascii="Times New Roman" w:eastAsia="Times New Roman" w:hAnsi="Times New Roman" w:cs="Times New Roman"/>
          <w:sz w:val="24"/>
          <w:szCs w:val="24"/>
        </w:rPr>
        <w:t>.</w:t>
      </w:r>
      <w:r w:rsidR="00B25B67">
        <w:rPr>
          <w:rFonts w:ascii="Times New Roman" w:eastAsia="Times New Roman" w:hAnsi="Times New Roman" w:cs="Times New Roman"/>
          <w:sz w:val="24"/>
          <w:szCs w:val="24"/>
        </w:rPr>
        <w:t xml:space="preserve"> </w:t>
      </w:r>
    </w:p>
    <w:p w:rsidR="00747660" w:rsidRDefault="00747660" w:rsidP="00747660">
      <w:pPr>
        <w:jc w:val="both"/>
        <w:rPr>
          <w:rFonts w:ascii="Times New Roman" w:eastAsia="Times New Roman" w:hAnsi="Times New Roman" w:cs="Times New Roman"/>
          <w:sz w:val="24"/>
          <w:szCs w:val="24"/>
        </w:rPr>
      </w:pPr>
    </w:p>
    <w:p w:rsidR="00747660" w:rsidRPr="00B63047" w:rsidRDefault="003940E8" w:rsidP="00747660">
      <w:pPr>
        <w:pStyle w:val="Odlomakpopisa"/>
        <w:numPr>
          <w:ilvl w:val="0"/>
          <w:numId w:val="4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Izdavanje odluka u</w:t>
      </w:r>
      <w:r w:rsidR="00747660" w:rsidRPr="00B63047">
        <w:rPr>
          <w:rFonts w:ascii="Times New Roman" w:eastAsia="Times New Roman" w:hAnsi="Times New Roman" w:cs="Times New Roman"/>
          <w:b/>
          <w:sz w:val="24"/>
          <w:szCs w:val="24"/>
        </w:rPr>
        <w:t xml:space="preserve"> slučaju dovoljno ras</w:t>
      </w:r>
      <w:r w:rsidR="00747660">
        <w:rPr>
          <w:rFonts w:ascii="Times New Roman" w:eastAsia="Times New Roman" w:hAnsi="Times New Roman" w:cs="Times New Roman"/>
          <w:b/>
          <w:sz w:val="24"/>
          <w:szCs w:val="24"/>
        </w:rPr>
        <w:t>položivih sredstava</w:t>
      </w:r>
      <w:r w:rsidR="00747660" w:rsidRPr="00B63047">
        <w:rPr>
          <w:rFonts w:ascii="Times New Roman" w:eastAsia="Times New Roman" w:hAnsi="Times New Roman" w:cs="Times New Roman"/>
          <w:b/>
          <w:sz w:val="24"/>
          <w:szCs w:val="24"/>
        </w:rPr>
        <w:t xml:space="preserve"> </w:t>
      </w:r>
    </w:p>
    <w:p w:rsidR="00747660" w:rsidRPr="006B5D88" w:rsidRDefault="00747660" w:rsidP="00747660">
      <w:pPr>
        <w:pStyle w:val="Odlomakpopisa"/>
        <w:tabs>
          <w:tab w:val="left" w:pos="284"/>
          <w:tab w:val="left" w:pos="5308"/>
        </w:tabs>
        <w:jc w:val="both"/>
        <w:rPr>
          <w:rFonts w:ascii="Times New Roman" w:eastAsia="Times New Roman" w:hAnsi="Times New Roman" w:cs="Times New Roman"/>
          <w:sz w:val="24"/>
          <w:szCs w:val="24"/>
        </w:rPr>
      </w:pPr>
    </w:p>
    <w:p w:rsidR="004E567E" w:rsidRDefault="0074766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Ako</w:t>
      </w:r>
      <w:r w:rsidRPr="006B5D88">
        <w:rPr>
          <w:rFonts w:ascii="Times New Roman" w:eastAsia="Times New Roman" w:hAnsi="Times New Roman" w:cs="Times New Roman"/>
          <w:sz w:val="24"/>
          <w:szCs w:val="24"/>
        </w:rPr>
        <w:t xml:space="preserve"> </w:t>
      </w:r>
      <w:r w:rsidR="004E567E">
        <w:rPr>
          <w:rFonts w:ascii="Times New Roman" w:eastAsia="Times New Roman" w:hAnsi="Times New Roman" w:cs="Times New Roman"/>
          <w:sz w:val="24"/>
          <w:szCs w:val="24"/>
        </w:rPr>
        <w:t xml:space="preserve">se </w:t>
      </w:r>
      <w:r w:rsidR="00B25B67">
        <w:rPr>
          <w:rFonts w:ascii="Times New Roman" w:eastAsia="Times New Roman" w:hAnsi="Times New Roman" w:cs="Times New Roman"/>
          <w:sz w:val="24"/>
          <w:szCs w:val="24"/>
        </w:rPr>
        <w:t xml:space="preserve">nakon zaprimanja svih prijava projekata utvrdi </w:t>
      </w:r>
      <w:r w:rsidR="004E567E">
        <w:rPr>
          <w:rFonts w:ascii="Times New Roman" w:eastAsia="Times New Roman" w:hAnsi="Times New Roman" w:cs="Times New Roman"/>
          <w:sz w:val="24"/>
          <w:szCs w:val="24"/>
        </w:rPr>
        <w:t xml:space="preserve">da je iznos zatražene potpore </w:t>
      </w:r>
      <w:r w:rsidR="004E567E" w:rsidRPr="00B25B67">
        <w:rPr>
          <w:rFonts w:ascii="Times New Roman" w:eastAsia="Times New Roman" w:hAnsi="Times New Roman" w:cs="Times New Roman"/>
          <w:b/>
          <w:sz w:val="24"/>
          <w:szCs w:val="24"/>
          <w:u w:val="single"/>
        </w:rPr>
        <w:t xml:space="preserve">manji </w:t>
      </w:r>
      <w:r w:rsidR="004E567E">
        <w:rPr>
          <w:rFonts w:ascii="Times New Roman" w:eastAsia="Times New Roman" w:hAnsi="Times New Roman" w:cs="Times New Roman"/>
          <w:sz w:val="24"/>
          <w:szCs w:val="24"/>
        </w:rPr>
        <w:t>od iznosa raspoloživih sredstava</w:t>
      </w:r>
      <w:r w:rsidR="00B25B67">
        <w:rPr>
          <w:rFonts w:ascii="Times New Roman" w:eastAsia="Times New Roman" w:hAnsi="Times New Roman" w:cs="Times New Roman"/>
          <w:sz w:val="24"/>
          <w:szCs w:val="24"/>
        </w:rPr>
        <w:t xml:space="preserve"> (</w:t>
      </w:r>
      <w:r w:rsidR="00B25B67" w:rsidRPr="00B25B67">
        <w:rPr>
          <w:rFonts w:ascii="Times New Roman" w:eastAsia="Times New Roman" w:hAnsi="Times New Roman" w:cs="Times New Roman"/>
          <w:b/>
          <w:sz w:val="24"/>
          <w:szCs w:val="24"/>
          <w:u w:val="single"/>
        </w:rPr>
        <w:t>dovoljno</w:t>
      </w:r>
      <w:r w:rsidR="00B25B67">
        <w:rPr>
          <w:rFonts w:ascii="Times New Roman" w:eastAsia="Times New Roman" w:hAnsi="Times New Roman" w:cs="Times New Roman"/>
          <w:sz w:val="24"/>
          <w:szCs w:val="24"/>
        </w:rPr>
        <w:t xml:space="preserve"> raspoloživih sredstava)</w:t>
      </w:r>
      <w:r w:rsidR="004E567E">
        <w:rPr>
          <w:rFonts w:ascii="Times New Roman" w:eastAsia="Times New Roman" w:hAnsi="Times New Roman" w:cs="Times New Roman"/>
          <w:sz w:val="24"/>
          <w:szCs w:val="24"/>
        </w:rPr>
        <w:t xml:space="preserve"> propisanih </w:t>
      </w:r>
      <w:r w:rsidR="00B25B67">
        <w:rPr>
          <w:rFonts w:ascii="Times New Roman" w:eastAsia="Times New Roman" w:hAnsi="Times New Roman" w:cs="Times New Roman"/>
          <w:sz w:val="24"/>
          <w:szCs w:val="24"/>
        </w:rPr>
        <w:t>ovim Natječajem</w:t>
      </w:r>
      <w:r w:rsidR="004E567E">
        <w:rPr>
          <w:rFonts w:ascii="Times New Roman" w:eastAsia="Times New Roman" w:hAnsi="Times New Roman" w:cs="Times New Roman"/>
          <w:sz w:val="24"/>
          <w:szCs w:val="24"/>
        </w:rPr>
        <w:t>, izdaju</w:t>
      </w:r>
      <w:r w:rsidRPr="006B5D88">
        <w:rPr>
          <w:rFonts w:ascii="Times New Roman" w:eastAsia="Times New Roman" w:hAnsi="Times New Roman" w:cs="Times New Roman"/>
          <w:sz w:val="24"/>
          <w:szCs w:val="24"/>
        </w:rPr>
        <w:t xml:space="preserve"> se</w:t>
      </w:r>
      <w:r w:rsidR="004E567E">
        <w:rPr>
          <w:rFonts w:ascii="Times New Roman" w:eastAsia="Times New Roman" w:hAnsi="Times New Roman" w:cs="Times New Roman"/>
          <w:sz w:val="24"/>
          <w:szCs w:val="24"/>
        </w:rPr>
        <w:t xml:space="preserve"> sljedeće odluke:</w:t>
      </w:r>
    </w:p>
    <w:p w:rsidR="00747660" w:rsidRPr="004E567E" w:rsidRDefault="00747660" w:rsidP="00362301">
      <w:pPr>
        <w:pStyle w:val="Odlomakpopisa"/>
        <w:numPr>
          <w:ilvl w:val="0"/>
          <w:numId w:val="42"/>
        </w:numPr>
        <w:tabs>
          <w:tab w:val="left" w:pos="426"/>
          <w:tab w:val="left" w:pos="567"/>
          <w:tab w:val="left" w:pos="5308"/>
        </w:tabs>
        <w:ind w:hanging="578"/>
        <w:jc w:val="both"/>
        <w:rPr>
          <w:rFonts w:ascii="Times New Roman" w:eastAsia="Times New Roman" w:hAnsi="Times New Roman" w:cs="Times New Roman"/>
          <w:sz w:val="24"/>
          <w:szCs w:val="24"/>
        </w:rPr>
      </w:pPr>
      <w:r w:rsidRPr="004E567E">
        <w:rPr>
          <w:rFonts w:ascii="Times New Roman" w:eastAsia="Times New Roman" w:hAnsi="Times New Roman" w:cs="Times New Roman"/>
          <w:b/>
          <w:sz w:val="24"/>
          <w:szCs w:val="24"/>
          <w:u w:val="single"/>
        </w:rPr>
        <w:t>Odluka o odbijanju projekta</w:t>
      </w:r>
      <w:r w:rsidR="00B25B67">
        <w:rPr>
          <w:rFonts w:ascii="Times New Roman" w:eastAsia="Times New Roman" w:hAnsi="Times New Roman" w:cs="Times New Roman"/>
          <w:sz w:val="24"/>
          <w:szCs w:val="24"/>
        </w:rPr>
        <w:t>, ako je prijava projekta negativn</w:t>
      </w:r>
      <w:r w:rsidR="009D3EFB">
        <w:rPr>
          <w:rFonts w:ascii="Times New Roman" w:eastAsia="Times New Roman" w:hAnsi="Times New Roman" w:cs="Times New Roman"/>
          <w:sz w:val="24"/>
          <w:szCs w:val="24"/>
        </w:rPr>
        <w:t>o ocijenjena</w:t>
      </w:r>
      <w:r w:rsidR="00B25B67">
        <w:rPr>
          <w:rFonts w:ascii="Times New Roman" w:eastAsia="Times New Roman" w:hAnsi="Times New Roman" w:cs="Times New Roman"/>
          <w:sz w:val="24"/>
          <w:szCs w:val="24"/>
        </w:rPr>
        <w:t xml:space="preserve"> u </w:t>
      </w:r>
      <w:r w:rsidR="004E567E">
        <w:rPr>
          <w:rFonts w:ascii="Times New Roman" w:eastAsia="Times New Roman" w:hAnsi="Times New Roman" w:cs="Times New Roman"/>
          <w:sz w:val="24"/>
          <w:szCs w:val="24"/>
        </w:rPr>
        <w:t>analiza</w:t>
      </w:r>
      <w:r w:rsidR="00B25B67">
        <w:rPr>
          <w:rFonts w:ascii="Times New Roman" w:eastAsia="Times New Roman" w:hAnsi="Times New Roman" w:cs="Times New Roman"/>
          <w:sz w:val="24"/>
          <w:szCs w:val="24"/>
        </w:rPr>
        <w:t xml:space="preserve"> 1 ili 2</w:t>
      </w:r>
    </w:p>
    <w:p w:rsidR="00A4782E" w:rsidRPr="00A4782E" w:rsidRDefault="004E567E" w:rsidP="00362301">
      <w:pPr>
        <w:pStyle w:val="Odlomakpopisa"/>
        <w:numPr>
          <w:ilvl w:val="0"/>
          <w:numId w:val="42"/>
        </w:numPr>
        <w:tabs>
          <w:tab w:val="left" w:pos="426"/>
          <w:tab w:val="left" w:pos="5308"/>
        </w:tabs>
        <w:ind w:hanging="57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Odluka o odabiru</w:t>
      </w:r>
      <w:r w:rsidRPr="004E567E">
        <w:rPr>
          <w:rFonts w:ascii="Times New Roman" w:eastAsia="Times New Roman" w:hAnsi="Times New Roman" w:cs="Times New Roman"/>
          <w:b/>
          <w:sz w:val="24"/>
          <w:szCs w:val="24"/>
          <w:u w:val="single"/>
        </w:rPr>
        <w:t xml:space="preserve"> projekta</w:t>
      </w:r>
      <w:r>
        <w:rPr>
          <w:rFonts w:ascii="Times New Roman" w:eastAsia="Times New Roman" w:hAnsi="Times New Roman" w:cs="Times New Roman"/>
          <w:b/>
          <w:sz w:val="24"/>
          <w:szCs w:val="24"/>
          <w:u w:val="single"/>
        </w:rPr>
        <w:t>,</w:t>
      </w:r>
      <w:r w:rsidRPr="00B25B67">
        <w:rPr>
          <w:rFonts w:ascii="Times New Roman" w:eastAsia="Times New Roman" w:hAnsi="Times New Roman" w:cs="Times New Roman"/>
          <w:b/>
          <w:sz w:val="24"/>
          <w:szCs w:val="24"/>
        </w:rPr>
        <w:t xml:space="preserve"> </w:t>
      </w:r>
      <w:r w:rsidR="00B25B67">
        <w:rPr>
          <w:rFonts w:ascii="Times New Roman" w:eastAsia="Times New Roman" w:hAnsi="Times New Roman" w:cs="Times New Roman"/>
          <w:sz w:val="24"/>
          <w:szCs w:val="24"/>
        </w:rPr>
        <w:t>ako je prijava projekta pozitivn</w:t>
      </w:r>
      <w:r w:rsidR="009D3EFB">
        <w:rPr>
          <w:rFonts w:ascii="Times New Roman" w:eastAsia="Times New Roman" w:hAnsi="Times New Roman" w:cs="Times New Roman"/>
          <w:sz w:val="24"/>
          <w:szCs w:val="24"/>
        </w:rPr>
        <w:t>o ocijenjena</w:t>
      </w:r>
      <w:r w:rsidR="00B25B67">
        <w:rPr>
          <w:rFonts w:ascii="Times New Roman" w:eastAsia="Times New Roman" w:hAnsi="Times New Roman" w:cs="Times New Roman"/>
          <w:sz w:val="24"/>
          <w:szCs w:val="24"/>
        </w:rPr>
        <w:t xml:space="preserve"> u analizi 1 i 2. </w:t>
      </w:r>
    </w:p>
    <w:p w:rsidR="00747660" w:rsidRPr="006B5D88" w:rsidRDefault="00747660" w:rsidP="00747660">
      <w:pPr>
        <w:tabs>
          <w:tab w:val="left" w:pos="284"/>
          <w:tab w:val="left" w:pos="5308"/>
        </w:tabs>
        <w:jc w:val="both"/>
        <w:rPr>
          <w:rFonts w:ascii="Times New Roman" w:eastAsia="Times New Roman" w:hAnsi="Times New Roman" w:cs="Times New Roman"/>
          <w:sz w:val="24"/>
          <w:szCs w:val="24"/>
        </w:rPr>
      </w:pPr>
    </w:p>
    <w:p w:rsidR="00747660" w:rsidRPr="0023413F" w:rsidRDefault="0074766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slučaju </w:t>
      </w:r>
      <w:r w:rsidR="00B25B67">
        <w:rPr>
          <w:rFonts w:ascii="Times New Roman" w:eastAsia="Times New Roman" w:hAnsi="Times New Roman" w:cs="Times New Roman"/>
          <w:sz w:val="24"/>
          <w:szCs w:val="24"/>
        </w:rPr>
        <w:t>da je nositelj projekta</w:t>
      </w:r>
      <w:r>
        <w:rPr>
          <w:rFonts w:ascii="Times New Roman" w:eastAsia="Times New Roman" w:hAnsi="Times New Roman" w:cs="Times New Roman"/>
          <w:sz w:val="24"/>
          <w:szCs w:val="24"/>
        </w:rPr>
        <w:t xml:space="preserve"> podnio prigovor</w:t>
      </w:r>
      <w:r w:rsidR="00B25B67">
        <w:rPr>
          <w:rFonts w:ascii="Times New Roman" w:eastAsia="Times New Roman" w:hAnsi="Times New Roman" w:cs="Times New Roman"/>
          <w:sz w:val="24"/>
          <w:szCs w:val="24"/>
        </w:rPr>
        <w:t xml:space="preserve"> na </w:t>
      </w:r>
      <w:r w:rsidR="00B25B67" w:rsidRPr="00B25B67">
        <w:rPr>
          <w:rFonts w:ascii="Times New Roman" w:eastAsia="Times New Roman" w:hAnsi="Times New Roman" w:cs="Times New Roman"/>
          <w:sz w:val="24"/>
          <w:szCs w:val="24"/>
          <w:u w:val="single"/>
        </w:rPr>
        <w:t>Odluku o odbijanju projekta</w:t>
      </w:r>
      <w:r w:rsidR="00B25B67">
        <w:rPr>
          <w:rFonts w:ascii="Times New Roman" w:eastAsia="Times New Roman" w:hAnsi="Times New Roman" w:cs="Times New Roman"/>
          <w:sz w:val="24"/>
          <w:szCs w:val="24"/>
        </w:rPr>
        <w:t xml:space="preserve">, a prigovor je  prihvaćen, </w:t>
      </w:r>
      <w:r>
        <w:rPr>
          <w:rFonts w:ascii="Times New Roman" w:eastAsia="Times New Roman" w:hAnsi="Times New Roman" w:cs="Times New Roman"/>
          <w:sz w:val="24"/>
          <w:szCs w:val="24"/>
        </w:rPr>
        <w:t xml:space="preserve">prijava projekta </w:t>
      </w:r>
      <w:r w:rsidR="00B25B67">
        <w:rPr>
          <w:rFonts w:ascii="Times New Roman" w:eastAsia="Times New Roman" w:hAnsi="Times New Roman" w:cs="Times New Roman"/>
          <w:sz w:val="24"/>
          <w:szCs w:val="24"/>
        </w:rPr>
        <w:t>se vraća u administrativnu obradu i</w:t>
      </w:r>
      <w:r>
        <w:rPr>
          <w:rFonts w:ascii="Times New Roman" w:eastAsia="Times New Roman" w:hAnsi="Times New Roman" w:cs="Times New Roman"/>
          <w:sz w:val="24"/>
          <w:szCs w:val="24"/>
        </w:rPr>
        <w:t xml:space="preserve"> izdaje se </w:t>
      </w:r>
      <w:r w:rsidRPr="00B25B67">
        <w:rPr>
          <w:rFonts w:ascii="Times New Roman" w:eastAsia="Times New Roman" w:hAnsi="Times New Roman" w:cs="Times New Roman"/>
          <w:b/>
          <w:sz w:val="24"/>
          <w:szCs w:val="24"/>
          <w:u w:val="single"/>
        </w:rPr>
        <w:t>Odluka o odabiru projekta</w:t>
      </w:r>
      <w:r w:rsidR="00B25B67">
        <w:rPr>
          <w:rFonts w:ascii="Times New Roman" w:eastAsia="Times New Roman" w:hAnsi="Times New Roman" w:cs="Times New Roman"/>
          <w:sz w:val="24"/>
          <w:szCs w:val="24"/>
        </w:rPr>
        <w:t xml:space="preserve">, u slučaju pozitivne analize 1 i 2. </w:t>
      </w:r>
    </w:p>
    <w:p w:rsidR="00B75D11" w:rsidRDefault="00B75D11" w:rsidP="00B75D11">
      <w:pPr>
        <w:tabs>
          <w:tab w:val="left" w:pos="284"/>
          <w:tab w:val="left" w:pos="5308"/>
        </w:tabs>
        <w:jc w:val="both"/>
        <w:rPr>
          <w:rFonts w:ascii="Times New Roman" w:eastAsia="Times New Roman" w:hAnsi="Times New Roman"/>
          <w:sz w:val="24"/>
          <w:szCs w:val="24"/>
        </w:rPr>
      </w:pPr>
    </w:p>
    <w:p w:rsidR="00B75D11" w:rsidRDefault="00B75D11" w:rsidP="00B75D11">
      <w:pPr>
        <w:tabs>
          <w:tab w:val="left" w:pos="284"/>
          <w:tab w:val="left" w:pos="5308"/>
        </w:tabs>
        <w:jc w:val="both"/>
        <w:rPr>
          <w:rFonts w:ascii="Times New Roman" w:eastAsia="Times New Roman" w:hAnsi="Times New Roman"/>
          <w:sz w:val="24"/>
          <w:szCs w:val="24"/>
        </w:rPr>
      </w:pPr>
      <w:r>
        <w:rPr>
          <w:rFonts w:ascii="Times New Roman" w:eastAsia="Times New Roman" w:hAnsi="Times New Roman"/>
          <w:sz w:val="24"/>
          <w:szCs w:val="24"/>
        </w:rPr>
        <w:t xml:space="preserve">U slučaju da je nositelj projekta podnio prigovor na </w:t>
      </w:r>
      <w:r>
        <w:rPr>
          <w:rFonts w:ascii="Times New Roman" w:eastAsia="Times New Roman" w:hAnsi="Times New Roman"/>
          <w:sz w:val="24"/>
          <w:szCs w:val="24"/>
          <w:u w:val="single"/>
        </w:rPr>
        <w:t>Odluku o odabiru</w:t>
      </w:r>
      <w:r w:rsidRPr="00B25B67">
        <w:rPr>
          <w:rFonts w:ascii="Times New Roman" w:eastAsia="Times New Roman" w:hAnsi="Times New Roman"/>
          <w:sz w:val="24"/>
          <w:szCs w:val="24"/>
          <w:u w:val="single"/>
        </w:rPr>
        <w:t xml:space="preserve"> projekta</w:t>
      </w:r>
      <w:r>
        <w:rPr>
          <w:rFonts w:ascii="Times New Roman" w:eastAsia="Times New Roman" w:hAnsi="Times New Roman"/>
          <w:sz w:val="24"/>
          <w:szCs w:val="24"/>
          <w:u w:val="single"/>
        </w:rPr>
        <w:t>,</w:t>
      </w:r>
      <w:r>
        <w:rPr>
          <w:rFonts w:ascii="Times New Roman" w:eastAsia="Times New Roman" w:hAnsi="Times New Roman"/>
          <w:sz w:val="24"/>
          <w:szCs w:val="24"/>
        </w:rPr>
        <w:t xml:space="preserve"> a prigovor je  prihvaćen, prijava projekta se vraća u administrativnu obradu i izdaje se </w:t>
      </w:r>
      <w:r w:rsidRPr="00B25B67">
        <w:rPr>
          <w:rFonts w:ascii="Times New Roman" w:eastAsia="Times New Roman" w:hAnsi="Times New Roman"/>
          <w:b/>
          <w:sz w:val="24"/>
          <w:szCs w:val="24"/>
          <w:u w:val="single"/>
        </w:rPr>
        <w:t>Izmjena Odluke o odabiru projekta</w:t>
      </w:r>
      <w:r>
        <w:rPr>
          <w:rFonts w:ascii="Times New Roman" w:eastAsia="Times New Roman" w:hAnsi="Times New Roman"/>
          <w:sz w:val="24"/>
          <w:szCs w:val="24"/>
        </w:rPr>
        <w:t>, na koju nositelj projekta nema pravo podnijeti prigovor.</w:t>
      </w:r>
    </w:p>
    <w:p w:rsidR="00612EFE" w:rsidRDefault="0074766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E7FD4" w:rsidRDefault="001E7FD4" w:rsidP="00747660">
      <w:pPr>
        <w:tabs>
          <w:tab w:val="left" w:pos="284"/>
          <w:tab w:val="left" w:pos="5308"/>
        </w:tabs>
        <w:jc w:val="both"/>
        <w:rPr>
          <w:rFonts w:ascii="Times New Roman" w:eastAsia="Times New Roman" w:hAnsi="Times New Roman" w:cs="Times New Roman"/>
          <w:sz w:val="24"/>
          <w:szCs w:val="24"/>
        </w:rPr>
      </w:pPr>
    </w:p>
    <w:p w:rsidR="00E6463A" w:rsidRDefault="00E6463A" w:rsidP="00747660">
      <w:pPr>
        <w:tabs>
          <w:tab w:val="left" w:pos="284"/>
          <w:tab w:val="left" w:pos="5308"/>
        </w:tabs>
        <w:jc w:val="both"/>
        <w:rPr>
          <w:rFonts w:ascii="Times New Roman" w:eastAsia="Times New Roman" w:hAnsi="Times New Roman" w:cs="Times New Roman"/>
          <w:sz w:val="24"/>
          <w:szCs w:val="24"/>
        </w:rPr>
      </w:pPr>
    </w:p>
    <w:p w:rsidR="00773182" w:rsidRDefault="00773182" w:rsidP="00747660">
      <w:pPr>
        <w:tabs>
          <w:tab w:val="left" w:pos="284"/>
          <w:tab w:val="left" w:pos="5308"/>
        </w:tabs>
        <w:jc w:val="both"/>
        <w:rPr>
          <w:rFonts w:ascii="Times New Roman" w:eastAsia="Times New Roman" w:hAnsi="Times New Roman" w:cs="Times New Roman"/>
          <w:sz w:val="24"/>
          <w:szCs w:val="24"/>
        </w:rPr>
      </w:pPr>
    </w:p>
    <w:p w:rsidR="00773182" w:rsidRDefault="00773182" w:rsidP="00747660">
      <w:pPr>
        <w:tabs>
          <w:tab w:val="left" w:pos="284"/>
          <w:tab w:val="left" w:pos="5308"/>
        </w:tabs>
        <w:jc w:val="both"/>
        <w:rPr>
          <w:rFonts w:ascii="Times New Roman" w:eastAsia="Times New Roman" w:hAnsi="Times New Roman" w:cs="Times New Roman"/>
          <w:sz w:val="24"/>
          <w:szCs w:val="24"/>
        </w:rPr>
      </w:pPr>
    </w:p>
    <w:p w:rsidR="00773182" w:rsidRDefault="00773182" w:rsidP="00747660">
      <w:pPr>
        <w:tabs>
          <w:tab w:val="left" w:pos="284"/>
          <w:tab w:val="left" w:pos="5308"/>
        </w:tabs>
        <w:jc w:val="both"/>
        <w:rPr>
          <w:rFonts w:ascii="Times New Roman" w:eastAsia="Times New Roman" w:hAnsi="Times New Roman" w:cs="Times New Roman"/>
          <w:sz w:val="24"/>
          <w:szCs w:val="24"/>
        </w:rPr>
      </w:pPr>
    </w:p>
    <w:p w:rsidR="00773182" w:rsidRDefault="00773182" w:rsidP="00747660">
      <w:pPr>
        <w:tabs>
          <w:tab w:val="left" w:pos="284"/>
          <w:tab w:val="left" w:pos="5308"/>
        </w:tabs>
        <w:jc w:val="both"/>
        <w:rPr>
          <w:rFonts w:ascii="Times New Roman" w:eastAsia="Times New Roman" w:hAnsi="Times New Roman" w:cs="Times New Roman"/>
          <w:sz w:val="24"/>
          <w:szCs w:val="24"/>
        </w:rPr>
      </w:pPr>
    </w:p>
    <w:p w:rsidR="00747660" w:rsidRPr="00B63047" w:rsidRDefault="003940E8" w:rsidP="00747660">
      <w:pPr>
        <w:pStyle w:val="Odlomakpopisa"/>
        <w:numPr>
          <w:ilvl w:val="0"/>
          <w:numId w:val="42"/>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Izdavanje odluka u</w:t>
      </w:r>
      <w:r w:rsidR="00747660" w:rsidRPr="00B63047">
        <w:rPr>
          <w:rFonts w:ascii="Times New Roman" w:eastAsia="Times New Roman" w:hAnsi="Times New Roman" w:cs="Times New Roman"/>
          <w:b/>
          <w:sz w:val="24"/>
          <w:szCs w:val="24"/>
        </w:rPr>
        <w:t xml:space="preserve"> slučaju </w:t>
      </w:r>
      <w:r w:rsidR="00747660">
        <w:rPr>
          <w:rFonts w:ascii="Times New Roman" w:eastAsia="Times New Roman" w:hAnsi="Times New Roman" w:cs="Times New Roman"/>
          <w:b/>
          <w:sz w:val="24"/>
          <w:szCs w:val="24"/>
        </w:rPr>
        <w:t>ne</w:t>
      </w:r>
      <w:r w:rsidR="00747660" w:rsidRPr="00B63047">
        <w:rPr>
          <w:rFonts w:ascii="Times New Roman" w:eastAsia="Times New Roman" w:hAnsi="Times New Roman" w:cs="Times New Roman"/>
          <w:b/>
          <w:sz w:val="24"/>
          <w:szCs w:val="24"/>
        </w:rPr>
        <w:t>dovoljno raspoloživih sred</w:t>
      </w:r>
      <w:r w:rsidR="00747660">
        <w:rPr>
          <w:rFonts w:ascii="Times New Roman" w:eastAsia="Times New Roman" w:hAnsi="Times New Roman" w:cs="Times New Roman"/>
          <w:b/>
          <w:sz w:val="24"/>
          <w:szCs w:val="24"/>
        </w:rPr>
        <w:t xml:space="preserve">stava </w:t>
      </w:r>
    </w:p>
    <w:p w:rsidR="00747660" w:rsidRDefault="00747660" w:rsidP="00747660">
      <w:pPr>
        <w:tabs>
          <w:tab w:val="left" w:pos="284"/>
          <w:tab w:val="left" w:pos="5308"/>
        </w:tabs>
        <w:jc w:val="both"/>
        <w:rPr>
          <w:rFonts w:ascii="Times New Roman" w:eastAsia="Times New Roman" w:hAnsi="Times New Roman" w:cs="Times New Roman"/>
          <w:sz w:val="24"/>
          <w:szCs w:val="24"/>
        </w:rPr>
      </w:pPr>
    </w:p>
    <w:p w:rsidR="003940E8" w:rsidRDefault="003940E8" w:rsidP="003940E8">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Ako</w:t>
      </w:r>
      <w:r w:rsidRPr="006B5D8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se nakon zaprimanja svih prijava projekata utvrdi da je iznos zatražene potpore </w:t>
      </w:r>
      <w:r>
        <w:rPr>
          <w:rFonts w:ascii="Times New Roman" w:eastAsia="Times New Roman" w:hAnsi="Times New Roman" w:cs="Times New Roman"/>
          <w:b/>
          <w:sz w:val="24"/>
          <w:szCs w:val="24"/>
          <w:u w:val="single"/>
        </w:rPr>
        <w:t>veći</w:t>
      </w:r>
      <w:r w:rsidRPr="00B25B67">
        <w:rPr>
          <w:rFonts w:ascii="Times New Roman" w:eastAsia="Times New Roman" w:hAnsi="Times New Roman" w:cs="Times New Roman"/>
          <w:b/>
          <w:sz w:val="24"/>
          <w:szCs w:val="24"/>
          <w:u w:val="single"/>
        </w:rPr>
        <w:t xml:space="preserve"> </w:t>
      </w:r>
      <w:r>
        <w:rPr>
          <w:rFonts w:ascii="Times New Roman" w:eastAsia="Times New Roman" w:hAnsi="Times New Roman" w:cs="Times New Roman"/>
          <w:sz w:val="24"/>
          <w:szCs w:val="24"/>
        </w:rPr>
        <w:t>od iznosa raspoloživih sredstava (</w:t>
      </w:r>
      <w:r w:rsidRPr="009E7066">
        <w:rPr>
          <w:rFonts w:ascii="Times New Roman" w:eastAsia="Times New Roman" w:hAnsi="Times New Roman" w:cs="Times New Roman"/>
          <w:b/>
          <w:sz w:val="24"/>
          <w:szCs w:val="24"/>
          <w:u w:val="single"/>
        </w:rPr>
        <w:t>ne</w:t>
      </w:r>
      <w:r w:rsidRPr="00B25B67">
        <w:rPr>
          <w:rFonts w:ascii="Times New Roman" w:eastAsia="Times New Roman" w:hAnsi="Times New Roman" w:cs="Times New Roman"/>
          <w:b/>
          <w:sz w:val="24"/>
          <w:szCs w:val="24"/>
          <w:u w:val="single"/>
        </w:rPr>
        <w:t>dovoljno</w:t>
      </w:r>
      <w:r>
        <w:rPr>
          <w:rFonts w:ascii="Times New Roman" w:eastAsia="Times New Roman" w:hAnsi="Times New Roman" w:cs="Times New Roman"/>
          <w:sz w:val="24"/>
          <w:szCs w:val="24"/>
        </w:rPr>
        <w:t xml:space="preserve"> raspoloživih sredstava) propisanih ovim Natječajem, izdaju</w:t>
      </w:r>
      <w:r w:rsidRPr="006B5D88">
        <w:rPr>
          <w:rFonts w:ascii="Times New Roman" w:eastAsia="Times New Roman" w:hAnsi="Times New Roman" w:cs="Times New Roman"/>
          <w:sz w:val="24"/>
          <w:szCs w:val="24"/>
        </w:rPr>
        <w:t xml:space="preserve"> se</w:t>
      </w:r>
      <w:r>
        <w:rPr>
          <w:rFonts w:ascii="Times New Roman" w:eastAsia="Times New Roman" w:hAnsi="Times New Roman" w:cs="Times New Roman"/>
          <w:sz w:val="24"/>
          <w:szCs w:val="24"/>
        </w:rPr>
        <w:t xml:space="preserve"> sljedeće odluke:</w:t>
      </w:r>
    </w:p>
    <w:p w:rsidR="003940E8" w:rsidRPr="004E567E" w:rsidRDefault="003940E8" w:rsidP="00362301">
      <w:pPr>
        <w:pStyle w:val="Odlomakpopisa"/>
        <w:numPr>
          <w:ilvl w:val="0"/>
          <w:numId w:val="42"/>
        </w:numPr>
        <w:tabs>
          <w:tab w:val="left" w:pos="426"/>
          <w:tab w:val="left" w:pos="5308"/>
        </w:tabs>
        <w:ind w:left="426" w:hanging="284"/>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Odluka o rezultatu administrativne kontrole</w:t>
      </w:r>
      <w:r>
        <w:rPr>
          <w:rFonts w:ascii="Times New Roman" w:eastAsia="Times New Roman" w:hAnsi="Times New Roman" w:cs="Times New Roman"/>
          <w:sz w:val="24"/>
          <w:szCs w:val="24"/>
        </w:rPr>
        <w:t>, ako je prijava projekta pozitivn</w:t>
      </w:r>
      <w:r w:rsidR="009D3EFB">
        <w:rPr>
          <w:rFonts w:ascii="Times New Roman" w:eastAsia="Times New Roman" w:hAnsi="Times New Roman" w:cs="Times New Roman"/>
          <w:sz w:val="24"/>
          <w:szCs w:val="24"/>
        </w:rPr>
        <w:t>o ocijenjena</w:t>
      </w:r>
      <w:r w:rsidR="009E7066">
        <w:rPr>
          <w:rFonts w:ascii="Times New Roman" w:eastAsia="Times New Roman" w:hAnsi="Times New Roman" w:cs="Times New Roman"/>
          <w:sz w:val="24"/>
          <w:szCs w:val="24"/>
        </w:rPr>
        <w:t xml:space="preserve"> u analizi 1 i 2</w:t>
      </w:r>
      <w:r>
        <w:rPr>
          <w:rFonts w:ascii="Times New Roman" w:eastAsia="Times New Roman" w:hAnsi="Times New Roman" w:cs="Times New Roman"/>
          <w:sz w:val="24"/>
          <w:szCs w:val="24"/>
        </w:rPr>
        <w:t>, a iznos potpore i broj bodova umanjeni u odnosu na traženo u prijavi projekta</w:t>
      </w:r>
    </w:p>
    <w:p w:rsidR="003940E8" w:rsidRDefault="003940E8" w:rsidP="00362301">
      <w:pPr>
        <w:pStyle w:val="Odlomakpopisa"/>
        <w:numPr>
          <w:ilvl w:val="0"/>
          <w:numId w:val="42"/>
        </w:numPr>
        <w:tabs>
          <w:tab w:val="left" w:pos="426"/>
          <w:tab w:val="left" w:pos="5308"/>
        </w:tabs>
        <w:ind w:hanging="57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 xml:space="preserve">Odluka o </w:t>
      </w:r>
      <w:r w:rsidRPr="004E567E">
        <w:rPr>
          <w:rFonts w:ascii="Times New Roman" w:eastAsia="Times New Roman" w:hAnsi="Times New Roman" w:cs="Times New Roman"/>
          <w:b/>
          <w:sz w:val="24"/>
          <w:szCs w:val="24"/>
          <w:u w:val="single"/>
        </w:rPr>
        <w:t>odbijanju projekta</w:t>
      </w:r>
      <w:r>
        <w:rPr>
          <w:rFonts w:ascii="Times New Roman" w:eastAsia="Times New Roman" w:hAnsi="Times New Roman" w:cs="Times New Roman"/>
          <w:b/>
          <w:sz w:val="24"/>
          <w:szCs w:val="24"/>
          <w:u w:val="single"/>
        </w:rPr>
        <w:t>,</w:t>
      </w:r>
      <w:r w:rsidRPr="00B25B67">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ako je prijava projekta negativn</w:t>
      </w:r>
      <w:r w:rsidR="009D3EFB">
        <w:rPr>
          <w:rFonts w:ascii="Times New Roman" w:eastAsia="Times New Roman" w:hAnsi="Times New Roman" w:cs="Times New Roman"/>
          <w:sz w:val="24"/>
          <w:szCs w:val="24"/>
        </w:rPr>
        <w:t>o ocijenjena</w:t>
      </w:r>
      <w:r>
        <w:rPr>
          <w:rFonts w:ascii="Times New Roman" w:eastAsia="Times New Roman" w:hAnsi="Times New Roman" w:cs="Times New Roman"/>
          <w:sz w:val="24"/>
          <w:szCs w:val="24"/>
        </w:rPr>
        <w:t xml:space="preserve"> u analiza 1 ili 2</w:t>
      </w:r>
    </w:p>
    <w:p w:rsidR="009E7066" w:rsidRPr="009E7066" w:rsidRDefault="003940E8" w:rsidP="00362301">
      <w:pPr>
        <w:pStyle w:val="Odlomakpopisa"/>
        <w:numPr>
          <w:ilvl w:val="0"/>
          <w:numId w:val="42"/>
        </w:numPr>
        <w:tabs>
          <w:tab w:val="left" w:pos="426"/>
          <w:tab w:val="left" w:pos="5308"/>
        </w:tabs>
        <w:ind w:left="426" w:hanging="284"/>
        <w:jc w:val="both"/>
        <w:rPr>
          <w:rFonts w:ascii="Times New Roman" w:eastAsia="Times New Roman" w:hAnsi="Times New Roman" w:cs="Times New Roman"/>
          <w:b/>
          <w:sz w:val="24"/>
          <w:szCs w:val="24"/>
          <w:u w:val="single"/>
        </w:rPr>
      </w:pPr>
      <w:r w:rsidRPr="003940E8">
        <w:rPr>
          <w:rFonts w:ascii="Times New Roman" w:eastAsia="Times New Roman" w:hAnsi="Times New Roman" w:cs="Times New Roman"/>
          <w:b/>
          <w:sz w:val="24"/>
          <w:szCs w:val="24"/>
          <w:u w:val="single"/>
        </w:rPr>
        <w:t xml:space="preserve">Obavijest </w:t>
      </w:r>
      <w:r>
        <w:rPr>
          <w:rFonts w:ascii="Times New Roman" w:eastAsia="Times New Roman" w:hAnsi="Times New Roman" w:cs="Times New Roman"/>
          <w:b/>
          <w:sz w:val="24"/>
          <w:szCs w:val="24"/>
          <w:u w:val="single"/>
        </w:rPr>
        <w:t>o odbacivanju prijave projek</w:t>
      </w:r>
      <w:r w:rsidR="009E7066">
        <w:rPr>
          <w:rFonts w:ascii="Times New Roman" w:eastAsia="Times New Roman" w:hAnsi="Times New Roman" w:cs="Times New Roman"/>
          <w:b/>
          <w:sz w:val="24"/>
          <w:szCs w:val="24"/>
          <w:u w:val="single"/>
        </w:rPr>
        <w:t>ta zbog nedostatnosti sredstava</w:t>
      </w:r>
      <w:r w:rsidR="009E7066" w:rsidRPr="00B0370C">
        <w:rPr>
          <w:rFonts w:ascii="Times New Roman" w:eastAsia="Times New Roman" w:hAnsi="Times New Roman" w:cs="Times New Roman"/>
          <w:b/>
          <w:sz w:val="24"/>
          <w:szCs w:val="24"/>
        </w:rPr>
        <w:t xml:space="preserve">, </w:t>
      </w:r>
      <w:r w:rsidR="009E7066">
        <w:rPr>
          <w:rFonts w:ascii="Times New Roman" w:eastAsia="Times New Roman" w:hAnsi="Times New Roman" w:cs="Times New Roman"/>
          <w:sz w:val="24"/>
          <w:szCs w:val="24"/>
        </w:rPr>
        <w:t>ako se utvrdi da za nositelja projekta nema dovoljno raspoloživih sredstava</w:t>
      </w:r>
    </w:p>
    <w:p w:rsidR="003940E8" w:rsidRPr="003940E8" w:rsidRDefault="009E7066" w:rsidP="00362301">
      <w:pPr>
        <w:pStyle w:val="Odlomakpopisa"/>
        <w:numPr>
          <w:ilvl w:val="0"/>
          <w:numId w:val="42"/>
        </w:numPr>
        <w:tabs>
          <w:tab w:val="left" w:pos="5308"/>
        </w:tabs>
        <w:ind w:left="426" w:hanging="425"/>
        <w:jc w:val="both"/>
        <w:rPr>
          <w:rFonts w:ascii="Times New Roman" w:eastAsia="Times New Roman" w:hAnsi="Times New Roman" w:cs="Times New Roman"/>
          <w:b/>
          <w:sz w:val="24"/>
          <w:szCs w:val="24"/>
          <w:u w:val="single"/>
        </w:rPr>
      </w:pPr>
      <w:r w:rsidRPr="009E7066">
        <w:rPr>
          <w:rFonts w:ascii="Times New Roman" w:eastAsia="Times New Roman" w:hAnsi="Times New Roman" w:cs="Times New Roman"/>
          <w:b/>
          <w:sz w:val="24"/>
          <w:szCs w:val="24"/>
          <w:u w:val="single"/>
        </w:rPr>
        <w:t>Odluka o odabiru projekta</w:t>
      </w:r>
      <w:r>
        <w:rPr>
          <w:rFonts w:ascii="Times New Roman" w:eastAsia="Times New Roman" w:hAnsi="Times New Roman" w:cs="Times New Roman"/>
          <w:sz w:val="24"/>
          <w:szCs w:val="24"/>
        </w:rPr>
        <w:t xml:space="preserve">, </w:t>
      </w:r>
      <w:r w:rsidRPr="009E7066">
        <w:rPr>
          <w:rFonts w:ascii="Times New Roman" w:eastAsia="Times New Roman" w:hAnsi="Times New Roman" w:cs="Times New Roman"/>
          <w:sz w:val="24"/>
          <w:szCs w:val="24"/>
        </w:rPr>
        <w:t>ako je prijava</w:t>
      </w:r>
      <w:r w:rsidRPr="009E7066">
        <w:rPr>
          <w:rFonts w:ascii="Times New Roman" w:eastAsia="Times New Roman" w:hAnsi="Times New Roman" w:cs="Times New Roman"/>
          <w:b/>
          <w:sz w:val="24"/>
          <w:szCs w:val="24"/>
        </w:rPr>
        <w:t xml:space="preserve"> </w:t>
      </w:r>
      <w:r w:rsidRPr="009E7066">
        <w:rPr>
          <w:rFonts w:ascii="Times New Roman" w:eastAsia="Times New Roman" w:hAnsi="Times New Roman" w:cs="Times New Roman"/>
          <w:sz w:val="24"/>
          <w:szCs w:val="24"/>
        </w:rPr>
        <w:t>pro</w:t>
      </w:r>
      <w:r>
        <w:rPr>
          <w:rFonts w:ascii="Times New Roman" w:eastAsia="Times New Roman" w:hAnsi="Times New Roman" w:cs="Times New Roman"/>
          <w:sz w:val="24"/>
          <w:szCs w:val="24"/>
        </w:rPr>
        <w:t>jekta pozitivn</w:t>
      </w:r>
      <w:r w:rsidR="009D3EFB">
        <w:rPr>
          <w:rFonts w:ascii="Times New Roman" w:eastAsia="Times New Roman" w:hAnsi="Times New Roman" w:cs="Times New Roman"/>
          <w:sz w:val="24"/>
          <w:szCs w:val="24"/>
        </w:rPr>
        <w:t>o ocijenjena</w:t>
      </w:r>
      <w:r>
        <w:rPr>
          <w:rFonts w:ascii="Times New Roman" w:eastAsia="Times New Roman" w:hAnsi="Times New Roman" w:cs="Times New Roman"/>
          <w:sz w:val="24"/>
          <w:szCs w:val="24"/>
        </w:rPr>
        <w:t xml:space="preserve"> u analizi 1 i 2 i za</w:t>
      </w:r>
      <w:r w:rsidR="003623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koju ima dovoljno raspoloživih sredstava. </w:t>
      </w:r>
      <w:r>
        <w:rPr>
          <w:rFonts w:ascii="Times New Roman" w:eastAsia="Times New Roman" w:hAnsi="Times New Roman" w:cs="Times New Roman"/>
          <w:b/>
          <w:sz w:val="24"/>
          <w:szCs w:val="24"/>
          <w:u w:val="single"/>
        </w:rPr>
        <w:t xml:space="preserve"> </w:t>
      </w:r>
    </w:p>
    <w:p w:rsidR="009E7066" w:rsidRDefault="009E7066" w:rsidP="00747660">
      <w:pPr>
        <w:tabs>
          <w:tab w:val="left" w:pos="284"/>
          <w:tab w:val="left" w:pos="5308"/>
        </w:tabs>
        <w:jc w:val="both"/>
        <w:rPr>
          <w:rFonts w:ascii="Times New Roman" w:eastAsia="Times New Roman" w:hAnsi="Times New Roman" w:cs="Times New Roman"/>
          <w:sz w:val="24"/>
          <w:szCs w:val="24"/>
        </w:rPr>
      </w:pPr>
    </w:p>
    <w:p w:rsidR="003940E8" w:rsidRDefault="006B6CB0" w:rsidP="00747660">
      <w:pPr>
        <w:tabs>
          <w:tab w:val="left" w:pos="284"/>
          <w:tab w:val="left" w:pos="5308"/>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 Odluku o rezultatu administrativne kontrole i Odluku o odbijanju projekta, nositelj projekta ima pravo podnijet</w:t>
      </w:r>
      <w:r w:rsidR="00172DB8">
        <w:rPr>
          <w:rFonts w:ascii="Times New Roman" w:eastAsia="Times New Roman" w:hAnsi="Times New Roman" w:cs="Times New Roman"/>
          <w:sz w:val="24"/>
          <w:szCs w:val="24"/>
        </w:rPr>
        <w:t>i prigovor sukladno poglavlju 5.5</w:t>
      </w:r>
      <w:r>
        <w:rPr>
          <w:rFonts w:ascii="Times New Roman" w:eastAsia="Times New Roman" w:hAnsi="Times New Roman" w:cs="Times New Roman"/>
          <w:sz w:val="24"/>
          <w:szCs w:val="24"/>
        </w:rPr>
        <w:t xml:space="preserve">. ovog Natječaja. </w:t>
      </w:r>
    </w:p>
    <w:p w:rsidR="006B6CB0" w:rsidRDefault="006B6CB0" w:rsidP="00747660">
      <w:pPr>
        <w:tabs>
          <w:tab w:val="left" w:pos="284"/>
          <w:tab w:val="left" w:pos="5308"/>
        </w:tabs>
        <w:jc w:val="both"/>
        <w:rPr>
          <w:rFonts w:ascii="Times New Roman" w:eastAsia="Times New Roman" w:hAnsi="Times New Roman" w:cs="Times New Roman"/>
          <w:sz w:val="24"/>
          <w:szCs w:val="24"/>
        </w:rPr>
      </w:pPr>
    </w:p>
    <w:p w:rsidR="00747660" w:rsidRDefault="006B6CB0" w:rsidP="00420B1F">
      <w:pPr>
        <w:tabs>
          <w:tab w:val="left" w:pos="284"/>
          <w:tab w:val="left" w:pos="5308"/>
        </w:tabs>
        <w:jc w:val="both"/>
        <w:rPr>
          <w:rFonts w:ascii="Times New Roman" w:eastAsia="Times New Roman" w:hAnsi="Times New Roman" w:cs="Times New Roman"/>
          <w:sz w:val="24"/>
          <w:szCs w:val="24"/>
        </w:rPr>
      </w:pPr>
      <w:r w:rsidRPr="006B6CB0">
        <w:rPr>
          <w:rFonts w:ascii="Times New Roman" w:eastAsia="Times New Roman" w:hAnsi="Times New Roman" w:cs="Times New Roman"/>
          <w:sz w:val="24"/>
          <w:szCs w:val="24"/>
        </w:rPr>
        <w:t>Na Obavijest o odbacivanju prijave projekta zbog nedostatnosti sredstava</w:t>
      </w:r>
      <w:r>
        <w:rPr>
          <w:rFonts w:ascii="Times New Roman" w:eastAsia="Times New Roman" w:hAnsi="Times New Roman" w:cs="Times New Roman"/>
          <w:sz w:val="24"/>
          <w:szCs w:val="24"/>
        </w:rPr>
        <w:t xml:space="preserve"> i Odluku o odabiru projekta, nositelj projekta nema pravo podnijeti prigovor. </w:t>
      </w:r>
    </w:p>
    <w:p w:rsidR="001343D4" w:rsidRDefault="001343D4" w:rsidP="00747660">
      <w:pPr>
        <w:tabs>
          <w:tab w:val="left" w:pos="0"/>
          <w:tab w:val="left" w:pos="142"/>
          <w:tab w:val="left" w:pos="284"/>
        </w:tabs>
        <w:spacing w:line="259" w:lineRule="auto"/>
        <w:jc w:val="both"/>
        <w:rPr>
          <w:rFonts w:ascii="Times New Roman" w:eastAsia="Times New Roman" w:hAnsi="Times New Roman" w:cs="Times New Roman"/>
          <w:sz w:val="24"/>
          <w:szCs w:val="24"/>
        </w:rPr>
      </w:pPr>
    </w:p>
    <w:p w:rsidR="001343D4" w:rsidRDefault="0054275A" w:rsidP="00747660">
      <w:pPr>
        <w:tabs>
          <w:tab w:val="left" w:pos="0"/>
          <w:tab w:val="left" w:pos="142"/>
          <w:tab w:val="left" w:pos="284"/>
        </w:tabs>
        <w:spacing w:line="259" w:lineRule="auto"/>
        <w:jc w:val="both"/>
        <w:rPr>
          <w:rFonts w:ascii="Times New Roman" w:eastAsia="Times New Roman" w:hAnsi="Times New Roman" w:cs="Times New Roman"/>
          <w:sz w:val="24"/>
          <w:szCs w:val="24"/>
        </w:rPr>
      </w:pPr>
      <w:r w:rsidRPr="0054275A">
        <w:rPr>
          <w:rFonts w:ascii="Times New Roman" w:eastAsia="SimSun" w:hAnsi="Times New Roman"/>
          <w:noProof/>
          <w:lang w:eastAsia="hr-HR"/>
        </w:rPr>
      </w:r>
      <w:r w:rsidRPr="0054275A">
        <w:rPr>
          <w:rFonts w:ascii="Times New Roman" w:eastAsia="SimSun" w:hAnsi="Times New Roman"/>
          <w:noProof/>
          <w:lang w:eastAsia="hr-HR"/>
        </w:rPr>
        <w:pict>
          <v:shape id="Text Box 2" o:spid="_x0000_s1029" type="#_x0000_t202" style="width:468pt;height:137.25pt;visibility:visible;mso-position-horizontal-relative:char;mso-position-vertical-relative:line" filled="f" strokeweight=".5pt">
            <v:textbox>
              <w:txbxContent>
                <w:p w:rsidR="004E5A94" w:rsidRDefault="004E5A94" w:rsidP="001343D4">
                  <w:pPr>
                    <w:spacing w:after="120"/>
                    <w:rPr>
                      <w:rFonts w:ascii="Times New Roman" w:hAnsi="Times New Roman"/>
                      <w:b/>
                    </w:rPr>
                  </w:pPr>
                  <w:r w:rsidRPr="00F76FED">
                    <w:rPr>
                      <w:rFonts w:ascii="Times New Roman" w:hAnsi="Times New Roman"/>
                      <w:b/>
                      <w:sz w:val="24"/>
                      <w:szCs w:val="24"/>
                    </w:rPr>
                    <w:t xml:space="preserve">Napomena: </w:t>
                  </w:r>
                </w:p>
                <w:p w:rsidR="004E5A94" w:rsidRPr="00F76FED" w:rsidRDefault="004E5A94" w:rsidP="001343D4">
                  <w:pPr>
                    <w:jc w:val="both"/>
                    <w:rPr>
                      <w:rFonts w:ascii="Times New Roman" w:hAnsi="Times New Roman"/>
                      <w:sz w:val="24"/>
                      <w:szCs w:val="24"/>
                    </w:rPr>
                  </w:pPr>
                  <w:r>
                    <w:rPr>
                      <w:rFonts w:ascii="Times New Roman" w:hAnsi="Times New Roman"/>
                      <w:sz w:val="24"/>
                      <w:szCs w:val="24"/>
                    </w:rPr>
                    <w:t xml:space="preserve">U slučaju da se projekt nalazi na prvom mjestu ispod praga raspoloživih sredstava te njegova zatražena potpora nadmašuje iznos raspoloživih sredstava, LAG </w:t>
                  </w:r>
                  <w:r w:rsidR="00ED03CA">
                    <w:rPr>
                      <w:rFonts w:ascii="Times New Roman" w:hAnsi="Times New Roman"/>
                      <w:sz w:val="24"/>
                      <w:szCs w:val="24"/>
                    </w:rPr>
                    <w:t xml:space="preserve">Marinianis </w:t>
                  </w:r>
                  <w:r>
                    <w:rPr>
                      <w:rFonts w:ascii="Times New Roman" w:hAnsi="Times New Roman"/>
                      <w:sz w:val="24"/>
                      <w:szCs w:val="24"/>
                    </w:rPr>
                    <w:t xml:space="preserve">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LAG predlaže navedenu mogućnost sljedećem nositelju projekta koji se nalazi ispod praga raspoloživih sredstava.  </w:t>
                  </w:r>
                </w:p>
              </w:txbxContent>
            </v:textbox>
            <w10:wrap type="none"/>
            <w10:anchorlock/>
          </v:shape>
        </w:pict>
      </w:r>
    </w:p>
    <w:p w:rsidR="00B0370C" w:rsidRDefault="00B0370C" w:rsidP="00B278D3"/>
    <w:p w:rsidR="00A0109C" w:rsidRDefault="00A0109C"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41240D" w:rsidRDefault="0041240D" w:rsidP="00B278D3"/>
    <w:p w:rsidR="00187842" w:rsidRPr="005A64FD" w:rsidRDefault="006B6CB0" w:rsidP="00306F38">
      <w:pPr>
        <w:pStyle w:val="Naslov2"/>
        <w:rPr>
          <w:rFonts w:ascii="Times New Roman" w:hAnsi="Times New Roman" w:cs="Times New Roman"/>
          <w:b/>
          <w:color w:val="auto"/>
          <w:sz w:val="24"/>
          <w:szCs w:val="24"/>
        </w:rPr>
      </w:pPr>
      <w:bookmarkStart w:id="57" w:name="_Toc505958400"/>
      <w:r>
        <w:rPr>
          <w:rFonts w:ascii="Times New Roman" w:hAnsi="Times New Roman" w:cs="Times New Roman"/>
          <w:b/>
          <w:color w:val="auto"/>
          <w:sz w:val="24"/>
          <w:szCs w:val="24"/>
        </w:rPr>
        <w:t>Prigovori na odluke LAG-a</w:t>
      </w:r>
      <w:bookmarkEnd w:id="57"/>
    </w:p>
    <w:p w:rsidR="00D8666D" w:rsidRDefault="00D8666D" w:rsidP="00B278D3">
      <w:pPr>
        <w:jc w:val="both"/>
        <w:rPr>
          <w:rFonts w:ascii="Times New Roman" w:hAnsi="Times New Roman" w:cs="Times New Roman"/>
          <w:sz w:val="24"/>
          <w:szCs w:val="24"/>
        </w:rPr>
      </w:pPr>
    </w:p>
    <w:p w:rsidR="00D8666D" w:rsidRPr="00D8666D"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Na odluke koje donosi </w:t>
      </w:r>
      <w:r w:rsidR="003D0241">
        <w:rPr>
          <w:rFonts w:ascii="Times New Roman" w:eastAsia="Times New Roman" w:hAnsi="Times New Roman" w:cs="Times New Roman"/>
          <w:sz w:val="24"/>
          <w:szCs w:val="24"/>
        </w:rPr>
        <w:t xml:space="preserve">LAG </w:t>
      </w:r>
      <w:r w:rsidR="00ED03CA">
        <w:rPr>
          <w:rFonts w:ascii="Times New Roman" w:eastAsia="Times New Roman" w:hAnsi="Times New Roman" w:cs="Times New Roman"/>
          <w:sz w:val="24"/>
          <w:szCs w:val="24"/>
        </w:rPr>
        <w:t xml:space="preserve">Marinianis </w:t>
      </w:r>
      <w:r w:rsidR="003D0241">
        <w:rPr>
          <w:rFonts w:ascii="Times New Roman" w:eastAsia="Times New Roman" w:hAnsi="Times New Roman" w:cs="Times New Roman"/>
          <w:sz w:val="24"/>
          <w:szCs w:val="24"/>
        </w:rPr>
        <w:t>nositelj projekta ima pravo podnijeti</w:t>
      </w:r>
      <w:r w:rsidRPr="00D8666D">
        <w:rPr>
          <w:rFonts w:ascii="Times New Roman" w:eastAsia="Times New Roman" w:hAnsi="Times New Roman" w:cs="Times New Roman"/>
          <w:sz w:val="24"/>
          <w:szCs w:val="24"/>
        </w:rPr>
        <w:t xml:space="preserve"> pr</w:t>
      </w:r>
      <w:r w:rsidR="003D0241">
        <w:rPr>
          <w:rFonts w:ascii="Times New Roman" w:eastAsia="Times New Roman" w:hAnsi="Times New Roman" w:cs="Times New Roman"/>
          <w:sz w:val="24"/>
          <w:szCs w:val="24"/>
        </w:rPr>
        <w:t>igovor tijelu LAG-a nadležnom za prigovore</w:t>
      </w:r>
      <w:r w:rsidRPr="00D8666D">
        <w:rPr>
          <w:rFonts w:ascii="Times New Roman" w:eastAsia="Times New Roman" w:hAnsi="Times New Roman" w:cs="Times New Roman"/>
          <w:sz w:val="24"/>
          <w:szCs w:val="24"/>
        </w:rPr>
        <w:t>.</w:t>
      </w:r>
    </w:p>
    <w:p w:rsidR="00D8666D" w:rsidRPr="00D8666D" w:rsidRDefault="003D0241" w:rsidP="00D8666D">
      <w:pPr>
        <w:pStyle w:val="box454135"/>
        <w:spacing w:after="120"/>
        <w:jc w:val="both"/>
        <w:rPr>
          <w:lang w:eastAsia="en-US"/>
        </w:rPr>
      </w:pPr>
      <w:r>
        <w:rPr>
          <w:lang w:eastAsia="en-US"/>
        </w:rPr>
        <w:t>Nositelj projekta</w:t>
      </w:r>
      <w:r w:rsidR="00D8666D" w:rsidRPr="00D8666D">
        <w:rPr>
          <w:lang w:eastAsia="en-US"/>
        </w:rPr>
        <w:t xml:space="preserve"> može podnijeti prigovor zbog:</w:t>
      </w:r>
    </w:p>
    <w:p w:rsidR="00D8666D" w:rsidRPr="00D8666D" w:rsidRDefault="00D8666D" w:rsidP="00D8666D">
      <w:pPr>
        <w:pStyle w:val="box454135"/>
        <w:spacing w:before="0" w:beforeAutospacing="0" w:after="0"/>
        <w:jc w:val="both"/>
        <w:rPr>
          <w:lang w:eastAsia="en-US"/>
        </w:rPr>
      </w:pPr>
      <w:r w:rsidRPr="00D8666D">
        <w:rPr>
          <w:lang w:eastAsia="en-US"/>
        </w:rPr>
        <w:t>a) povrede p</w:t>
      </w:r>
      <w:r w:rsidR="003D0241">
        <w:rPr>
          <w:lang w:eastAsia="en-US"/>
        </w:rPr>
        <w:t xml:space="preserve">ostupovnih odredbi </w:t>
      </w:r>
      <w:r w:rsidRPr="00D8666D">
        <w:rPr>
          <w:lang w:eastAsia="en-US"/>
        </w:rPr>
        <w:t>ovog natječaja</w:t>
      </w:r>
    </w:p>
    <w:p w:rsidR="00D8666D" w:rsidRPr="00D8666D" w:rsidRDefault="00D8666D" w:rsidP="00D8666D">
      <w:pPr>
        <w:pStyle w:val="box454135"/>
        <w:spacing w:before="0" w:beforeAutospacing="0" w:after="0"/>
        <w:jc w:val="both"/>
        <w:rPr>
          <w:lang w:eastAsia="en-US"/>
        </w:rPr>
      </w:pPr>
      <w:r w:rsidRPr="00D8666D">
        <w:rPr>
          <w:lang w:eastAsia="en-US"/>
        </w:rPr>
        <w:t xml:space="preserve">b) pogrešno i nepotpuno utvrđenog činjeničnog stanja </w:t>
      </w:r>
    </w:p>
    <w:p w:rsidR="00D8666D" w:rsidRPr="00D8666D" w:rsidRDefault="003D0241" w:rsidP="00D8666D">
      <w:pPr>
        <w:pStyle w:val="box454135"/>
        <w:spacing w:before="0" w:beforeAutospacing="0" w:after="0"/>
        <w:jc w:val="both"/>
        <w:rPr>
          <w:lang w:eastAsia="en-US"/>
        </w:rPr>
      </w:pPr>
      <w:r>
        <w:rPr>
          <w:lang w:eastAsia="en-US"/>
        </w:rPr>
        <w:t xml:space="preserve">c) pogrešne primjene </w:t>
      </w:r>
      <w:r w:rsidR="00D8666D" w:rsidRPr="00D8666D">
        <w:rPr>
          <w:lang w:eastAsia="en-US"/>
        </w:rPr>
        <w:t>propisa na kojem se temelji odluka.</w:t>
      </w:r>
    </w:p>
    <w:p w:rsidR="00D8666D" w:rsidRDefault="00D8666D" w:rsidP="00D8666D">
      <w:pPr>
        <w:pStyle w:val="box454135"/>
        <w:spacing w:before="0" w:beforeAutospacing="0" w:after="0"/>
        <w:jc w:val="both"/>
        <w:rPr>
          <w:lang w:eastAsia="en-US"/>
        </w:rPr>
      </w:pPr>
    </w:p>
    <w:p w:rsidR="00D8666D" w:rsidRPr="00D8666D"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Prigovor se podnosi u roku od </w:t>
      </w:r>
      <w:r w:rsidR="000935FC">
        <w:rPr>
          <w:rFonts w:ascii="Times New Roman" w:eastAsia="Times New Roman" w:hAnsi="Times New Roman" w:cs="Times New Roman"/>
          <w:sz w:val="24"/>
          <w:szCs w:val="24"/>
        </w:rPr>
        <w:t>osam (</w:t>
      </w:r>
      <w:r w:rsidRPr="00D8666D">
        <w:rPr>
          <w:rFonts w:ascii="Times New Roman" w:eastAsia="Times New Roman" w:hAnsi="Times New Roman" w:cs="Times New Roman"/>
          <w:sz w:val="24"/>
          <w:szCs w:val="24"/>
        </w:rPr>
        <w:t>8</w:t>
      </w:r>
      <w:r w:rsidR="000935FC">
        <w:rPr>
          <w:rFonts w:ascii="Times New Roman" w:eastAsia="Times New Roman" w:hAnsi="Times New Roman" w:cs="Times New Roman"/>
          <w:sz w:val="24"/>
          <w:szCs w:val="24"/>
        </w:rPr>
        <w:t>)</w:t>
      </w:r>
      <w:r w:rsidRPr="00D8666D">
        <w:rPr>
          <w:rFonts w:ascii="Times New Roman" w:eastAsia="Times New Roman" w:hAnsi="Times New Roman" w:cs="Times New Roman"/>
          <w:sz w:val="24"/>
          <w:szCs w:val="24"/>
        </w:rPr>
        <w:t xml:space="preserve"> dana od dana dostave pobijane odluke.</w:t>
      </w:r>
    </w:p>
    <w:p w:rsidR="000935FC"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p>
    <w:p w:rsidR="00D8666D"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Nositelj projekta</w:t>
      </w:r>
      <w:r w:rsidR="00D8666D" w:rsidRPr="00D8666D">
        <w:rPr>
          <w:rFonts w:ascii="Times New Roman" w:eastAsia="Times New Roman" w:hAnsi="Times New Roman" w:cs="Times New Roman"/>
          <w:sz w:val="24"/>
          <w:szCs w:val="24"/>
        </w:rPr>
        <w:t xml:space="preserve"> s</w:t>
      </w:r>
      <w:r>
        <w:rPr>
          <w:rFonts w:ascii="Times New Roman" w:eastAsia="Times New Roman" w:hAnsi="Times New Roman" w:cs="Times New Roman"/>
          <w:sz w:val="24"/>
          <w:szCs w:val="24"/>
        </w:rPr>
        <w:t>e u tijeku roka za podnošenja</w:t>
      </w:r>
      <w:r w:rsidR="00D8666D" w:rsidRPr="00D8666D">
        <w:rPr>
          <w:rFonts w:ascii="Times New Roman" w:eastAsia="Times New Roman" w:hAnsi="Times New Roman" w:cs="Times New Roman"/>
          <w:sz w:val="24"/>
          <w:szCs w:val="24"/>
        </w:rPr>
        <w:t xml:space="preserve"> prigovora može odreći prava na prigovor koji se ne može opozvati, što se može učiniti prihvaćanjem odluke </w:t>
      </w:r>
      <w:r>
        <w:rPr>
          <w:rFonts w:ascii="Times New Roman" w:eastAsia="Times New Roman" w:hAnsi="Times New Roman" w:cs="Times New Roman"/>
          <w:sz w:val="24"/>
          <w:szCs w:val="24"/>
        </w:rPr>
        <w:t xml:space="preserve">na način da isti </w:t>
      </w:r>
      <w:r w:rsidR="00D8666D" w:rsidRPr="00D8666D">
        <w:rPr>
          <w:rFonts w:ascii="Times New Roman" w:eastAsia="Times New Roman" w:hAnsi="Times New Roman" w:cs="Times New Roman"/>
          <w:sz w:val="24"/>
          <w:szCs w:val="24"/>
        </w:rPr>
        <w:t xml:space="preserve">putem </w:t>
      </w:r>
      <w:r>
        <w:rPr>
          <w:rFonts w:ascii="Times New Roman" w:eastAsia="Times New Roman" w:hAnsi="Times New Roman" w:cs="Times New Roman"/>
          <w:sz w:val="24"/>
          <w:szCs w:val="24"/>
        </w:rPr>
        <w:t xml:space="preserve">elektroničke pošte izjavi da se odriče prava na prigovor s jasnom referencom na predmetnu odluku. </w:t>
      </w:r>
      <w:r w:rsidR="009D3EFB" w:rsidRPr="009D3EFB">
        <w:rPr>
          <w:rFonts w:ascii="Times New Roman" w:eastAsia="Times New Roman" w:hAnsi="Times New Roman" w:cs="Times New Roman"/>
          <w:sz w:val="24"/>
          <w:szCs w:val="24"/>
        </w:rPr>
        <w:t>Odricanje od prava na prigovor ne može se opozvati.</w:t>
      </w:r>
    </w:p>
    <w:p w:rsidR="000935FC" w:rsidRPr="00D8666D" w:rsidRDefault="000935FC" w:rsidP="000935FC">
      <w:pPr>
        <w:shd w:val="clear" w:color="auto" w:fill="FFFFFF" w:themeFill="background1"/>
        <w:tabs>
          <w:tab w:val="left" w:pos="3750"/>
        </w:tabs>
        <w:jc w:val="both"/>
        <w:rPr>
          <w:rFonts w:ascii="Times New Roman" w:eastAsia="Times New Roman" w:hAnsi="Times New Roman" w:cs="Times New Roman"/>
          <w:sz w:val="24"/>
          <w:szCs w:val="24"/>
        </w:rPr>
      </w:pPr>
    </w:p>
    <w:p w:rsidR="00B75D11" w:rsidRDefault="000935FC" w:rsidP="00B75D11">
      <w:pPr>
        <w:shd w:val="clear" w:color="auto" w:fill="FFFFFF" w:themeFill="background1"/>
        <w:tabs>
          <w:tab w:val="left" w:pos="3750"/>
        </w:tabs>
        <w:jc w:val="both"/>
        <w:rPr>
          <w:rFonts w:ascii="Times New Roman" w:hAnsi="Times New Roman" w:cs="Times New Roman"/>
          <w:b/>
          <w:sz w:val="24"/>
          <w:szCs w:val="24"/>
        </w:rPr>
      </w:pPr>
      <w:r>
        <w:rPr>
          <w:rFonts w:ascii="Times New Roman" w:eastAsia="Times New Roman" w:hAnsi="Times New Roman" w:cs="Times New Roman"/>
          <w:sz w:val="24"/>
          <w:szCs w:val="24"/>
        </w:rPr>
        <w:t>Nositelj projekta podnosi prigovor tijelu nadležno</w:t>
      </w:r>
      <w:r w:rsidRPr="00B75D11">
        <w:rPr>
          <w:rFonts w:ascii="Times New Roman" w:eastAsia="Times New Roman" w:hAnsi="Times New Roman" w:cs="Times New Roman"/>
          <w:sz w:val="24"/>
          <w:szCs w:val="24"/>
        </w:rPr>
        <w:t>m</w:t>
      </w:r>
      <w:r w:rsidR="00D8666D" w:rsidRPr="00B75D11">
        <w:rPr>
          <w:rFonts w:ascii="Times New Roman" w:eastAsia="Times New Roman" w:hAnsi="Times New Roman" w:cs="Times New Roman"/>
          <w:sz w:val="24"/>
          <w:szCs w:val="24"/>
        </w:rPr>
        <w:t xml:space="preserve"> za prigovore u jednom</w:t>
      </w:r>
      <w:r w:rsidRPr="00B75D11">
        <w:rPr>
          <w:rFonts w:ascii="Times New Roman" w:eastAsia="Times New Roman" w:hAnsi="Times New Roman" w:cs="Times New Roman"/>
          <w:sz w:val="24"/>
          <w:szCs w:val="24"/>
        </w:rPr>
        <w:t xml:space="preserve"> pisanom</w:t>
      </w:r>
      <w:r w:rsidR="00D8666D" w:rsidRPr="00B75D11">
        <w:rPr>
          <w:rFonts w:ascii="Times New Roman" w:eastAsia="Times New Roman" w:hAnsi="Times New Roman" w:cs="Times New Roman"/>
          <w:sz w:val="24"/>
          <w:szCs w:val="24"/>
        </w:rPr>
        <w:t xml:space="preserve"> primjerku preporučenom pošiljkom s povratnicom </w:t>
      </w:r>
      <w:r w:rsidRPr="00B75D11">
        <w:rPr>
          <w:rFonts w:ascii="Times New Roman" w:eastAsia="Times New Roman" w:hAnsi="Times New Roman" w:cs="Times New Roman"/>
          <w:sz w:val="24"/>
          <w:szCs w:val="24"/>
        </w:rPr>
        <w:t xml:space="preserve">na adresu </w:t>
      </w:r>
      <w:r w:rsidR="00B75D11" w:rsidRPr="00B75D11">
        <w:rPr>
          <w:rFonts w:ascii="Times New Roman" w:hAnsi="Times New Roman" w:cs="Times New Roman"/>
          <w:sz w:val="24"/>
          <w:szCs w:val="24"/>
        </w:rPr>
        <w:t>LAG MARINIANIS, Trg Svetog Josipa 1, 33520 Slatina.</w:t>
      </w:r>
    </w:p>
    <w:p w:rsidR="00B75D11" w:rsidRPr="00B75D11" w:rsidRDefault="00B75D11" w:rsidP="00B75D11">
      <w:pPr>
        <w:shd w:val="clear" w:color="auto" w:fill="FFFFFF" w:themeFill="background1"/>
        <w:tabs>
          <w:tab w:val="left" w:pos="3750"/>
        </w:tabs>
        <w:jc w:val="both"/>
        <w:rPr>
          <w:rFonts w:ascii="Times New Roman" w:eastAsia="Times New Roman" w:hAnsi="Times New Roman" w:cs="Times New Roman"/>
          <w:sz w:val="24"/>
          <w:szCs w:val="24"/>
        </w:rPr>
      </w:pPr>
    </w:p>
    <w:p w:rsidR="00D8666D" w:rsidRPr="00D8666D" w:rsidRDefault="00D8666D" w:rsidP="000935FC">
      <w:pPr>
        <w:shd w:val="clear" w:color="auto" w:fill="FFFFFF" w:themeFill="background1"/>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Prigovor mora biti razumljiv i sadržavati sve što je potrebno da bi se po njemu moglo postupiti, oso</w:t>
      </w:r>
      <w:r w:rsidR="00420B1F">
        <w:rPr>
          <w:rFonts w:ascii="Times New Roman" w:eastAsia="Times New Roman" w:hAnsi="Times New Roman" w:cs="Times New Roman"/>
          <w:sz w:val="24"/>
          <w:szCs w:val="24"/>
        </w:rPr>
        <w:t>bito naznaku prijave</w:t>
      </w:r>
      <w:r w:rsidR="000935FC">
        <w:rPr>
          <w:rFonts w:ascii="Times New Roman" w:eastAsia="Times New Roman" w:hAnsi="Times New Roman" w:cs="Times New Roman"/>
          <w:sz w:val="24"/>
          <w:szCs w:val="24"/>
        </w:rPr>
        <w:t xml:space="preserve"> projekta na koji se odnosi, puni naziv i adresu nositelja projekta</w:t>
      </w:r>
      <w:r w:rsidRPr="00D8666D">
        <w:rPr>
          <w:rFonts w:ascii="Times New Roman" w:eastAsia="Times New Roman" w:hAnsi="Times New Roman" w:cs="Times New Roman"/>
          <w:sz w:val="24"/>
          <w:szCs w:val="24"/>
        </w:rPr>
        <w:t xml:space="preserve">, ime i </w:t>
      </w:r>
      <w:r w:rsidR="00172DB8">
        <w:rPr>
          <w:rFonts w:ascii="Times New Roman" w:eastAsia="Times New Roman" w:hAnsi="Times New Roman" w:cs="Times New Roman"/>
          <w:sz w:val="24"/>
          <w:szCs w:val="24"/>
        </w:rPr>
        <w:t>prezime osobe odgovorne osobe</w:t>
      </w:r>
      <w:r w:rsidRPr="00D8666D">
        <w:rPr>
          <w:rFonts w:ascii="Times New Roman" w:eastAsia="Times New Roman" w:hAnsi="Times New Roman" w:cs="Times New Roman"/>
          <w:sz w:val="24"/>
          <w:szCs w:val="24"/>
        </w:rPr>
        <w:t>, naziv predmetnog Natječaja, raz</w:t>
      </w:r>
      <w:r w:rsidR="000935FC">
        <w:rPr>
          <w:rFonts w:ascii="Times New Roman" w:eastAsia="Times New Roman" w:hAnsi="Times New Roman" w:cs="Times New Roman"/>
          <w:sz w:val="24"/>
          <w:szCs w:val="24"/>
        </w:rPr>
        <w:t>loge prigovora, potpis odgovorne osobe/nositelja poljoprivrednog gospodarstva</w:t>
      </w:r>
      <w:r w:rsidRPr="00D8666D">
        <w:rPr>
          <w:rFonts w:ascii="Times New Roman" w:eastAsia="Times New Roman" w:hAnsi="Times New Roman" w:cs="Times New Roman"/>
          <w:sz w:val="24"/>
          <w:szCs w:val="24"/>
        </w:rPr>
        <w:t>.</w:t>
      </w:r>
    </w:p>
    <w:p w:rsidR="00D8666D" w:rsidRPr="00D8666D" w:rsidRDefault="00D8666D" w:rsidP="00D8666D">
      <w:pPr>
        <w:shd w:val="clear" w:color="auto" w:fill="FFFFFF"/>
        <w:jc w:val="both"/>
        <w:rPr>
          <w:rFonts w:ascii="Times New Roman" w:eastAsia="Times New Roman" w:hAnsi="Times New Roman" w:cs="Times New Roman"/>
          <w:sz w:val="24"/>
          <w:szCs w:val="24"/>
        </w:rPr>
      </w:pPr>
    </w:p>
    <w:p w:rsidR="00D8666D" w:rsidRDefault="00D8666D" w:rsidP="002B5FCF">
      <w:pPr>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Tijekom postupka rješavanja po prigovorima ne mogu se uvoditi nove činjenice i dokazi. Ako se tijekom postupka rješavanja po prigovorima </w:t>
      </w:r>
      <w:r w:rsidR="00420B1F">
        <w:rPr>
          <w:rFonts w:ascii="Times New Roman" w:eastAsia="Times New Roman" w:hAnsi="Times New Roman" w:cs="Times New Roman"/>
          <w:sz w:val="24"/>
          <w:szCs w:val="24"/>
        </w:rPr>
        <w:t>tijelu nadležnom</w:t>
      </w:r>
      <w:r w:rsidRPr="00D8666D">
        <w:rPr>
          <w:rFonts w:ascii="Times New Roman" w:eastAsia="Times New Roman" w:hAnsi="Times New Roman" w:cs="Times New Roman"/>
          <w:sz w:val="24"/>
          <w:szCs w:val="24"/>
        </w:rPr>
        <w:t xml:space="preserve"> za prigovore učine dostupnim informacije ili činjenice koje bitno mijenjaju</w:t>
      </w:r>
      <w:r w:rsidR="00420B1F">
        <w:rPr>
          <w:rFonts w:ascii="Times New Roman" w:eastAsia="Times New Roman" w:hAnsi="Times New Roman" w:cs="Times New Roman"/>
          <w:sz w:val="24"/>
          <w:szCs w:val="24"/>
        </w:rPr>
        <w:t xml:space="preserve"> sadržaj već donesenih odluka, tijelo nadležno</w:t>
      </w:r>
      <w:r w:rsidRPr="00D8666D">
        <w:rPr>
          <w:rFonts w:ascii="Times New Roman" w:eastAsia="Times New Roman" w:hAnsi="Times New Roman" w:cs="Times New Roman"/>
          <w:sz w:val="24"/>
          <w:szCs w:val="24"/>
        </w:rPr>
        <w:t xml:space="preserve"> za prigovore će predložiti izmjene prethodno donesenih odluka zbog ujednačenog postupanja </w:t>
      </w:r>
      <w:r w:rsidR="00420B1F">
        <w:rPr>
          <w:rFonts w:ascii="Times New Roman" w:eastAsia="Times New Roman" w:hAnsi="Times New Roman" w:cs="Times New Roman"/>
          <w:sz w:val="24"/>
          <w:szCs w:val="24"/>
        </w:rPr>
        <w:t>te naložiti</w:t>
      </w:r>
      <w:r w:rsidRPr="00D8666D">
        <w:rPr>
          <w:rFonts w:ascii="Times New Roman" w:eastAsia="Times New Roman" w:hAnsi="Times New Roman" w:cs="Times New Roman"/>
          <w:sz w:val="24"/>
          <w:szCs w:val="24"/>
        </w:rPr>
        <w:t xml:space="preserve"> primjenu načela za postupanje samo u situaciji kada takva</w:t>
      </w:r>
      <w:r w:rsidR="00420B1F">
        <w:rPr>
          <w:rFonts w:ascii="Times New Roman" w:eastAsia="Times New Roman" w:hAnsi="Times New Roman" w:cs="Times New Roman"/>
          <w:sz w:val="24"/>
          <w:szCs w:val="24"/>
        </w:rPr>
        <w:t xml:space="preserve"> izmjena ide na korist nositelju projekta</w:t>
      </w:r>
      <w:r w:rsidRPr="00D8666D">
        <w:rPr>
          <w:rFonts w:ascii="Times New Roman" w:eastAsia="Times New Roman" w:hAnsi="Times New Roman" w:cs="Times New Roman"/>
          <w:sz w:val="24"/>
          <w:szCs w:val="24"/>
        </w:rPr>
        <w:t>.</w:t>
      </w:r>
    </w:p>
    <w:p w:rsidR="00C36CA6" w:rsidRPr="00D8666D" w:rsidRDefault="00C36CA6" w:rsidP="002B5FCF">
      <w:pPr>
        <w:jc w:val="both"/>
        <w:rPr>
          <w:rFonts w:ascii="Times New Roman" w:eastAsia="Times New Roman" w:hAnsi="Times New Roman" w:cs="Times New Roman"/>
          <w:sz w:val="24"/>
          <w:szCs w:val="24"/>
        </w:rPr>
      </w:pPr>
    </w:p>
    <w:p w:rsidR="00D8666D" w:rsidRPr="00D8666D" w:rsidRDefault="00D8666D" w:rsidP="002B5FCF">
      <w:pPr>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Nakon provedenog postupka, Povjerenstvo za prigovore može:</w:t>
      </w:r>
    </w:p>
    <w:p w:rsidR="00D8666D" w:rsidRPr="00D8666D" w:rsidRDefault="00D8666D" w:rsidP="00172DB8">
      <w:pPr>
        <w:pStyle w:val="Odlomakpopisa"/>
        <w:numPr>
          <w:ilvl w:val="0"/>
          <w:numId w:val="48"/>
        </w:numPr>
        <w:spacing w:after="120"/>
        <w:ind w:left="284" w:hanging="284"/>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usvojiti pri</w:t>
      </w:r>
      <w:r w:rsidR="00420B1F">
        <w:rPr>
          <w:rFonts w:ascii="Times New Roman" w:eastAsia="Times New Roman" w:hAnsi="Times New Roman" w:cs="Times New Roman"/>
          <w:sz w:val="24"/>
          <w:szCs w:val="24"/>
        </w:rPr>
        <w:t>govor i vratiti predmet ponovno u administrativnu obradu</w:t>
      </w:r>
    </w:p>
    <w:p w:rsidR="00D8666D" w:rsidRPr="00D8666D" w:rsidRDefault="00D8666D" w:rsidP="00172DB8">
      <w:pPr>
        <w:pStyle w:val="Odlomakpopisa"/>
        <w:numPr>
          <w:ilvl w:val="0"/>
          <w:numId w:val="48"/>
        </w:numPr>
        <w:spacing w:after="120"/>
        <w:ind w:left="284" w:hanging="284"/>
        <w:jc w:val="both"/>
        <w:rPr>
          <w:rFonts w:ascii="Times New Roman" w:eastAsia="Times New Roman" w:hAnsi="Times New Roman" w:cs="Times New Roman"/>
          <w:sz w:val="24"/>
          <w:szCs w:val="24"/>
        </w:rPr>
      </w:pPr>
      <w:r w:rsidRPr="00D8666D">
        <w:rPr>
          <w:rFonts w:ascii="Times New Roman" w:eastAsia="Times New Roman" w:hAnsi="Times New Roman" w:cs="Times New Roman"/>
          <w:sz w:val="24"/>
          <w:szCs w:val="24"/>
        </w:rPr>
        <w:t xml:space="preserve">odbaciti prigovor </w:t>
      </w:r>
    </w:p>
    <w:p w:rsidR="00D8666D" w:rsidRPr="00C20B73" w:rsidRDefault="00D8666D" w:rsidP="001F3259">
      <w:pPr>
        <w:pStyle w:val="Odlomakpopisa"/>
        <w:numPr>
          <w:ilvl w:val="0"/>
          <w:numId w:val="48"/>
        </w:numPr>
        <w:ind w:left="284" w:hanging="284"/>
        <w:contextualSpacing w:val="0"/>
        <w:jc w:val="both"/>
      </w:pPr>
      <w:r w:rsidRPr="00D8666D">
        <w:rPr>
          <w:rFonts w:ascii="Times New Roman" w:eastAsia="Times New Roman" w:hAnsi="Times New Roman" w:cs="Times New Roman"/>
          <w:sz w:val="24"/>
          <w:szCs w:val="24"/>
        </w:rPr>
        <w:t xml:space="preserve">odbiti prigovor. </w:t>
      </w:r>
    </w:p>
    <w:p w:rsidR="00C36CA6" w:rsidRDefault="00C36CA6" w:rsidP="001F3259">
      <w:pPr>
        <w:jc w:val="both"/>
        <w:rPr>
          <w:rFonts w:ascii="Times New Roman" w:eastAsia="Times New Roman" w:hAnsi="Times New Roman" w:cs="Times New Roman"/>
          <w:sz w:val="24"/>
          <w:szCs w:val="24"/>
        </w:rPr>
      </w:pPr>
    </w:p>
    <w:p w:rsidR="00D8666D" w:rsidRDefault="00420B1F" w:rsidP="001F32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Tijelo nadležno</w:t>
      </w:r>
      <w:r w:rsidR="00D8666D" w:rsidRPr="00D8666D">
        <w:rPr>
          <w:rFonts w:ascii="Times New Roman" w:eastAsia="Times New Roman" w:hAnsi="Times New Roman" w:cs="Times New Roman"/>
          <w:sz w:val="24"/>
          <w:szCs w:val="24"/>
        </w:rPr>
        <w:t xml:space="preserve"> za prigovore o istoj stvari može odlučivati samo jednom. </w:t>
      </w:r>
    </w:p>
    <w:p w:rsidR="00C36CA6" w:rsidRPr="00D8666D" w:rsidRDefault="00C36CA6" w:rsidP="001F3259">
      <w:pPr>
        <w:jc w:val="both"/>
        <w:rPr>
          <w:rFonts w:ascii="Times New Roman" w:eastAsia="Times New Roman" w:hAnsi="Times New Roman" w:cs="Times New Roman"/>
          <w:sz w:val="24"/>
          <w:szCs w:val="24"/>
        </w:rPr>
      </w:pPr>
    </w:p>
    <w:p w:rsidR="00B0370C" w:rsidRPr="00D8666D" w:rsidRDefault="00420B1F" w:rsidP="001F32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Tijelo nadležno za prigovore o</w:t>
      </w:r>
      <w:r w:rsidR="00D8666D" w:rsidRPr="00D8666D">
        <w:rPr>
          <w:rFonts w:ascii="Times New Roman" w:eastAsia="Times New Roman" w:hAnsi="Times New Roman" w:cs="Times New Roman"/>
          <w:sz w:val="24"/>
          <w:szCs w:val="24"/>
        </w:rPr>
        <w:t>dluke donosi ve</w:t>
      </w:r>
      <w:r>
        <w:rPr>
          <w:rFonts w:ascii="Times New Roman" w:eastAsia="Times New Roman" w:hAnsi="Times New Roman" w:cs="Times New Roman"/>
          <w:sz w:val="24"/>
          <w:szCs w:val="24"/>
        </w:rPr>
        <w:t>ćinom glasova prisutnih članova.</w:t>
      </w:r>
    </w:p>
    <w:p w:rsidR="00C36CA6" w:rsidRDefault="00C36CA6" w:rsidP="00A0109C">
      <w:pPr>
        <w:jc w:val="both"/>
        <w:rPr>
          <w:rFonts w:ascii="Times New Roman" w:eastAsia="Times New Roman" w:hAnsi="Times New Roman" w:cs="Times New Roman"/>
          <w:sz w:val="24"/>
          <w:szCs w:val="24"/>
        </w:rPr>
      </w:pPr>
    </w:p>
    <w:p w:rsidR="00E359E2" w:rsidRDefault="00D8666D" w:rsidP="0041240D">
      <w:pPr>
        <w:tabs>
          <w:tab w:val="left" w:pos="0"/>
          <w:tab w:val="left" w:pos="284"/>
        </w:tabs>
        <w:spacing w:line="259" w:lineRule="auto"/>
        <w:jc w:val="both"/>
        <w:rPr>
          <w:rFonts w:ascii="Times New Roman" w:eastAsia="Calibri" w:hAnsi="Times New Roman" w:cs="Times New Roman"/>
          <w:sz w:val="24"/>
          <w:szCs w:val="24"/>
        </w:rPr>
      </w:pPr>
      <w:r w:rsidRPr="00D8666D">
        <w:rPr>
          <w:rFonts w:ascii="Times New Roman" w:eastAsia="Times New Roman" w:hAnsi="Times New Roman" w:cs="Times New Roman"/>
          <w:sz w:val="24"/>
          <w:szCs w:val="24"/>
        </w:rPr>
        <w:lastRenderedPageBreak/>
        <w:t xml:space="preserve">Odluke </w:t>
      </w:r>
      <w:r w:rsidR="00420B1F">
        <w:rPr>
          <w:rFonts w:ascii="Times New Roman" w:eastAsia="Times New Roman" w:hAnsi="Times New Roman" w:cs="Times New Roman"/>
          <w:sz w:val="24"/>
          <w:szCs w:val="24"/>
        </w:rPr>
        <w:t>tijela nadležnog za prigovore su konačne</w:t>
      </w:r>
      <w:r w:rsidRPr="00D8666D">
        <w:rPr>
          <w:rFonts w:ascii="Times New Roman" w:eastAsia="Times New Roman" w:hAnsi="Times New Roman" w:cs="Times New Roman"/>
          <w:sz w:val="24"/>
          <w:szCs w:val="24"/>
        </w:rPr>
        <w:t xml:space="preserve"> </w:t>
      </w:r>
      <w:r w:rsidR="00420B1F" w:rsidRPr="00192FCF">
        <w:rPr>
          <w:rFonts w:ascii="Times New Roman" w:eastAsia="Calibri" w:hAnsi="Times New Roman" w:cs="Times New Roman"/>
          <w:sz w:val="24"/>
          <w:szCs w:val="24"/>
        </w:rPr>
        <w:t xml:space="preserve">i ne mogu </w:t>
      </w:r>
      <w:r w:rsidR="00420B1F">
        <w:rPr>
          <w:rFonts w:ascii="Times New Roman" w:eastAsia="Calibri" w:hAnsi="Times New Roman" w:cs="Times New Roman"/>
          <w:sz w:val="24"/>
          <w:szCs w:val="24"/>
        </w:rPr>
        <w:t xml:space="preserve">ni na koji način </w:t>
      </w:r>
      <w:r w:rsidR="00420B1F" w:rsidRPr="00192FCF">
        <w:rPr>
          <w:rFonts w:ascii="Times New Roman" w:eastAsia="Calibri" w:hAnsi="Times New Roman" w:cs="Times New Roman"/>
          <w:sz w:val="24"/>
          <w:szCs w:val="24"/>
        </w:rPr>
        <w:t xml:space="preserve">biti promijenjene </w:t>
      </w:r>
      <w:r w:rsidR="00420B1F" w:rsidRPr="00420B1F">
        <w:rPr>
          <w:rFonts w:ascii="Times New Roman" w:eastAsia="Calibri" w:hAnsi="Times New Roman" w:cs="Times New Roman"/>
          <w:sz w:val="24"/>
          <w:szCs w:val="24"/>
        </w:rPr>
        <w:t>od strane UO LAG-a</w:t>
      </w:r>
      <w:r w:rsidR="00B95FF4">
        <w:rPr>
          <w:rFonts w:ascii="Times New Roman" w:eastAsia="Calibri" w:hAnsi="Times New Roman" w:cs="Times New Roman"/>
          <w:sz w:val="24"/>
          <w:szCs w:val="24"/>
        </w:rPr>
        <w:t>.</w:t>
      </w:r>
    </w:p>
    <w:p w:rsidR="00B75D11" w:rsidRPr="0041240D" w:rsidRDefault="00B75D11" w:rsidP="0041240D">
      <w:pPr>
        <w:tabs>
          <w:tab w:val="left" w:pos="0"/>
          <w:tab w:val="left" w:pos="284"/>
        </w:tabs>
        <w:spacing w:line="259" w:lineRule="auto"/>
        <w:jc w:val="both"/>
        <w:rPr>
          <w:rFonts w:ascii="Times New Roman" w:eastAsia="Calibri" w:hAnsi="Times New Roman" w:cs="Times New Roman"/>
          <w:sz w:val="24"/>
          <w:szCs w:val="24"/>
        </w:rPr>
      </w:pPr>
    </w:p>
    <w:p w:rsidR="00E359E2" w:rsidRPr="00E359E2" w:rsidRDefault="00E359E2" w:rsidP="00E359E2">
      <w:pPr>
        <w:pStyle w:val="Naslov2"/>
      </w:pPr>
      <w:bookmarkStart w:id="58" w:name="_Toc505958401"/>
      <w:r w:rsidRPr="00E359E2">
        <w:rPr>
          <w:rFonts w:ascii="Times New Roman" w:hAnsi="Times New Roman" w:cs="Times New Roman"/>
          <w:b/>
          <w:color w:val="auto"/>
          <w:sz w:val="24"/>
          <w:szCs w:val="24"/>
        </w:rPr>
        <w:t>Postupak nakon odabira projekata</w:t>
      </w:r>
      <w:bookmarkEnd w:id="58"/>
    </w:p>
    <w:p w:rsidR="0041240D" w:rsidRPr="00773182" w:rsidRDefault="0041240D" w:rsidP="00E359E2">
      <w:pPr>
        <w:ind w:right="-279"/>
        <w:jc w:val="both"/>
        <w:rPr>
          <w:rFonts w:ascii="Times New Roman" w:hAnsi="Times New Roman" w:cs="Times New Roman"/>
          <w:sz w:val="24"/>
          <w:szCs w:val="24"/>
          <w:highlight w:val="yellow"/>
        </w:rPr>
      </w:pPr>
    </w:p>
    <w:p w:rsidR="00E359E2" w:rsidRDefault="00434061" w:rsidP="00E359E2">
      <w:pPr>
        <w:ind w:right="-279"/>
        <w:jc w:val="both"/>
        <w:rPr>
          <w:rFonts w:ascii="Times New Roman" w:hAnsi="Times New Roman" w:cs="Times New Roman"/>
          <w:sz w:val="24"/>
          <w:szCs w:val="24"/>
        </w:rPr>
      </w:pPr>
      <w:r w:rsidRPr="000F5AA5">
        <w:rPr>
          <w:rFonts w:ascii="Times New Roman" w:hAnsi="Times New Roman" w:cs="Times New Roman"/>
          <w:sz w:val="24"/>
          <w:szCs w:val="24"/>
        </w:rPr>
        <w:t>Nakon odabira projekata,</w:t>
      </w:r>
      <w:r>
        <w:rPr>
          <w:rFonts w:ascii="Times New Roman" w:hAnsi="Times New Roman" w:cs="Times New Roman"/>
          <w:sz w:val="24"/>
          <w:szCs w:val="24"/>
        </w:rPr>
        <w:t xml:space="preserve"> </w:t>
      </w:r>
      <w:r w:rsidR="00E359E2" w:rsidRPr="00001461">
        <w:rPr>
          <w:rFonts w:ascii="Times New Roman" w:hAnsi="Times New Roman" w:cs="Times New Roman"/>
          <w:sz w:val="24"/>
          <w:szCs w:val="24"/>
        </w:rPr>
        <w:t>LAG</w:t>
      </w:r>
      <w:r w:rsidR="00ED03CA">
        <w:rPr>
          <w:rFonts w:ascii="Times New Roman" w:hAnsi="Times New Roman" w:cs="Times New Roman"/>
          <w:sz w:val="24"/>
          <w:szCs w:val="24"/>
        </w:rPr>
        <w:t xml:space="preserve"> Marinianis</w:t>
      </w:r>
      <w:r w:rsidR="00E359E2" w:rsidRPr="00001461">
        <w:rPr>
          <w:rFonts w:ascii="Times New Roman" w:hAnsi="Times New Roman" w:cs="Times New Roman"/>
          <w:sz w:val="24"/>
          <w:szCs w:val="24"/>
        </w:rPr>
        <w:t xml:space="preserve"> u ime i za račun nositelja projek</w:t>
      </w:r>
      <w:r w:rsidR="00E359E2">
        <w:rPr>
          <w:rFonts w:ascii="Times New Roman" w:hAnsi="Times New Roman" w:cs="Times New Roman"/>
          <w:sz w:val="24"/>
          <w:szCs w:val="24"/>
        </w:rPr>
        <w:t>a</w:t>
      </w:r>
      <w:r w:rsidR="00E359E2" w:rsidRPr="00001461">
        <w:rPr>
          <w:rFonts w:ascii="Times New Roman" w:hAnsi="Times New Roman" w:cs="Times New Roman"/>
          <w:sz w:val="24"/>
          <w:szCs w:val="24"/>
        </w:rPr>
        <w:t>ta podn</w:t>
      </w:r>
      <w:r w:rsidR="00E359E2">
        <w:rPr>
          <w:rFonts w:ascii="Times New Roman" w:hAnsi="Times New Roman" w:cs="Times New Roman"/>
          <w:sz w:val="24"/>
          <w:szCs w:val="24"/>
        </w:rPr>
        <w:t>osi</w:t>
      </w:r>
      <w:r w:rsidR="008A7809">
        <w:rPr>
          <w:rFonts w:ascii="Times New Roman" w:hAnsi="Times New Roman" w:cs="Times New Roman"/>
          <w:sz w:val="24"/>
          <w:szCs w:val="24"/>
        </w:rPr>
        <w:t xml:space="preserve"> </w:t>
      </w:r>
      <w:r w:rsidR="00E359E2" w:rsidRPr="00001461">
        <w:rPr>
          <w:rFonts w:ascii="Times New Roman" w:hAnsi="Times New Roman" w:cs="Times New Roman"/>
          <w:sz w:val="24"/>
          <w:szCs w:val="24"/>
        </w:rPr>
        <w:t>Zahtjev za potporu</w:t>
      </w:r>
      <w:r w:rsidR="008A7809">
        <w:rPr>
          <w:rFonts w:ascii="Times New Roman" w:hAnsi="Times New Roman" w:cs="Times New Roman"/>
          <w:sz w:val="24"/>
          <w:szCs w:val="24"/>
        </w:rPr>
        <w:t xml:space="preserve"> za odabrane projekte</w:t>
      </w:r>
      <w:r w:rsidR="00E359E2" w:rsidRPr="00001461">
        <w:rPr>
          <w:rFonts w:ascii="Times New Roman" w:hAnsi="Times New Roman" w:cs="Times New Roman"/>
          <w:sz w:val="24"/>
          <w:szCs w:val="24"/>
        </w:rPr>
        <w:t xml:space="preserve"> putem AGRONET-a u roku devedeset (90) dana od dana donošenja odluke na LAG razini.</w:t>
      </w:r>
      <w:r w:rsidR="00131AE9">
        <w:rPr>
          <w:rFonts w:ascii="Times New Roman" w:hAnsi="Times New Roman" w:cs="Times New Roman"/>
          <w:sz w:val="24"/>
          <w:szCs w:val="24"/>
        </w:rPr>
        <w:t xml:space="preserve"> </w:t>
      </w:r>
    </w:p>
    <w:p w:rsidR="00131AE9" w:rsidRDefault="00131AE9" w:rsidP="00E359E2">
      <w:pPr>
        <w:ind w:right="-279"/>
        <w:jc w:val="both"/>
        <w:rPr>
          <w:rFonts w:ascii="Times New Roman" w:hAnsi="Times New Roman" w:cs="Times New Roman"/>
          <w:sz w:val="24"/>
          <w:szCs w:val="24"/>
        </w:rPr>
      </w:pPr>
    </w:p>
    <w:p w:rsidR="00773182" w:rsidRPr="0041240D" w:rsidRDefault="00773182" w:rsidP="0041240D">
      <w:pPr>
        <w:ind w:right="-279"/>
        <w:jc w:val="both"/>
        <w:rPr>
          <w:rFonts w:ascii="Times New Roman" w:hAnsi="Times New Roman" w:cs="Times New Roman"/>
          <w:sz w:val="24"/>
          <w:szCs w:val="24"/>
        </w:rPr>
      </w:pPr>
      <w:r w:rsidRPr="0041240D">
        <w:rPr>
          <w:rFonts w:ascii="Times New Roman" w:hAnsi="Times New Roman" w:cs="Times New Roman"/>
          <w:sz w:val="24"/>
          <w:szCs w:val="24"/>
        </w:rPr>
        <w:t xml:space="preserve">Postupak dodjele potpore nositeljima projekata provodi Agencija za plaćanja, u skladu s odredbama Pravilnika i Natječaja za provedbu LRS. </w:t>
      </w:r>
    </w:p>
    <w:p w:rsidR="00773182" w:rsidRDefault="00773182" w:rsidP="00E359E2">
      <w:pPr>
        <w:ind w:right="-279"/>
        <w:jc w:val="both"/>
        <w:rPr>
          <w:rFonts w:ascii="Times New Roman" w:hAnsi="Times New Roman" w:cs="Times New Roman"/>
          <w:sz w:val="24"/>
          <w:szCs w:val="24"/>
        </w:rPr>
      </w:pPr>
    </w:p>
    <w:p w:rsidR="00131AE9" w:rsidRDefault="00131AE9" w:rsidP="00E359E2">
      <w:pPr>
        <w:ind w:right="-279"/>
        <w:jc w:val="both"/>
        <w:rPr>
          <w:rFonts w:ascii="Times New Roman" w:hAnsi="Times New Roman" w:cs="Times New Roman"/>
          <w:sz w:val="24"/>
          <w:szCs w:val="24"/>
        </w:rPr>
      </w:pPr>
      <w:r>
        <w:rPr>
          <w:rFonts w:ascii="Times New Roman" w:hAnsi="Times New Roman" w:cs="Times New Roman"/>
          <w:sz w:val="24"/>
          <w:szCs w:val="24"/>
        </w:rPr>
        <w:t xml:space="preserve">Zahtjev za potporu se podnosi na Natječaj za provedbu LRS koji objavljuje i provodi Agencija za plaćanja. </w:t>
      </w:r>
    </w:p>
    <w:p w:rsidR="008A7809" w:rsidRPr="00001461" w:rsidRDefault="008A7809" w:rsidP="00E359E2">
      <w:pPr>
        <w:ind w:right="-279"/>
        <w:jc w:val="both"/>
        <w:rPr>
          <w:rFonts w:ascii="Times New Roman" w:hAnsi="Times New Roman" w:cs="Times New Roman"/>
          <w:sz w:val="24"/>
          <w:szCs w:val="24"/>
        </w:rPr>
      </w:pPr>
    </w:p>
    <w:p w:rsidR="00E359E2" w:rsidRPr="00F370F1" w:rsidRDefault="00E359E2" w:rsidP="00E359E2">
      <w:pPr>
        <w:ind w:right="-279"/>
        <w:jc w:val="both"/>
        <w:rPr>
          <w:rFonts w:ascii="Times New Roman" w:hAnsi="Times New Roman" w:cs="Times New Roman"/>
          <w:sz w:val="24"/>
          <w:szCs w:val="24"/>
        </w:rPr>
      </w:pPr>
      <w:r w:rsidRPr="00F370F1">
        <w:rPr>
          <w:rFonts w:ascii="Times New Roman" w:hAnsi="Times New Roman" w:cs="Times New Roman"/>
          <w:sz w:val="24"/>
          <w:szCs w:val="24"/>
        </w:rPr>
        <w:t>Administrativnu kontrolu Zahtjeva za potporu provodi Agencija za plaćanj</w:t>
      </w:r>
      <w:r w:rsidR="008A7809">
        <w:rPr>
          <w:rFonts w:ascii="Times New Roman" w:hAnsi="Times New Roman" w:cs="Times New Roman"/>
          <w:sz w:val="24"/>
          <w:szCs w:val="24"/>
        </w:rPr>
        <w:t xml:space="preserve">a i </w:t>
      </w:r>
      <w:r w:rsidRPr="00F370F1">
        <w:rPr>
          <w:rFonts w:ascii="Times New Roman" w:hAnsi="Times New Roman" w:cs="Times New Roman"/>
          <w:sz w:val="24"/>
          <w:szCs w:val="24"/>
        </w:rPr>
        <w:t>don</w:t>
      </w:r>
      <w:r w:rsidR="008A7809">
        <w:rPr>
          <w:rFonts w:ascii="Times New Roman" w:hAnsi="Times New Roman" w:cs="Times New Roman"/>
          <w:sz w:val="24"/>
          <w:szCs w:val="24"/>
        </w:rPr>
        <w:t>osi</w:t>
      </w:r>
      <w:r w:rsidRPr="00F370F1">
        <w:rPr>
          <w:rFonts w:ascii="Times New Roman" w:hAnsi="Times New Roman" w:cs="Times New Roman"/>
          <w:sz w:val="24"/>
          <w:szCs w:val="24"/>
        </w:rPr>
        <w:t xml:space="preserve"> sljedeće akte:</w:t>
      </w:r>
    </w:p>
    <w:p w:rsidR="00E359E2" w:rsidRPr="00F370F1" w:rsidRDefault="00E359E2" w:rsidP="00E359E2">
      <w:pPr>
        <w:ind w:right="-279"/>
        <w:jc w:val="both"/>
        <w:rPr>
          <w:rFonts w:ascii="Times New Roman" w:hAnsi="Times New Roman" w:cs="Times New Roman"/>
          <w:sz w:val="24"/>
          <w:szCs w:val="24"/>
        </w:rPr>
      </w:pPr>
      <w:r w:rsidRPr="00F370F1">
        <w:rPr>
          <w:rFonts w:ascii="Times New Roman" w:hAnsi="Times New Roman" w:cs="Times New Roman"/>
          <w:sz w:val="24"/>
          <w:szCs w:val="24"/>
        </w:rPr>
        <w:t>– Odluku o odbijanju Zahtjeva za potporu ili</w:t>
      </w:r>
    </w:p>
    <w:p w:rsidR="00E359E2" w:rsidRDefault="00E359E2" w:rsidP="00E359E2">
      <w:pPr>
        <w:ind w:right="-279"/>
        <w:jc w:val="both"/>
        <w:rPr>
          <w:rFonts w:ascii="Times New Roman" w:hAnsi="Times New Roman" w:cs="Times New Roman"/>
          <w:sz w:val="24"/>
          <w:szCs w:val="24"/>
        </w:rPr>
      </w:pPr>
      <w:r w:rsidRPr="00F370F1">
        <w:rPr>
          <w:rFonts w:ascii="Times New Roman" w:hAnsi="Times New Roman" w:cs="Times New Roman"/>
          <w:sz w:val="24"/>
          <w:szCs w:val="24"/>
        </w:rPr>
        <w:t>– Odluku o dodjeli sredstava.</w:t>
      </w:r>
    </w:p>
    <w:p w:rsidR="00E359E2" w:rsidRDefault="00E359E2" w:rsidP="00E359E2">
      <w:pPr>
        <w:ind w:right="-279"/>
        <w:jc w:val="both"/>
        <w:rPr>
          <w:rFonts w:ascii="Times New Roman" w:hAnsi="Times New Roman" w:cs="Times New Roman"/>
          <w:sz w:val="24"/>
          <w:szCs w:val="24"/>
        </w:rPr>
      </w:pPr>
    </w:p>
    <w:p w:rsidR="00131AE9" w:rsidRDefault="00131AE9" w:rsidP="00E359E2">
      <w:pPr>
        <w:ind w:right="-279"/>
        <w:jc w:val="both"/>
        <w:rPr>
          <w:rFonts w:ascii="Times New Roman" w:hAnsi="Times New Roman" w:cs="Times New Roman"/>
          <w:sz w:val="24"/>
          <w:szCs w:val="24"/>
        </w:rPr>
      </w:pPr>
      <w:r>
        <w:rPr>
          <w:rFonts w:ascii="Times New Roman" w:hAnsi="Times New Roman" w:cs="Times New Roman"/>
          <w:sz w:val="24"/>
          <w:szCs w:val="24"/>
        </w:rPr>
        <w:t>Javna p</w:t>
      </w:r>
      <w:r w:rsidR="00E359E2" w:rsidRPr="008E62A2">
        <w:rPr>
          <w:rFonts w:ascii="Times New Roman" w:hAnsi="Times New Roman" w:cs="Times New Roman"/>
          <w:sz w:val="24"/>
          <w:szCs w:val="24"/>
        </w:rPr>
        <w:t xml:space="preserve">otpora se </w:t>
      </w:r>
      <w:r w:rsidR="00E359E2">
        <w:rPr>
          <w:rFonts w:ascii="Times New Roman" w:hAnsi="Times New Roman" w:cs="Times New Roman"/>
          <w:sz w:val="24"/>
          <w:szCs w:val="24"/>
        </w:rPr>
        <w:t>nositelju projekta</w:t>
      </w:r>
      <w:r w:rsidR="00E359E2" w:rsidRPr="008E62A2">
        <w:rPr>
          <w:rFonts w:ascii="Times New Roman" w:hAnsi="Times New Roman" w:cs="Times New Roman"/>
          <w:sz w:val="24"/>
          <w:szCs w:val="24"/>
        </w:rPr>
        <w:t xml:space="preserve"> isplaćuje temeljem Zahtjeva za isplatu</w:t>
      </w:r>
      <w:r>
        <w:rPr>
          <w:rFonts w:ascii="Times New Roman" w:hAnsi="Times New Roman" w:cs="Times New Roman"/>
          <w:sz w:val="24"/>
          <w:szCs w:val="24"/>
        </w:rPr>
        <w:t xml:space="preserve"> (u dvije rate sukladno navedenome u poglavlju 1.3 ovog Natječaja)</w:t>
      </w:r>
      <w:r w:rsidR="00E359E2" w:rsidRPr="008E62A2">
        <w:rPr>
          <w:rFonts w:ascii="Times New Roman" w:hAnsi="Times New Roman" w:cs="Times New Roman"/>
          <w:sz w:val="24"/>
          <w:szCs w:val="24"/>
        </w:rPr>
        <w:t xml:space="preserve"> koj</w:t>
      </w:r>
      <w:r w:rsidR="00434061">
        <w:rPr>
          <w:rFonts w:ascii="Times New Roman" w:hAnsi="Times New Roman" w:cs="Times New Roman"/>
          <w:sz w:val="24"/>
          <w:szCs w:val="24"/>
        </w:rPr>
        <w:t>i</w:t>
      </w:r>
      <w:r w:rsidR="00E359E2" w:rsidRPr="008E62A2">
        <w:rPr>
          <w:rFonts w:ascii="Times New Roman" w:hAnsi="Times New Roman" w:cs="Times New Roman"/>
          <w:sz w:val="24"/>
          <w:szCs w:val="24"/>
        </w:rPr>
        <w:t xml:space="preserve"> </w:t>
      </w:r>
      <w:r w:rsidR="00E359E2">
        <w:rPr>
          <w:rFonts w:ascii="Times New Roman" w:hAnsi="Times New Roman" w:cs="Times New Roman"/>
          <w:sz w:val="24"/>
          <w:szCs w:val="24"/>
        </w:rPr>
        <w:t>nositelj projekta</w:t>
      </w:r>
      <w:r w:rsidR="00E359E2" w:rsidRPr="008E62A2">
        <w:rPr>
          <w:rFonts w:ascii="Times New Roman" w:hAnsi="Times New Roman" w:cs="Times New Roman"/>
          <w:sz w:val="24"/>
          <w:szCs w:val="24"/>
        </w:rPr>
        <w:t xml:space="preserve"> podnosi u Agenciju za plaćanja</w:t>
      </w:r>
      <w:r>
        <w:rPr>
          <w:rFonts w:ascii="Times New Roman" w:hAnsi="Times New Roman" w:cs="Times New Roman"/>
          <w:sz w:val="24"/>
          <w:szCs w:val="24"/>
        </w:rPr>
        <w:t xml:space="preserve"> nakon donošenja Odluke o dodjeli sredstava</w:t>
      </w:r>
      <w:r w:rsidR="00E359E2">
        <w:rPr>
          <w:rFonts w:ascii="Times New Roman" w:hAnsi="Times New Roman" w:cs="Times New Roman"/>
          <w:sz w:val="24"/>
          <w:szCs w:val="24"/>
        </w:rPr>
        <w:t>.</w:t>
      </w:r>
      <w:r w:rsidR="00E359E2" w:rsidRPr="008E62A2">
        <w:rPr>
          <w:rFonts w:ascii="Times New Roman" w:hAnsi="Times New Roman" w:cs="Times New Roman"/>
          <w:sz w:val="24"/>
          <w:szCs w:val="24"/>
        </w:rPr>
        <w:t xml:space="preserve"> </w:t>
      </w:r>
    </w:p>
    <w:p w:rsidR="00131AE9" w:rsidRDefault="00131AE9" w:rsidP="00E359E2">
      <w:pPr>
        <w:ind w:right="-279"/>
        <w:jc w:val="both"/>
        <w:rPr>
          <w:rFonts w:ascii="Times New Roman" w:hAnsi="Times New Roman" w:cs="Times New Roman"/>
          <w:sz w:val="24"/>
          <w:szCs w:val="24"/>
        </w:rPr>
      </w:pPr>
    </w:p>
    <w:p w:rsidR="00131AE9" w:rsidRDefault="00B34C33" w:rsidP="00E359E2">
      <w:pPr>
        <w:ind w:right="-279"/>
        <w:jc w:val="both"/>
        <w:rPr>
          <w:rFonts w:ascii="Times New Roman" w:hAnsi="Times New Roman" w:cs="Times New Roman"/>
          <w:sz w:val="24"/>
          <w:szCs w:val="24"/>
        </w:rPr>
      </w:pPr>
      <w:r>
        <w:rPr>
          <w:rFonts w:ascii="Times New Roman" w:hAnsi="Times New Roman" w:cs="Times New Roman"/>
          <w:sz w:val="24"/>
          <w:szCs w:val="24"/>
        </w:rPr>
        <w:t>Način dostave i d</w:t>
      </w:r>
      <w:r w:rsidR="00131AE9">
        <w:rPr>
          <w:rFonts w:ascii="Times New Roman" w:hAnsi="Times New Roman" w:cs="Times New Roman"/>
          <w:sz w:val="24"/>
          <w:szCs w:val="24"/>
        </w:rPr>
        <w:t xml:space="preserve">okumentacija potrebna prilikom podnošenja Zahtjeva za isplatu propisuje se Natječajem za </w:t>
      </w:r>
      <w:r w:rsidR="00131AE9" w:rsidRPr="00773182">
        <w:rPr>
          <w:rFonts w:ascii="Times New Roman" w:hAnsi="Times New Roman" w:cs="Times New Roman"/>
          <w:sz w:val="24"/>
          <w:szCs w:val="24"/>
        </w:rPr>
        <w:t>provedbu LRS</w:t>
      </w:r>
      <w:r w:rsidR="00434061" w:rsidRPr="00773182">
        <w:rPr>
          <w:rFonts w:ascii="Times New Roman" w:hAnsi="Times New Roman" w:cs="Times New Roman"/>
          <w:sz w:val="24"/>
          <w:szCs w:val="24"/>
        </w:rPr>
        <w:t>, kao i ostale odredbe vezane uz provedbu projekata</w:t>
      </w:r>
      <w:r w:rsidR="00131AE9" w:rsidRPr="00773182">
        <w:rPr>
          <w:rFonts w:ascii="Times New Roman" w:hAnsi="Times New Roman" w:cs="Times New Roman"/>
          <w:sz w:val="24"/>
          <w:szCs w:val="24"/>
        </w:rPr>
        <w:t>.</w:t>
      </w:r>
    </w:p>
    <w:p w:rsidR="00131AE9" w:rsidRDefault="00131AE9" w:rsidP="00E359E2">
      <w:pPr>
        <w:ind w:right="-279"/>
        <w:jc w:val="both"/>
        <w:rPr>
          <w:rFonts w:ascii="Times New Roman" w:hAnsi="Times New Roman" w:cs="Times New Roman"/>
          <w:sz w:val="24"/>
          <w:szCs w:val="24"/>
        </w:rPr>
      </w:pPr>
    </w:p>
    <w:p w:rsidR="00E359E2" w:rsidRDefault="00E359E2" w:rsidP="00E359E2">
      <w:pPr>
        <w:ind w:right="-279"/>
        <w:jc w:val="both"/>
        <w:rPr>
          <w:rFonts w:ascii="Times New Roman" w:hAnsi="Times New Roman" w:cs="Times New Roman"/>
          <w:sz w:val="24"/>
          <w:szCs w:val="24"/>
        </w:rPr>
      </w:pPr>
      <w:r w:rsidRPr="008E62A2">
        <w:rPr>
          <w:rFonts w:ascii="Times New Roman" w:hAnsi="Times New Roman" w:cs="Times New Roman"/>
          <w:sz w:val="24"/>
          <w:szCs w:val="24"/>
        </w:rPr>
        <w:t xml:space="preserve">Agencija za plaćanja </w:t>
      </w:r>
      <w:r w:rsidR="00131AE9">
        <w:rPr>
          <w:rFonts w:ascii="Times New Roman" w:hAnsi="Times New Roman" w:cs="Times New Roman"/>
          <w:sz w:val="24"/>
          <w:szCs w:val="24"/>
        </w:rPr>
        <w:t xml:space="preserve">obavlja isplatu (u slučaju pozitivne administrativne kontrole) </w:t>
      </w:r>
      <w:r w:rsidRPr="008E62A2">
        <w:rPr>
          <w:rFonts w:ascii="Times New Roman" w:hAnsi="Times New Roman" w:cs="Times New Roman"/>
          <w:sz w:val="24"/>
          <w:szCs w:val="24"/>
        </w:rPr>
        <w:t>najkasnije u roku od 90 dana od dana podnošenja Zahtjeva za isplatu, u što se ne uračunava i vrijeme potrebno za dopunu/obrazloženje/ispravak.</w:t>
      </w:r>
    </w:p>
    <w:p w:rsidR="00E359E2" w:rsidRDefault="00E359E2" w:rsidP="00E359E2">
      <w:pPr>
        <w:ind w:right="-279"/>
        <w:jc w:val="both"/>
        <w:rPr>
          <w:rFonts w:ascii="Times New Roman" w:hAnsi="Times New Roman" w:cs="Times New Roman"/>
          <w:sz w:val="24"/>
          <w:szCs w:val="24"/>
        </w:rPr>
      </w:pPr>
    </w:p>
    <w:p w:rsidR="00E359E2" w:rsidRDefault="0054275A" w:rsidP="006B56ED">
      <w:pPr>
        <w:tabs>
          <w:tab w:val="left" w:pos="0"/>
          <w:tab w:val="left" w:pos="284"/>
        </w:tabs>
        <w:spacing w:line="259" w:lineRule="auto"/>
        <w:jc w:val="both"/>
        <w:rPr>
          <w:rFonts w:ascii="Times New Roman" w:eastAsia="Calibri" w:hAnsi="Times New Roman" w:cs="Times New Roman"/>
          <w:sz w:val="24"/>
          <w:szCs w:val="24"/>
        </w:rPr>
      </w:pPr>
      <w:r w:rsidRPr="0054275A">
        <w:rPr>
          <w:rFonts w:ascii="Times New Roman" w:eastAsia="SimSun" w:hAnsi="Times New Roman"/>
          <w:noProof/>
          <w:lang w:eastAsia="hr-HR"/>
        </w:rPr>
      </w:r>
      <w:r w:rsidRPr="0054275A">
        <w:rPr>
          <w:rFonts w:ascii="Times New Roman" w:eastAsia="SimSun" w:hAnsi="Times New Roman"/>
          <w:noProof/>
          <w:lang w:eastAsia="hr-HR"/>
        </w:rPr>
        <w:pict>
          <v:shape id="_x0000_s1028" type="#_x0000_t202" style="width:468pt;height:54pt;visibility:visible;mso-position-horizontal-relative:char;mso-position-vertical-relative:line" filled="f" strokeweight=".5pt">
            <v:textbox>
              <w:txbxContent>
                <w:p w:rsidR="004E5A94" w:rsidRDefault="004E5A94" w:rsidP="007C1949">
                  <w:pPr>
                    <w:spacing w:after="120"/>
                    <w:rPr>
                      <w:rFonts w:ascii="Times New Roman" w:hAnsi="Times New Roman"/>
                      <w:b/>
                    </w:rPr>
                  </w:pPr>
                  <w:r w:rsidRPr="00F76FED">
                    <w:rPr>
                      <w:rFonts w:ascii="Times New Roman" w:hAnsi="Times New Roman"/>
                      <w:b/>
                      <w:sz w:val="24"/>
                      <w:szCs w:val="24"/>
                    </w:rPr>
                    <w:t xml:space="preserve">Napomena: </w:t>
                  </w:r>
                </w:p>
                <w:p w:rsidR="004E5A94" w:rsidRPr="00F76FED" w:rsidRDefault="004E5A94"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v:textbox>
            <w10:wrap type="none"/>
            <w10:anchorlock/>
          </v:shape>
        </w:pict>
      </w:r>
    </w:p>
    <w:p w:rsidR="00E359E2" w:rsidRDefault="00E359E2">
      <w:pPr>
        <w:spacing w:after="160" w:line="259"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9604D2" w:rsidRPr="005A64FD" w:rsidRDefault="009604D2" w:rsidP="00804F9D">
      <w:pPr>
        <w:pStyle w:val="Naslov1"/>
        <w:rPr>
          <w:rFonts w:ascii="Times New Roman" w:hAnsi="Times New Roman" w:cs="Times New Roman"/>
          <w:b/>
          <w:color w:val="auto"/>
          <w:sz w:val="24"/>
          <w:szCs w:val="24"/>
        </w:rPr>
      </w:pPr>
      <w:bookmarkStart w:id="59" w:name="_Toc374545430"/>
      <w:bookmarkStart w:id="60" w:name="_Toc505958402"/>
      <w:bookmarkEnd w:id="59"/>
      <w:r w:rsidRPr="005A64FD">
        <w:rPr>
          <w:rFonts w:ascii="Times New Roman" w:hAnsi="Times New Roman" w:cs="Times New Roman"/>
          <w:b/>
          <w:color w:val="auto"/>
          <w:sz w:val="24"/>
          <w:szCs w:val="24"/>
        </w:rPr>
        <w:lastRenderedPageBreak/>
        <w:t>OBRASCI I PRILOZI</w:t>
      </w:r>
      <w:bookmarkEnd w:id="60"/>
    </w:p>
    <w:p w:rsidR="009604D2" w:rsidRPr="005A64FD" w:rsidRDefault="009604D2" w:rsidP="00DE6539">
      <w:pPr>
        <w:ind w:right="-279"/>
        <w:rPr>
          <w:rFonts w:ascii="Times New Roman" w:hAnsi="Times New Roman" w:cs="Times New Roman"/>
          <w:b/>
          <w:sz w:val="24"/>
          <w:szCs w:val="24"/>
        </w:rPr>
      </w:pPr>
    </w:p>
    <w:p w:rsidR="00DE6539" w:rsidRPr="005A64FD" w:rsidRDefault="00C45710" w:rsidP="00DE6539">
      <w:pPr>
        <w:ind w:right="-279"/>
        <w:rPr>
          <w:rFonts w:ascii="Times New Roman" w:hAnsi="Times New Roman" w:cs="Times New Roman"/>
          <w:b/>
          <w:sz w:val="24"/>
          <w:szCs w:val="24"/>
          <w:u w:val="single"/>
        </w:rPr>
      </w:pPr>
      <w:r w:rsidRPr="005A64FD">
        <w:rPr>
          <w:rFonts w:ascii="Times New Roman" w:hAnsi="Times New Roman" w:cs="Times New Roman"/>
          <w:b/>
          <w:sz w:val="24"/>
          <w:szCs w:val="24"/>
          <w:u w:val="single"/>
        </w:rPr>
        <w:t xml:space="preserve">Obrasci koji su sastavni dio </w:t>
      </w:r>
      <w:r w:rsidR="00E5004A">
        <w:rPr>
          <w:rFonts w:ascii="Times New Roman" w:hAnsi="Times New Roman" w:cs="Times New Roman"/>
          <w:b/>
          <w:sz w:val="24"/>
          <w:szCs w:val="24"/>
          <w:u w:val="single"/>
        </w:rPr>
        <w:t>Natječaja</w:t>
      </w:r>
      <w:r w:rsidR="002803C6">
        <w:rPr>
          <w:rFonts w:ascii="Times New Roman" w:hAnsi="Times New Roman" w:cs="Times New Roman"/>
          <w:b/>
          <w:sz w:val="24"/>
          <w:szCs w:val="24"/>
          <w:u w:val="single"/>
        </w:rPr>
        <w:t>*</w:t>
      </w:r>
      <w:r w:rsidR="00DE6539" w:rsidRPr="005A64FD">
        <w:rPr>
          <w:rFonts w:ascii="Times New Roman" w:hAnsi="Times New Roman" w:cs="Times New Roman"/>
          <w:b/>
          <w:sz w:val="24"/>
          <w:szCs w:val="24"/>
          <w:u w:val="single"/>
        </w:rPr>
        <w:t>:</w:t>
      </w:r>
    </w:p>
    <w:p w:rsidR="00255B4D" w:rsidRPr="005A64FD" w:rsidRDefault="00255B4D" w:rsidP="00DE6539">
      <w:pPr>
        <w:ind w:left="284" w:right="-279" w:hanging="284"/>
        <w:jc w:val="both"/>
        <w:rPr>
          <w:rFonts w:ascii="Times New Roman" w:hAnsi="Times New Roman" w:cs="Times New Roman"/>
          <w:sz w:val="24"/>
          <w:szCs w:val="24"/>
        </w:rPr>
      </w:pPr>
    </w:p>
    <w:p w:rsidR="00FE791C" w:rsidRPr="00FE791C" w:rsidRDefault="00AB2CF8" w:rsidP="00FE791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Obrazac A</w:t>
      </w:r>
      <w:r w:rsidR="00FE791C" w:rsidRPr="00FE791C">
        <w:rPr>
          <w:rFonts w:ascii="Times New Roman" w:hAnsi="Times New Roman" w:cs="Times New Roman"/>
          <w:color w:val="000000"/>
          <w:sz w:val="24"/>
          <w:szCs w:val="24"/>
        </w:rPr>
        <w:t xml:space="preserve"> – Prijavni obrazac </w:t>
      </w: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 xml:space="preserve">Obrazac B – Poslovni plan (opisni - Word i tablični – Excel dio) </w:t>
      </w: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 xml:space="preserve">Obrazac C – Izjava o veličini poduzeća </w:t>
      </w: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 xml:space="preserve">Obrazac D – FADN kalkulator </w:t>
      </w:r>
    </w:p>
    <w:p w:rsidR="00FE791C" w:rsidRPr="00FE791C" w:rsidRDefault="00AB2CF8" w:rsidP="00FE791C">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Obrazac E</w:t>
      </w:r>
      <w:r w:rsidR="00FE791C" w:rsidRPr="00FE791C">
        <w:rPr>
          <w:rFonts w:ascii="Times New Roman" w:hAnsi="Times New Roman" w:cs="Times New Roman"/>
          <w:color w:val="000000"/>
          <w:sz w:val="24"/>
          <w:szCs w:val="24"/>
        </w:rPr>
        <w:t xml:space="preserve"> - Izjava sukob interesa </w:t>
      </w: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 xml:space="preserve">Obrazac F - Izjava bespovratna sredstva </w:t>
      </w:r>
    </w:p>
    <w:p w:rsidR="00FE791C" w:rsidRPr="00FE791C" w:rsidRDefault="00FE791C" w:rsidP="00FE791C">
      <w:pPr>
        <w:autoSpaceDE w:val="0"/>
        <w:autoSpaceDN w:val="0"/>
        <w:adjustRightInd w:val="0"/>
        <w:rPr>
          <w:rFonts w:ascii="Times New Roman" w:hAnsi="Times New Roman" w:cs="Times New Roman"/>
          <w:color w:val="000000"/>
          <w:sz w:val="24"/>
          <w:szCs w:val="24"/>
        </w:rPr>
      </w:pPr>
    </w:p>
    <w:p w:rsidR="00FE791C" w:rsidRPr="00FE791C" w:rsidRDefault="00FE791C" w:rsidP="00FE791C">
      <w:pPr>
        <w:autoSpaceDE w:val="0"/>
        <w:autoSpaceDN w:val="0"/>
        <w:adjustRightInd w:val="0"/>
        <w:rPr>
          <w:rFonts w:ascii="Times New Roman" w:hAnsi="Times New Roman" w:cs="Times New Roman"/>
          <w:color w:val="000000"/>
          <w:sz w:val="24"/>
          <w:szCs w:val="24"/>
        </w:rPr>
      </w:pPr>
      <w:r w:rsidRPr="00FE791C">
        <w:rPr>
          <w:rFonts w:ascii="Times New Roman" w:hAnsi="Times New Roman" w:cs="Times New Roman"/>
          <w:color w:val="000000"/>
          <w:sz w:val="24"/>
          <w:szCs w:val="24"/>
        </w:rPr>
        <w:t>FADN kalkulator mora ispuniti i priložiti nositelj projek</w:t>
      </w:r>
      <w:r>
        <w:rPr>
          <w:rFonts w:ascii="Times New Roman" w:hAnsi="Times New Roman" w:cs="Times New Roman"/>
          <w:color w:val="000000"/>
          <w:sz w:val="24"/>
          <w:szCs w:val="24"/>
        </w:rPr>
        <w:t xml:space="preserve">ta ako planira ostvarenje cilja </w:t>
      </w:r>
      <w:r w:rsidRPr="00FE791C">
        <w:rPr>
          <w:rFonts w:ascii="Times New Roman" w:hAnsi="Times New Roman" w:cs="Times New Roman"/>
          <w:color w:val="000000"/>
          <w:sz w:val="24"/>
          <w:szCs w:val="24"/>
        </w:rPr>
        <w:t xml:space="preserve">„povećanje proizvodnog kapaciteta iskazanom kroz povećanje ukupnog standardnog ekonomskog rezultata“. </w:t>
      </w:r>
    </w:p>
    <w:p w:rsidR="00FE791C" w:rsidRPr="00FE791C" w:rsidRDefault="00FE791C" w:rsidP="00FE791C">
      <w:pPr>
        <w:autoSpaceDE w:val="0"/>
        <w:autoSpaceDN w:val="0"/>
        <w:adjustRightInd w:val="0"/>
        <w:rPr>
          <w:rFonts w:ascii="Times New Roman" w:hAnsi="Times New Roman" w:cs="Times New Roman"/>
          <w:color w:val="000000"/>
          <w:sz w:val="24"/>
          <w:szCs w:val="24"/>
        </w:rPr>
      </w:pPr>
    </w:p>
    <w:p w:rsidR="001E25CA" w:rsidRPr="00FE791C" w:rsidRDefault="00FE791C" w:rsidP="00FE791C">
      <w:pPr>
        <w:ind w:left="284" w:right="-279" w:hanging="284"/>
        <w:jc w:val="both"/>
        <w:rPr>
          <w:rFonts w:ascii="Times New Roman" w:hAnsi="Times New Roman" w:cs="Times New Roman"/>
          <w:sz w:val="24"/>
          <w:szCs w:val="24"/>
        </w:rPr>
      </w:pPr>
      <w:r w:rsidRPr="00FE791C">
        <w:rPr>
          <w:rFonts w:ascii="Times New Roman" w:hAnsi="Times New Roman" w:cs="Times New Roman"/>
          <w:color w:val="000000"/>
          <w:sz w:val="24"/>
          <w:szCs w:val="24"/>
        </w:rPr>
        <w:t>*Svi nositelji projekata obvezni su ispuniti sve obrasce sukladno uputama.</w:t>
      </w:r>
    </w:p>
    <w:p w:rsidR="001E25CA" w:rsidRDefault="001E25CA" w:rsidP="00DE6539">
      <w:pPr>
        <w:ind w:left="284" w:right="-279" w:hanging="284"/>
        <w:jc w:val="both"/>
        <w:rPr>
          <w:rFonts w:ascii="Times New Roman" w:hAnsi="Times New Roman" w:cs="Times New Roman"/>
          <w:sz w:val="24"/>
          <w:szCs w:val="24"/>
        </w:rPr>
      </w:pPr>
    </w:p>
    <w:p w:rsidR="001E25CA" w:rsidRPr="005A64FD" w:rsidRDefault="001E25CA" w:rsidP="00A0109C">
      <w:pPr>
        <w:ind w:right="-279"/>
        <w:jc w:val="both"/>
        <w:rPr>
          <w:rFonts w:ascii="Times New Roman" w:hAnsi="Times New Roman" w:cs="Times New Roman"/>
          <w:sz w:val="24"/>
          <w:szCs w:val="24"/>
        </w:rPr>
      </w:pPr>
    </w:p>
    <w:p w:rsidR="00DE6539" w:rsidRPr="005A64FD" w:rsidRDefault="00C45710" w:rsidP="00DE6539">
      <w:pPr>
        <w:ind w:right="-279"/>
        <w:rPr>
          <w:rFonts w:ascii="Times New Roman" w:hAnsi="Times New Roman" w:cs="Times New Roman"/>
          <w:b/>
          <w:sz w:val="24"/>
          <w:szCs w:val="24"/>
          <w:u w:val="single"/>
        </w:rPr>
      </w:pPr>
      <w:r w:rsidRPr="005A64FD">
        <w:rPr>
          <w:rFonts w:ascii="Times New Roman" w:hAnsi="Times New Roman" w:cs="Times New Roman"/>
          <w:b/>
          <w:sz w:val="24"/>
          <w:szCs w:val="24"/>
          <w:u w:val="single"/>
        </w:rPr>
        <w:t>Prilozi koji su sastavni d</w:t>
      </w:r>
      <w:r w:rsidR="00E5004A">
        <w:rPr>
          <w:rFonts w:ascii="Times New Roman" w:hAnsi="Times New Roman" w:cs="Times New Roman"/>
          <w:b/>
          <w:sz w:val="24"/>
          <w:szCs w:val="24"/>
          <w:u w:val="single"/>
        </w:rPr>
        <w:t>io Natječaja</w:t>
      </w:r>
      <w:r w:rsidRPr="005A64FD">
        <w:rPr>
          <w:rFonts w:ascii="Times New Roman" w:hAnsi="Times New Roman" w:cs="Times New Roman"/>
          <w:b/>
          <w:sz w:val="24"/>
          <w:szCs w:val="24"/>
          <w:u w:val="single"/>
        </w:rPr>
        <w:t>:</w:t>
      </w:r>
    </w:p>
    <w:p w:rsidR="00D71675" w:rsidRPr="005A64FD" w:rsidRDefault="00D71675" w:rsidP="00045BDA">
      <w:pPr>
        <w:ind w:right="-279"/>
        <w:jc w:val="both"/>
        <w:rPr>
          <w:rFonts w:ascii="Times New Roman" w:hAnsi="Times New Roman" w:cs="Times New Roman"/>
          <w:sz w:val="24"/>
          <w:szCs w:val="24"/>
          <w:u w:val="single"/>
        </w:rPr>
      </w:pPr>
    </w:p>
    <w:p w:rsidR="00E5004A" w:rsidRDefault="00172DB8" w:rsidP="00045BDA">
      <w:pPr>
        <w:ind w:right="-279"/>
        <w:jc w:val="both"/>
        <w:rPr>
          <w:rFonts w:ascii="Times New Roman" w:hAnsi="Times New Roman" w:cs="Times New Roman"/>
          <w:sz w:val="24"/>
          <w:szCs w:val="24"/>
        </w:rPr>
      </w:pPr>
      <w:r>
        <w:rPr>
          <w:rFonts w:ascii="Times New Roman" w:hAnsi="Times New Roman" w:cs="Times New Roman"/>
          <w:sz w:val="24"/>
          <w:szCs w:val="24"/>
        </w:rPr>
        <w:t>Prilog I</w:t>
      </w:r>
      <w:r w:rsidR="00E5004A" w:rsidRPr="005A64FD">
        <w:rPr>
          <w:rFonts w:ascii="Times New Roman" w:hAnsi="Times New Roman" w:cs="Times New Roman"/>
          <w:sz w:val="24"/>
          <w:szCs w:val="24"/>
        </w:rPr>
        <w:t xml:space="preserve"> – </w:t>
      </w:r>
      <w:r w:rsidR="00E5004A">
        <w:rPr>
          <w:rFonts w:ascii="Times New Roman" w:hAnsi="Times New Roman" w:cs="Times New Roman"/>
          <w:sz w:val="24"/>
          <w:szCs w:val="24"/>
        </w:rPr>
        <w:t>Dokumentacija za podnošenje prijave projekta</w:t>
      </w:r>
    </w:p>
    <w:p w:rsidR="00045BDA" w:rsidRPr="005A64FD" w:rsidRDefault="00172DB8" w:rsidP="00045BDA">
      <w:pPr>
        <w:ind w:right="-279"/>
        <w:jc w:val="both"/>
        <w:rPr>
          <w:rFonts w:ascii="Times New Roman" w:hAnsi="Times New Roman" w:cs="Times New Roman"/>
          <w:sz w:val="24"/>
          <w:szCs w:val="24"/>
        </w:rPr>
      </w:pPr>
      <w:r>
        <w:rPr>
          <w:rFonts w:ascii="Times New Roman" w:hAnsi="Times New Roman" w:cs="Times New Roman"/>
          <w:sz w:val="24"/>
          <w:szCs w:val="24"/>
        </w:rPr>
        <w:t>Prilog II</w:t>
      </w:r>
      <w:r w:rsidR="00454190" w:rsidRPr="005A64FD">
        <w:rPr>
          <w:rFonts w:ascii="Times New Roman" w:hAnsi="Times New Roman" w:cs="Times New Roman"/>
          <w:sz w:val="24"/>
          <w:szCs w:val="24"/>
        </w:rPr>
        <w:t xml:space="preserve"> –</w:t>
      </w:r>
      <w:r w:rsidR="00045BDA" w:rsidRPr="005A64FD">
        <w:rPr>
          <w:rFonts w:ascii="Times New Roman" w:hAnsi="Times New Roman" w:cs="Times New Roman"/>
          <w:sz w:val="24"/>
          <w:szCs w:val="24"/>
        </w:rPr>
        <w:t xml:space="preserve"> Popis poljoprivrednih proizvoda obuhvaćenih Dodatkom I. Ugovora o EU</w:t>
      </w:r>
    </w:p>
    <w:p w:rsidR="00045BDA" w:rsidRDefault="001E25CA" w:rsidP="00045BDA">
      <w:pPr>
        <w:ind w:right="-279"/>
        <w:jc w:val="both"/>
        <w:rPr>
          <w:rFonts w:ascii="Times New Roman" w:hAnsi="Times New Roman" w:cs="Times New Roman"/>
          <w:sz w:val="24"/>
          <w:szCs w:val="24"/>
        </w:rPr>
      </w:pPr>
      <w:r>
        <w:rPr>
          <w:rFonts w:ascii="Times New Roman" w:hAnsi="Times New Roman" w:cs="Times New Roman"/>
          <w:sz w:val="24"/>
          <w:szCs w:val="24"/>
        </w:rPr>
        <w:t>Prilog I</w:t>
      </w:r>
      <w:r w:rsidR="00B0370C">
        <w:rPr>
          <w:rFonts w:ascii="Times New Roman" w:hAnsi="Times New Roman" w:cs="Times New Roman"/>
          <w:sz w:val="24"/>
          <w:szCs w:val="24"/>
        </w:rPr>
        <w:t>II</w:t>
      </w:r>
      <w:r w:rsidR="00454190" w:rsidRPr="005A64FD">
        <w:rPr>
          <w:rFonts w:ascii="Times New Roman" w:hAnsi="Times New Roman" w:cs="Times New Roman"/>
          <w:sz w:val="24"/>
          <w:szCs w:val="24"/>
        </w:rPr>
        <w:t xml:space="preserve"> – Vodič za mikro,</w:t>
      </w:r>
      <w:r w:rsidR="00E5004A">
        <w:rPr>
          <w:rFonts w:ascii="Times New Roman" w:hAnsi="Times New Roman" w:cs="Times New Roman"/>
          <w:sz w:val="24"/>
          <w:szCs w:val="24"/>
        </w:rPr>
        <w:t xml:space="preserve"> mala i srednje velika poduzeća</w:t>
      </w:r>
    </w:p>
    <w:p w:rsidR="00FE791C" w:rsidRDefault="00FE791C" w:rsidP="00045BDA">
      <w:pPr>
        <w:ind w:right="-279"/>
        <w:jc w:val="both"/>
        <w:rPr>
          <w:rFonts w:ascii="Times New Roman" w:hAnsi="Times New Roman" w:cs="Times New Roman"/>
          <w:sz w:val="24"/>
          <w:szCs w:val="24"/>
        </w:rPr>
      </w:pPr>
      <w:r>
        <w:rPr>
          <w:rFonts w:ascii="Times New Roman" w:hAnsi="Times New Roman" w:cs="Times New Roman"/>
          <w:sz w:val="24"/>
          <w:szCs w:val="24"/>
        </w:rPr>
        <w:t>Prilog IV – Pojašnjenje kriterija odabira</w:t>
      </w:r>
    </w:p>
    <w:p w:rsidR="00F370F1" w:rsidRPr="005A64FD" w:rsidRDefault="00F370F1" w:rsidP="00F370F1">
      <w:pPr>
        <w:ind w:right="-279"/>
        <w:jc w:val="both"/>
        <w:rPr>
          <w:rFonts w:ascii="Times New Roman" w:hAnsi="Times New Roman" w:cs="Times New Roman"/>
          <w:sz w:val="24"/>
          <w:szCs w:val="24"/>
        </w:rPr>
      </w:pPr>
    </w:p>
    <w:sectPr w:rsidR="00F370F1" w:rsidRPr="005A64FD" w:rsidSect="0086002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387" w:rsidRDefault="00104387">
      <w:r>
        <w:separator/>
      </w:r>
    </w:p>
  </w:endnote>
  <w:endnote w:type="continuationSeparator" w:id="0">
    <w:p w:rsidR="00104387" w:rsidRDefault="001043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EUAlbertina">
    <w:altName w:val="Times New Roman"/>
    <w:panose1 w:val="00000000000000000000"/>
    <w:charset w:val="EE"/>
    <w:family w:val="auto"/>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6243456"/>
      <w:docPartObj>
        <w:docPartGallery w:val="Page Numbers (Bottom of Page)"/>
        <w:docPartUnique/>
      </w:docPartObj>
    </w:sdtPr>
    <w:sdtEndPr>
      <w:rPr>
        <w:noProof/>
      </w:rPr>
    </w:sdtEndPr>
    <w:sdtContent>
      <w:p w:rsidR="004E5A94" w:rsidRDefault="0054275A">
        <w:pPr>
          <w:pStyle w:val="Podnoje"/>
          <w:jc w:val="right"/>
        </w:pPr>
        <w:fldSimple w:instr=" PAGE   \* MERGEFORMAT ">
          <w:r w:rsidR="00625941">
            <w:rPr>
              <w:noProof/>
            </w:rPr>
            <w:t>3</w:t>
          </w:r>
        </w:fldSimple>
      </w:p>
    </w:sdtContent>
  </w:sdt>
  <w:p w:rsidR="004E5A94" w:rsidRPr="00FD08E3" w:rsidRDefault="004E5A94" w:rsidP="00E25088">
    <w:pPr>
      <w:pStyle w:val="Podnoje"/>
      <w:rPr>
        <w:b/>
      </w:rPr>
    </w:pPr>
    <w:r>
      <w:rPr>
        <w:noProof/>
        <w:lang w:eastAsia="hr-HR"/>
      </w:rPr>
      <w:drawing>
        <wp:inline distT="0" distB="0" distL="0" distR="0">
          <wp:extent cx="968374" cy="591472"/>
          <wp:effectExtent l="0" t="0" r="381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8374" cy="591472"/>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inline>
      </w:drawing>
    </w:r>
    <w:r>
      <w:t xml:space="preserve">          </w:t>
    </w:r>
    <w:r>
      <w:tab/>
    </w:r>
    <w:r w:rsidRPr="00FD08E3">
      <w:rPr>
        <w:b/>
      </w:rPr>
      <w:t xml:space="preserve">EUROPSKI POLJOPRIVREDNI </w:t>
    </w:r>
    <w:r>
      <w:rPr>
        <w:b/>
      </w:rPr>
      <w:t xml:space="preserve">FOND ZA RURALNI RAZVOJ         </w:t>
    </w:r>
    <w:r w:rsidRPr="00FD08E3">
      <w:rPr>
        <w:b/>
      </w:rPr>
      <w:t xml:space="preserve">   </w:t>
    </w:r>
    <w:r>
      <w:rPr>
        <w:noProof/>
        <w:lang w:eastAsia="hr-HR"/>
      </w:rPr>
      <w:drawing>
        <wp:inline distT="0" distB="0" distL="0" distR="0">
          <wp:extent cx="1003300" cy="603250"/>
          <wp:effectExtent l="0" t="0" r="6350" b="6350"/>
          <wp:docPr id="12" name="Picture 1"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U_Flag.jpg"/>
                  <pic:cNvPicPr>
                    <a:picLocks noChangeAspect="1"/>
                  </pic:cNvPicPr>
                </pic:nvPicPr>
                <pic:blipFill>
                  <a:blip r:embed="rId2" cstate="print"/>
                  <a:stretch>
                    <a:fillRect/>
                  </a:stretch>
                </pic:blipFill>
                <pic:spPr>
                  <a:xfrm>
                    <a:off x="0" y="0"/>
                    <a:ext cx="1003300" cy="603250"/>
                  </a:xfrm>
                  <a:prstGeom prst="rect">
                    <a:avLst/>
                  </a:prstGeom>
                </pic:spPr>
              </pic:pic>
            </a:graphicData>
          </a:graphic>
        </wp:inline>
      </w:drawing>
    </w:r>
  </w:p>
  <w:p w:rsidR="004E5A94" w:rsidRPr="00FD08E3" w:rsidRDefault="004E5A94">
    <w:pPr>
      <w:pStyle w:val="Podnoje"/>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387" w:rsidRDefault="00104387">
      <w:r>
        <w:separator/>
      </w:r>
    </w:p>
  </w:footnote>
  <w:footnote w:type="continuationSeparator" w:id="0">
    <w:p w:rsidR="00104387" w:rsidRDefault="00104387">
      <w:r>
        <w:continuationSeparator/>
      </w:r>
    </w:p>
  </w:footnote>
  <w:footnote w:id="1">
    <w:p w:rsidR="004E5A94" w:rsidRPr="00FB5286" w:rsidRDefault="004E5A94" w:rsidP="00142A0F">
      <w:pPr>
        <w:pStyle w:val="Tekstfusnote"/>
        <w:jc w:val="both"/>
        <w:rPr>
          <w:rFonts w:ascii="Times New Roman" w:hAnsi="Times New Roman" w:cs="Times New Roman"/>
        </w:rPr>
      </w:pPr>
      <w:r w:rsidRPr="00FB5286">
        <w:rPr>
          <w:rStyle w:val="Referencafusnote"/>
          <w:rFonts w:ascii="Times New Roman" w:hAnsi="Times New Roman"/>
        </w:rPr>
        <w:footnoteRef/>
      </w:r>
      <w:r w:rsidRPr="00FB5286">
        <w:rPr>
          <w:rFonts w:ascii="Times New Roman" w:hAnsi="Times New Roman" w:cs="Times New Roman"/>
        </w:rPr>
        <w:t xml:space="preserve"> Točan popis naselja vidljiv na stranicama Agencije za plaćanja u poljoprivredi, ribarstvu i ruralnom razvoju</w:t>
      </w:r>
      <w:r>
        <w:rPr>
          <w:rFonts w:ascii="Times New Roman" w:hAnsi="Times New Roman" w:cs="Times New Roman"/>
        </w:rPr>
        <w:t xml:space="preserve"> </w:t>
      </w:r>
      <w:r w:rsidRPr="00FB5286">
        <w:rPr>
          <w:rFonts w:ascii="Times New Roman" w:hAnsi="Times New Roman" w:cs="Times New Roman"/>
        </w:rPr>
        <w:t>(</w:t>
      </w:r>
      <w:hyperlink r:id="rId1" w:history="1">
        <w:r w:rsidRPr="00FB5286">
          <w:rPr>
            <w:rStyle w:val="Hiperveza"/>
            <w:rFonts w:ascii="Times New Roman" w:hAnsi="Times New Roman" w:cs="Times New Roman"/>
          </w:rPr>
          <w:t>http://www.apprrr.hr/</w:t>
        </w:r>
      </w:hyperlink>
      <w:r w:rsidRPr="00FB5286">
        <w:rPr>
          <w:rFonts w:ascii="Times New Roman" w:hAnsi="Times New Roman" w:cs="Times New Roman"/>
        </w:rPr>
        <w:t xml:space="preserve">) </w:t>
      </w:r>
    </w:p>
  </w:footnote>
  <w:footnote w:id="2">
    <w:p w:rsidR="004E5A94" w:rsidRDefault="004E5A94" w:rsidP="004F23DD">
      <w:pPr>
        <w:pStyle w:val="Tekstfusnote"/>
        <w:jc w:val="both"/>
      </w:pPr>
      <w:r>
        <w:rPr>
          <w:rStyle w:val="Referencafusnote"/>
        </w:rPr>
        <w:footnoteRef/>
      </w:r>
      <w:r>
        <w:t xml:space="preserve"> </w:t>
      </w:r>
      <w:r w:rsidRPr="00813CD4">
        <w:rPr>
          <w:rFonts w:ascii="Times New Roman" w:hAnsi="Times New Roman" w:cs="Times New Roman"/>
        </w:rPr>
        <w:t>Pod područjem LAG obuhvata podrazumijevaju se sva naselja koja pripadaju LAG-u</w:t>
      </w:r>
      <w:r>
        <w:rPr>
          <w:rFonts w:ascii="Times New Roman" w:hAnsi="Times New Roman" w:cs="Times New Roman"/>
        </w:rPr>
        <w:t xml:space="preserve"> Marinianis</w:t>
      </w:r>
      <w:r w:rsidRPr="00813CD4">
        <w:rPr>
          <w:rFonts w:ascii="Times New Roman" w:hAnsi="Times New Roman" w:cs="Times New Roman"/>
        </w:rPr>
        <w:t xml:space="preserve"> u trenutku objave LAG Natječaj</w:t>
      </w:r>
      <w:r>
        <w:rPr>
          <w:rFonts w:ascii="Times New Roman" w:hAnsi="Times New Roman" w:cs="Times New Roman"/>
        </w:rPr>
        <w:t>a i koja su dio važeće i odobrene LRS</w:t>
      </w:r>
      <w:r>
        <w:t xml:space="preserve">  </w:t>
      </w:r>
    </w:p>
  </w:footnote>
  <w:footnote w:id="3">
    <w:p w:rsidR="004E5A94" w:rsidRPr="00956E41" w:rsidRDefault="004E5A94" w:rsidP="00400007">
      <w:pPr>
        <w:pStyle w:val="Tekstfusnote"/>
        <w:jc w:val="both"/>
        <w:rPr>
          <w:rFonts w:ascii="Times New Roman" w:hAnsi="Times New Roman" w:cs="Times New Roman"/>
        </w:rPr>
      </w:pPr>
      <w:r w:rsidRPr="00956E41">
        <w:rPr>
          <w:rStyle w:val="Referencafusnote"/>
          <w:rFonts w:ascii="Times New Roman" w:hAnsi="Times New Roman"/>
        </w:rPr>
        <w:footnoteRef/>
      </w:r>
      <w:r w:rsidRPr="00956E41">
        <w:rPr>
          <w:rFonts w:ascii="Times New Roman" w:hAnsi="Times New Roman" w:cs="Times New Roman"/>
        </w:rPr>
        <w:t xml:space="preserve"> Nositelj projekta se isključuje iz iste mjere ili vrste aktivnosti u kalendarskoj godini utvrđivanja i u sljedećoj kalendarskoj godini</w:t>
      </w:r>
    </w:p>
  </w:footnote>
  <w:footnote w:id="4">
    <w:p w:rsidR="004E5A94" w:rsidRDefault="004E5A94">
      <w:pPr>
        <w:pStyle w:val="Tekstfusnote"/>
      </w:pPr>
      <w:r>
        <w:rPr>
          <w:rStyle w:val="Referencafusnote"/>
        </w:rPr>
        <w:footnoteRef/>
      </w:r>
      <w:r>
        <w:t xml:space="preserve"> </w:t>
      </w:r>
      <w:r>
        <w:rPr>
          <w:rFonts w:ascii="Times New Roman" w:hAnsi="Times New Roman"/>
        </w:rPr>
        <w:t>Osim ako je do potonjeg došlo uslijed stečaja koji nije uzrokovan prijevarom.</w:t>
      </w:r>
    </w:p>
  </w:footnote>
  <w:footnote w:id="5">
    <w:p w:rsidR="004E5A94" w:rsidRDefault="004E5A94" w:rsidP="00AF7F69">
      <w:pPr>
        <w:pStyle w:val="Tekstfusnote"/>
        <w:jc w:val="both"/>
      </w:pPr>
      <w:r>
        <w:rPr>
          <w:rStyle w:val="Referencafusnote"/>
        </w:rPr>
        <w:footnoteRef/>
      </w:r>
      <w:r>
        <w:t xml:space="preserve"> </w:t>
      </w:r>
      <w:r w:rsidRPr="00B7669D">
        <w:rPr>
          <w:rFonts w:ascii="Times New Roman" w:hAnsi="Times New Roman" w:cs="Times New Roman"/>
        </w:rPr>
        <w:t xml:space="preserve">Domaće životinje, višegodišnje bilje, sjemenje i sadni materijal koje se planiraju kupiti s dodijeljenom potporom moraju biti u svrhu poljoprivredne proizvodnje. Prihvatljive aktivnosti se </w:t>
      </w:r>
      <w:r w:rsidRPr="00B7669D">
        <w:rPr>
          <w:rFonts w:ascii="Times New Roman" w:hAnsi="Times New Roman" w:cs="Times New Roman"/>
          <w:b/>
        </w:rPr>
        <w:t>ne odnose</w:t>
      </w:r>
      <w:r w:rsidRPr="00B7669D">
        <w:rPr>
          <w:rFonts w:ascii="Times New Roman" w:hAnsi="Times New Roman" w:cs="Times New Roman"/>
        </w:rPr>
        <w:t xml:space="preserve"> na kupnju jednogodišnjeg bilja i sjemenja, te stočne hrane.</w:t>
      </w:r>
    </w:p>
  </w:footnote>
  <w:footnote w:id="6">
    <w:p w:rsidR="004E5A94" w:rsidRDefault="004E5A94" w:rsidP="00AF7F69">
      <w:pPr>
        <w:pStyle w:val="Tekstfusnote"/>
        <w:jc w:val="both"/>
      </w:pPr>
      <w:r>
        <w:rPr>
          <w:rStyle w:val="Referencafusnote"/>
        </w:rPr>
        <w:footnoteRef/>
      </w:r>
      <w:r>
        <w:t xml:space="preserve"> </w:t>
      </w:r>
      <w:r w:rsidRPr="00B7669D">
        <w:rPr>
          <w:rFonts w:ascii="Times New Roman" w:hAnsi="Times New Roman" w:cs="Times New Roman"/>
        </w:rPr>
        <w:t xml:space="preserve">Prerada proizvoda se definira na način: Prihvatljiva je aktivnost prerade proizvoda iz Priloga 1 Ugovora o funkcioniranju EU (Prilog 2. ovog </w:t>
      </w:r>
      <w:r>
        <w:rPr>
          <w:rFonts w:ascii="Times New Roman" w:hAnsi="Times New Roman" w:cs="Times New Roman"/>
        </w:rPr>
        <w:t>N</w:t>
      </w:r>
      <w:r w:rsidRPr="00B7669D">
        <w:rPr>
          <w:rFonts w:ascii="Times New Roman" w:hAnsi="Times New Roman" w:cs="Times New Roman"/>
        </w:rPr>
        <w:t>atječaja) i to proizvoda iz vlastite proizvodnje i uz uvjet da je i proizvod koji je rezultat prerade iz Dodatka I Ugovora o EU. Prihvatljiva je kupnja i rabljene opreme za preradu proizvoda od fizičkih i pravnih osoba.</w:t>
      </w:r>
    </w:p>
  </w:footnote>
  <w:footnote w:id="7">
    <w:p w:rsidR="004E5A94" w:rsidRDefault="004E5A94" w:rsidP="00AF7F69">
      <w:pPr>
        <w:pStyle w:val="Tekstfusnote"/>
        <w:jc w:val="both"/>
      </w:pPr>
      <w:r>
        <w:rPr>
          <w:rStyle w:val="Referencafusnote"/>
        </w:rPr>
        <w:footnoteRef/>
      </w:r>
      <w:r>
        <w:t xml:space="preserve"> </w:t>
      </w:r>
      <w:r w:rsidRPr="00B7669D">
        <w:rPr>
          <w:rFonts w:ascii="Times New Roman" w:hAnsi="Times New Roman" w:cs="Times New Roman"/>
        </w:rPr>
        <w:t>Prihvatljiva aktivnost kupnje poljoprivredne mehanizacije, strojeva i opreme odnosi se i na kupnju rabljene poljoprivredne mehanizacije, strojeva i opreme od fizičkih i pravnih osoba.</w:t>
      </w:r>
    </w:p>
  </w:footnote>
  <w:footnote w:id="8">
    <w:p w:rsidR="004E5A94" w:rsidRDefault="004E5A94" w:rsidP="00AF7F69">
      <w:pPr>
        <w:pStyle w:val="Tekstfusnote"/>
        <w:jc w:val="both"/>
      </w:pPr>
      <w:r w:rsidRPr="00B7669D">
        <w:rPr>
          <w:rStyle w:val="Referencafusnote"/>
          <w:rFonts w:ascii="Times New Roman" w:hAnsi="Times New Roman"/>
        </w:rPr>
        <w:footnoteRef/>
      </w:r>
      <w:r w:rsidRPr="00B7669D">
        <w:rPr>
          <w:rFonts w:ascii="Times New Roman" w:hAnsi="Times New Roman" w:cs="Times New Roman"/>
        </w:rPr>
        <w:t xml:space="preserve"> Prihvatljiva aktivnost ne odnosi se na kušaonice vina</w:t>
      </w:r>
      <w:r>
        <w:rPr>
          <w:rFonts w:ascii="Times New Roman" w:hAnsi="Times New Roman" w:cs="Times New Roman"/>
        </w:rPr>
        <w:t>.</w:t>
      </w:r>
    </w:p>
  </w:footnote>
  <w:footnote w:id="9">
    <w:p w:rsidR="004E5A94" w:rsidRDefault="004E5A94" w:rsidP="00D731DB">
      <w:pPr>
        <w:pStyle w:val="Tekstfusnote"/>
        <w:jc w:val="both"/>
      </w:pPr>
      <w:r>
        <w:rPr>
          <w:rStyle w:val="Referencafusnote"/>
        </w:rPr>
        <w:footnoteRef/>
      </w:r>
      <w:r>
        <w:t xml:space="preserve"> </w:t>
      </w:r>
      <w:r>
        <w:rPr>
          <w:rFonts w:ascii="Times New Roman" w:hAnsi="Times New Roman"/>
        </w:rPr>
        <w:t>Napominjemo da datum i točno vrijeme podnošenja prijave projekta ne upisuje sam nositelj projekta. U slučaju podnošenja prijave projekta preporučenom poštom, datum i točno vrijeme podnošenja naznačuje djelatnik poštanskog/kurirskog ureda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A94" w:rsidRDefault="004E5A94">
    <w:pPr>
      <w:pStyle w:val="Zaglavlje"/>
    </w:pPr>
  </w:p>
  <w:p w:rsidR="004E5A94" w:rsidRDefault="004E5A94">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
    <w:nsid w:val="05B40AD6"/>
    <w:multiLevelType w:val="multilevel"/>
    <w:tmpl w:val="05B40AD6"/>
    <w:lvl w:ilvl="0">
      <w:start w:val="1"/>
      <w:numFmt w:val="bullet"/>
      <w:lvlText w:val=""/>
      <w:lvlJc w:val="left"/>
      <w:pPr>
        <w:ind w:left="720" w:hanging="360"/>
      </w:pPr>
      <w:rPr>
        <w:rFonts w:ascii="Symbol" w:hAnsi="Symbol" w:hint="default"/>
        <w:caps w:val="0"/>
        <w:strike w:val="0"/>
        <w:dstrike w:val="0"/>
        <w:sz w:val="18"/>
      </w:rPr>
    </w:lvl>
    <w:lvl w:ilvl="1" w:tentative="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77F4667"/>
    <w:multiLevelType w:val="multilevel"/>
    <w:tmpl w:val="D1123246"/>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9B345F1"/>
    <w:multiLevelType w:val="hybridMultilevel"/>
    <w:tmpl w:val="51E41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CE67A1D"/>
    <w:multiLevelType w:val="hybridMultilevel"/>
    <w:tmpl w:val="12A8279C"/>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D7C6D62"/>
    <w:multiLevelType w:val="hybridMultilevel"/>
    <w:tmpl w:val="419A1C5A"/>
    <w:lvl w:ilvl="0" w:tplc="041A0017">
      <w:start w:val="1"/>
      <w:numFmt w:val="lowerLetter"/>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7">
    <w:nsid w:val="0EC70E82"/>
    <w:multiLevelType w:val="hybridMultilevel"/>
    <w:tmpl w:val="1E86739A"/>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0C75156"/>
    <w:multiLevelType w:val="hybridMultilevel"/>
    <w:tmpl w:val="232A4B3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5551276"/>
    <w:multiLevelType w:val="hybridMultilevel"/>
    <w:tmpl w:val="CD1AE4A4"/>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5DF4AA0"/>
    <w:multiLevelType w:val="hybridMultilevel"/>
    <w:tmpl w:val="28B657B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nsid w:val="19864CA5"/>
    <w:multiLevelType w:val="hybridMultilevel"/>
    <w:tmpl w:val="377AD554"/>
    <w:lvl w:ilvl="0" w:tplc="CB1C9084">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4">
    <w:nsid w:val="1D05719E"/>
    <w:multiLevelType w:val="hybridMultilevel"/>
    <w:tmpl w:val="32962216"/>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1DE46429"/>
    <w:multiLevelType w:val="hybridMultilevel"/>
    <w:tmpl w:val="7C80BC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22181F41"/>
    <w:multiLevelType w:val="hybridMultilevel"/>
    <w:tmpl w:val="0E005F1C"/>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3110263"/>
    <w:multiLevelType w:val="hybridMultilevel"/>
    <w:tmpl w:val="94308F56"/>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18">
    <w:nsid w:val="28D24DB3"/>
    <w:multiLevelType w:val="hybridMultilevel"/>
    <w:tmpl w:val="41329D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nsid w:val="29420E9F"/>
    <w:multiLevelType w:val="multilevel"/>
    <w:tmpl w:val="29420E9F"/>
    <w:lvl w:ilvl="0">
      <w:numFmt w:val="bullet"/>
      <w:lvlText w:val="-"/>
      <w:lvlJc w:val="left"/>
      <w:pPr>
        <w:ind w:left="720" w:hanging="720"/>
      </w:pPr>
      <w:rPr>
        <w:rFonts w:ascii="Times New Roman" w:eastAsia="Times New Roman" w:hAnsi="Times New Roman" w:cs="Times New Roman" w:hint="default"/>
        <w:color w:val="auto"/>
      </w:rPr>
    </w:lvl>
    <w:lvl w:ilvl="1" w:tentative="1">
      <w:start w:val="1"/>
      <w:numFmt w:val="decimal"/>
      <w:lvlText w:val="%1.%2."/>
      <w:lvlJc w:val="left"/>
      <w:pPr>
        <w:ind w:left="720" w:hanging="720"/>
      </w:pPr>
      <w:rPr>
        <w:rFonts w:cs="Times New Roman"/>
        <w:b/>
      </w:rPr>
    </w:lvl>
    <w:lvl w:ilvl="2" w:tentative="1">
      <w:start w:val="1"/>
      <w:numFmt w:val="decimal"/>
      <w:lvlText w:val="%1.%2.%3."/>
      <w:lvlJc w:val="left"/>
      <w:pPr>
        <w:ind w:left="1222" w:hanging="1080"/>
      </w:pPr>
      <w:rPr>
        <w:rFonts w:cs="Times New Roman"/>
      </w:rPr>
    </w:lvl>
    <w:lvl w:ilvl="3" w:tentative="1">
      <w:start w:val="1"/>
      <w:numFmt w:val="decimal"/>
      <w:lvlText w:val="%1.%2.%3.%4."/>
      <w:lvlJc w:val="left"/>
      <w:pPr>
        <w:ind w:left="1866" w:hanging="1440"/>
      </w:pPr>
      <w:rPr>
        <w:rFonts w:cs="Times New Roman"/>
      </w:rPr>
    </w:lvl>
    <w:lvl w:ilvl="4" w:tentative="1">
      <w:start w:val="1"/>
      <w:numFmt w:val="decimal"/>
      <w:lvlText w:val="%1.%2.%3.%4.%5."/>
      <w:lvlJc w:val="left"/>
      <w:pPr>
        <w:ind w:left="4320" w:hanging="1440"/>
      </w:pPr>
      <w:rPr>
        <w:rFonts w:cs="Times New Roman"/>
      </w:rPr>
    </w:lvl>
    <w:lvl w:ilvl="5" w:tentative="1">
      <w:start w:val="1"/>
      <w:numFmt w:val="decimal"/>
      <w:lvlText w:val="%1.%2.%3.%4.%5.%6."/>
      <w:lvlJc w:val="left"/>
      <w:pPr>
        <w:ind w:left="5400" w:hanging="1800"/>
      </w:pPr>
      <w:rPr>
        <w:rFonts w:cs="Times New Roman"/>
      </w:rPr>
    </w:lvl>
    <w:lvl w:ilvl="6" w:tentative="1">
      <w:start w:val="1"/>
      <w:numFmt w:val="decimal"/>
      <w:lvlText w:val="%1.%2.%3.%4.%5.%6.%7."/>
      <w:lvlJc w:val="left"/>
      <w:pPr>
        <w:ind w:left="6480" w:hanging="2160"/>
      </w:pPr>
      <w:rPr>
        <w:rFonts w:cs="Times New Roman"/>
      </w:rPr>
    </w:lvl>
    <w:lvl w:ilvl="7" w:tentative="1">
      <w:start w:val="1"/>
      <w:numFmt w:val="decimal"/>
      <w:lvlText w:val="%1.%2.%3.%4.%5.%6.%7.%8."/>
      <w:lvlJc w:val="left"/>
      <w:pPr>
        <w:ind w:left="7560" w:hanging="2520"/>
      </w:pPr>
      <w:rPr>
        <w:rFonts w:cs="Times New Roman"/>
      </w:rPr>
    </w:lvl>
    <w:lvl w:ilvl="8" w:tentative="1">
      <w:start w:val="1"/>
      <w:numFmt w:val="decimal"/>
      <w:lvlText w:val="%1.%2.%3.%4.%5.%6.%7.%8.%9."/>
      <w:lvlJc w:val="left"/>
      <w:pPr>
        <w:ind w:left="8280" w:hanging="2520"/>
      </w:pPr>
      <w:rPr>
        <w:rFonts w:cs="Times New Roman"/>
      </w:rPr>
    </w:lvl>
  </w:abstractNum>
  <w:abstractNum w:abstractNumId="21">
    <w:nsid w:val="2A31621D"/>
    <w:multiLevelType w:val="hybridMultilevel"/>
    <w:tmpl w:val="4A12283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nsid w:val="2C7E2545"/>
    <w:multiLevelType w:val="hybridMultilevel"/>
    <w:tmpl w:val="0316C898"/>
    <w:lvl w:ilvl="0" w:tplc="041A001B">
      <w:start w:val="1"/>
      <w:numFmt w:val="low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2E3D246B"/>
    <w:multiLevelType w:val="hybridMultilevel"/>
    <w:tmpl w:val="87D469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330E565B"/>
    <w:multiLevelType w:val="hybridMultilevel"/>
    <w:tmpl w:val="3696862C"/>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7C362F0"/>
    <w:multiLevelType w:val="hybridMultilevel"/>
    <w:tmpl w:val="94DEAD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381824B6"/>
    <w:multiLevelType w:val="hybridMultilevel"/>
    <w:tmpl w:val="482411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392918A8"/>
    <w:multiLevelType w:val="hybridMultilevel"/>
    <w:tmpl w:val="49D28C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45BF0071"/>
    <w:multiLevelType w:val="hybridMultilevel"/>
    <w:tmpl w:val="4148E2B2"/>
    <w:lvl w:ilvl="0" w:tplc="E94220FE">
      <w:start w:val="2"/>
      <w:numFmt w:val="bullet"/>
      <w:lvlText w:val="-"/>
      <w:lvlJc w:val="left"/>
      <w:pPr>
        <w:ind w:left="1440" w:hanging="360"/>
      </w:pPr>
      <w:rPr>
        <w:rFonts w:ascii="Calibri" w:eastAsiaTheme="minorHAnsi" w:hAnsi="Calibri"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0">
    <w:nsid w:val="4C2A2C5A"/>
    <w:multiLevelType w:val="multilevel"/>
    <w:tmpl w:val="43AC94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CA8529E"/>
    <w:multiLevelType w:val="hybridMultilevel"/>
    <w:tmpl w:val="5EA65F90"/>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5E470253"/>
    <w:multiLevelType w:val="hybridMultilevel"/>
    <w:tmpl w:val="7E5C1490"/>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63DE015E"/>
    <w:multiLevelType w:val="hybridMultilevel"/>
    <w:tmpl w:val="622A7AFC"/>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35">
    <w:nsid w:val="64EB497F"/>
    <w:multiLevelType w:val="multilevel"/>
    <w:tmpl w:val="998E7C86"/>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660D3C6D"/>
    <w:multiLevelType w:val="hybridMultilevel"/>
    <w:tmpl w:val="CE3A254E"/>
    <w:lvl w:ilvl="0" w:tplc="041A0013">
      <w:start w:val="1"/>
      <w:numFmt w:val="upp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8">
    <w:nsid w:val="6DB74CE4"/>
    <w:multiLevelType w:val="hybridMultilevel"/>
    <w:tmpl w:val="0FE8A6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6F3D54EB"/>
    <w:multiLevelType w:val="hybridMultilevel"/>
    <w:tmpl w:val="00E259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2AF6F2D"/>
    <w:multiLevelType w:val="hybridMultilevel"/>
    <w:tmpl w:val="BFD83C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74041614"/>
    <w:multiLevelType w:val="hybridMultilevel"/>
    <w:tmpl w:val="85E886DE"/>
    <w:lvl w:ilvl="0" w:tplc="8D2AEA5A">
      <w:start w:val="1"/>
      <w:numFmt w:val="upperRoman"/>
      <w:lvlText w:val="%1."/>
      <w:lvlJc w:val="righ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3">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4">
    <w:nsid w:val="77BC46CC"/>
    <w:multiLevelType w:val="hybridMultilevel"/>
    <w:tmpl w:val="2AF20B54"/>
    <w:lvl w:ilvl="0" w:tplc="041A0013">
      <w:start w:val="1"/>
      <w:numFmt w:val="upperRoman"/>
      <w:lvlText w:val="%1."/>
      <w:lvlJc w:val="right"/>
      <w:pPr>
        <w:ind w:left="1287" w:hanging="360"/>
      </w:pPr>
    </w:lvl>
    <w:lvl w:ilvl="1" w:tplc="041A0019">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45">
    <w:nsid w:val="79F45629"/>
    <w:multiLevelType w:val="hybridMultilevel"/>
    <w:tmpl w:val="5B14A7EE"/>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46">
    <w:nsid w:val="7AB072F0"/>
    <w:multiLevelType w:val="hybridMultilevel"/>
    <w:tmpl w:val="6BF4C9DE"/>
    <w:lvl w:ilvl="0" w:tplc="041A0013">
      <w:start w:val="1"/>
      <w:numFmt w:val="upperRoman"/>
      <w:lvlText w:val="%1."/>
      <w:lvlJc w:val="righ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7">
    <w:nsid w:val="7E6E1FF5"/>
    <w:multiLevelType w:val="hybridMultilevel"/>
    <w:tmpl w:val="85CA2606"/>
    <w:lvl w:ilvl="0" w:tplc="E94220FE">
      <w:start w:val="2"/>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31"/>
  </w:num>
  <w:num w:numId="2">
    <w:abstractNumId w:val="33"/>
  </w:num>
  <w:num w:numId="3">
    <w:abstractNumId w:val="21"/>
  </w:num>
  <w:num w:numId="4">
    <w:abstractNumId w:val="6"/>
  </w:num>
  <w:num w:numId="5">
    <w:abstractNumId w:val="12"/>
  </w:num>
  <w:num w:numId="6">
    <w:abstractNumId w:val="4"/>
  </w:num>
  <w:num w:numId="7">
    <w:abstractNumId w:val="35"/>
  </w:num>
  <w:num w:numId="8">
    <w:abstractNumId w:val="28"/>
  </w:num>
  <w:num w:numId="9">
    <w:abstractNumId w:val="2"/>
  </w:num>
  <w:num w:numId="10">
    <w:abstractNumId w:val="39"/>
  </w:num>
  <w:num w:numId="11">
    <w:abstractNumId w:val="18"/>
  </w:num>
  <w:num w:numId="12">
    <w:abstractNumId w:val="42"/>
  </w:num>
  <w:num w:numId="13">
    <w:abstractNumId w:val="23"/>
  </w:num>
  <w:num w:numId="14">
    <w:abstractNumId w:val="44"/>
  </w:num>
  <w:num w:numId="15">
    <w:abstractNumId w:val="38"/>
  </w:num>
  <w:num w:numId="16">
    <w:abstractNumId w:val="8"/>
  </w:num>
  <w:num w:numId="17">
    <w:abstractNumId w:val="45"/>
  </w:num>
  <w:num w:numId="18">
    <w:abstractNumId w:val="26"/>
  </w:num>
  <w:num w:numId="19">
    <w:abstractNumId w:val="16"/>
  </w:num>
  <w:num w:numId="20">
    <w:abstractNumId w:val="24"/>
  </w:num>
  <w:num w:numId="21">
    <w:abstractNumId w:val="15"/>
  </w:num>
  <w:num w:numId="22">
    <w:abstractNumId w:val="25"/>
  </w:num>
  <w:num w:numId="23">
    <w:abstractNumId w:val="13"/>
  </w:num>
  <w:num w:numId="24">
    <w:abstractNumId w:val="3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7"/>
  </w:num>
  <w:num w:numId="31">
    <w:abstractNumId w:val="43"/>
  </w:num>
  <w:num w:numId="32">
    <w:abstractNumId w:val="1"/>
  </w:num>
  <w:num w:numId="33">
    <w:abstractNumId w:val="11"/>
  </w:num>
  <w:num w:numId="34">
    <w:abstractNumId w:val="20"/>
  </w:num>
  <w:num w:numId="35">
    <w:abstractNumId w:val="19"/>
  </w:num>
  <w:num w:numId="36">
    <w:abstractNumId w:val="2"/>
  </w:num>
  <w:num w:numId="37">
    <w:abstractNumId w:val="27"/>
  </w:num>
  <w:num w:numId="38">
    <w:abstractNumId w:val="2"/>
  </w:num>
  <w:num w:numId="39">
    <w:abstractNumId w:val="2"/>
  </w:num>
  <w:num w:numId="40">
    <w:abstractNumId w:val="29"/>
  </w:num>
  <w:num w:numId="41">
    <w:abstractNumId w:val="34"/>
  </w:num>
  <w:num w:numId="42">
    <w:abstractNumId w:val="3"/>
  </w:num>
  <w:num w:numId="43">
    <w:abstractNumId w:val="47"/>
  </w:num>
  <w:num w:numId="44">
    <w:abstractNumId w:val="2"/>
  </w:num>
  <w:num w:numId="45">
    <w:abstractNumId w:val="2"/>
  </w:num>
  <w:num w:numId="46">
    <w:abstractNumId w:val="2"/>
  </w:num>
  <w:num w:numId="47">
    <w:abstractNumId w:val="2"/>
  </w:num>
  <w:num w:numId="48">
    <w:abstractNumId w:val="37"/>
  </w:num>
  <w:num w:numId="49">
    <w:abstractNumId w:val="14"/>
  </w:num>
  <w:num w:numId="50">
    <w:abstractNumId w:val="46"/>
  </w:num>
  <w:num w:numId="51">
    <w:abstractNumId w:val="2"/>
  </w:num>
  <w:num w:numId="52">
    <w:abstractNumId w:val="41"/>
  </w:num>
  <w:num w:numId="53">
    <w:abstractNumId w:val="36"/>
  </w:num>
  <w:num w:numId="54">
    <w:abstractNumId w:val="22"/>
  </w:num>
  <w:num w:numId="55">
    <w:abstractNumId w:val="40"/>
  </w:num>
  <w:num w:numId="56">
    <w:abstractNumId w:val="7"/>
  </w:num>
  <w:num w:numId="57">
    <w:abstractNumId w:val="2"/>
  </w:num>
  <w:num w:numId="58">
    <w:abstractNumId w:val="5"/>
  </w:num>
  <w:num w:numId="59">
    <w:abstractNumId w:val="9"/>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o Dolić">
    <w15:presenceInfo w15:providerId="AD" w15:userId="S-1-5-21-1274013866-2999615686-439227460-479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DE6539"/>
    <w:rsid w:val="000005AA"/>
    <w:rsid w:val="000011C3"/>
    <w:rsid w:val="00001461"/>
    <w:rsid w:val="00002DFF"/>
    <w:rsid w:val="00005F8E"/>
    <w:rsid w:val="0000656D"/>
    <w:rsid w:val="00007318"/>
    <w:rsid w:val="000075FA"/>
    <w:rsid w:val="00012C6D"/>
    <w:rsid w:val="000145FA"/>
    <w:rsid w:val="00015031"/>
    <w:rsid w:val="000173E7"/>
    <w:rsid w:val="000176D4"/>
    <w:rsid w:val="00020485"/>
    <w:rsid w:val="00023092"/>
    <w:rsid w:val="000237F3"/>
    <w:rsid w:val="00025FA1"/>
    <w:rsid w:val="0003012E"/>
    <w:rsid w:val="0003073B"/>
    <w:rsid w:val="0003273C"/>
    <w:rsid w:val="000328AD"/>
    <w:rsid w:val="0003375D"/>
    <w:rsid w:val="000369AA"/>
    <w:rsid w:val="00036BC0"/>
    <w:rsid w:val="00043487"/>
    <w:rsid w:val="00044804"/>
    <w:rsid w:val="00045ABA"/>
    <w:rsid w:val="00045BDA"/>
    <w:rsid w:val="00046125"/>
    <w:rsid w:val="0005247A"/>
    <w:rsid w:val="0005397A"/>
    <w:rsid w:val="000553A1"/>
    <w:rsid w:val="00056A92"/>
    <w:rsid w:val="00062CDA"/>
    <w:rsid w:val="00063596"/>
    <w:rsid w:val="00063990"/>
    <w:rsid w:val="000718E4"/>
    <w:rsid w:val="000725F9"/>
    <w:rsid w:val="00074C87"/>
    <w:rsid w:val="00075125"/>
    <w:rsid w:val="00076090"/>
    <w:rsid w:val="00080837"/>
    <w:rsid w:val="00080F8A"/>
    <w:rsid w:val="000849E6"/>
    <w:rsid w:val="00084F46"/>
    <w:rsid w:val="000854D8"/>
    <w:rsid w:val="000860C0"/>
    <w:rsid w:val="00090CCA"/>
    <w:rsid w:val="00092622"/>
    <w:rsid w:val="000935FC"/>
    <w:rsid w:val="000950CD"/>
    <w:rsid w:val="00095B47"/>
    <w:rsid w:val="00097D89"/>
    <w:rsid w:val="00097E44"/>
    <w:rsid w:val="000A0FC6"/>
    <w:rsid w:val="000A204C"/>
    <w:rsid w:val="000A2CB2"/>
    <w:rsid w:val="000A301A"/>
    <w:rsid w:val="000A3B46"/>
    <w:rsid w:val="000A5B6A"/>
    <w:rsid w:val="000A7014"/>
    <w:rsid w:val="000A798C"/>
    <w:rsid w:val="000B0BE7"/>
    <w:rsid w:val="000B3648"/>
    <w:rsid w:val="000B3E77"/>
    <w:rsid w:val="000B4724"/>
    <w:rsid w:val="000B58EC"/>
    <w:rsid w:val="000B6660"/>
    <w:rsid w:val="000B7478"/>
    <w:rsid w:val="000B7B29"/>
    <w:rsid w:val="000C0A76"/>
    <w:rsid w:val="000C326F"/>
    <w:rsid w:val="000C3497"/>
    <w:rsid w:val="000C539B"/>
    <w:rsid w:val="000C55A3"/>
    <w:rsid w:val="000C5C35"/>
    <w:rsid w:val="000D3FDF"/>
    <w:rsid w:val="000D602B"/>
    <w:rsid w:val="000D727D"/>
    <w:rsid w:val="000D779F"/>
    <w:rsid w:val="000E1B5C"/>
    <w:rsid w:val="000E39E5"/>
    <w:rsid w:val="000E3E19"/>
    <w:rsid w:val="000E4F70"/>
    <w:rsid w:val="000E5241"/>
    <w:rsid w:val="000E6B7A"/>
    <w:rsid w:val="000F026A"/>
    <w:rsid w:val="000F0B86"/>
    <w:rsid w:val="000F25ED"/>
    <w:rsid w:val="000F27FC"/>
    <w:rsid w:val="000F4481"/>
    <w:rsid w:val="000F5AA5"/>
    <w:rsid w:val="000F7CA7"/>
    <w:rsid w:val="0010018D"/>
    <w:rsid w:val="00100DFA"/>
    <w:rsid w:val="00101064"/>
    <w:rsid w:val="00104387"/>
    <w:rsid w:val="001057BD"/>
    <w:rsid w:val="001060E4"/>
    <w:rsid w:val="00110398"/>
    <w:rsid w:val="00112251"/>
    <w:rsid w:val="00113205"/>
    <w:rsid w:val="00113992"/>
    <w:rsid w:val="0011466E"/>
    <w:rsid w:val="00116BCC"/>
    <w:rsid w:val="0012063D"/>
    <w:rsid w:val="00120C22"/>
    <w:rsid w:val="00120EE3"/>
    <w:rsid w:val="00121095"/>
    <w:rsid w:val="00121916"/>
    <w:rsid w:val="00123917"/>
    <w:rsid w:val="00124142"/>
    <w:rsid w:val="001263E3"/>
    <w:rsid w:val="00126DB0"/>
    <w:rsid w:val="00130EC2"/>
    <w:rsid w:val="0013127D"/>
    <w:rsid w:val="0013193D"/>
    <w:rsid w:val="00131AE9"/>
    <w:rsid w:val="00131CE0"/>
    <w:rsid w:val="00132CA1"/>
    <w:rsid w:val="001343D4"/>
    <w:rsid w:val="00135DC9"/>
    <w:rsid w:val="00140549"/>
    <w:rsid w:val="001411CB"/>
    <w:rsid w:val="00141C85"/>
    <w:rsid w:val="00142961"/>
    <w:rsid w:val="00142A0F"/>
    <w:rsid w:val="00143190"/>
    <w:rsid w:val="0014758F"/>
    <w:rsid w:val="00150421"/>
    <w:rsid w:val="001529C3"/>
    <w:rsid w:val="00152E74"/>
    <w:rsid w:val="00155A9A"/>
    <w:rsid w:val="00156162"/>
    <w:rsid w:val="001621D8"/>
    <w:rsid w:val="001648D7"/>
    <w:rsid w:val="001661A8"/>
    <w:rsid w:val="001705EB"/>
    <w:rsid w:val="00172DB8"/>
    <w:rsid w:val="00180749"/>
    <w:rsid w:val="00186F6D"/>
    <w:rsid w:val="00187701"/>
    <w:rsid w:val="00187842"/>
    <w:rsid w:val="00187B55"/>
    <w:rsid w:val="00187D9D"/>
    <w:rsid w:val="00193732"/>
    <w:rsid w:val="0019520B"/>
    <w:rsid w:val="00197D9C"/>
    <w:rsid w:val="001A3426"/>
    <w:rsid w:val="001A70FF"/>
    <w:rsid w:val="001A74D1"/>
    <w:rsid w:val="001B3F32"/>
    <w:rsid w:val="001B5AF6"/>
    <w:rsid w:val="001B5F85"/>
    <w:rsid w:val="001B65D3"/>
    <w:rsid w:val="001C1547"/>
    <w:rsid w:val="001C48E6"/>
    <w:rsid w:val="001C4C83"/>
    <w:rsid w:val="001C4C89"/>
    <w:rsid w:val="001C7949"/>
    <w:rsid w:val="001D2210"/>
    <w:rsid w:val="001D4181"/>
    <w:rsid w:val="001D43A4"/>
    <w:rsid w:val="001D49DE"/>
    <w:rsid w:val="001D7AA6"/>
    <w:rsid w:val="001D7C23"/>
    <w:rsid w:val="001D7E79"/>
    <w:rsid w:val="001E25CA"/>
    <w:rsid w:val="001E2E5A"/>
    <w:rsid w:val="001E61AD"/>
    <w:rsid w:val="001E65FD"/>
    <w:rsid w:val="001E7FD4"/>
    <w:rsid w:val="001F1DB5"/>
    <w:rsid w:val="001F267F"/>
    <w:rsid w:val="001F3259"/>
    <w:rsid w:val="001F54C8"/>
    <w:rsid w:val="001F5590"/>
    <w:rsid w:val="001F597F"/>
    <w:rsid w:val="001F5E0B"/>
    <w:rsid w:val="001F6CA7"/>
    <w:rsid w:val="002000D7"/>
    <w:rsid w:val="00201140"/>
    <w:rsid w:val="002017F7"/>
    <w:rsid w:val="0020432E"/>
    <w:rsid w:val="0020641A"/>
    <w:rsid w:val="00207459"/>
    <w:rsid w:val="00207599"/>
    <w:rsid w:val="002106B1"/>
    <w:rsid w:val="00211992"/>
    <w:rsid w:val="00214363"/>
    <w:rsid w:val="002201FD"/>
    <w:rsid w:val="0022066F"/>
    <w:rsid w:val="00220944"/>
    <w:rsid w:val="00220FC3"/>
    <w:rsid w:val="00221466"/>
    <w:rsid w:val="002239A3"/>
    <w:rsid w:val="00225084"/>
    <w:rsid w:val="0022595E"/>
    <w:rsid w:val="00226026"/>
    <w:rsid w:val="00232035"/>
    <w:rsid w:val="00232998"/>
    <w:rsid w:val="002329A9"/>
    <w:rsid w:val="0023308B"/>
    <w:rsid w:val="0023413C"/>
    <w:rsid w:val="00234F94"/>
    <w:rsid w:val="00240E06"/>
    <w:rsid w:val="00241CAC"/>
    <w:rsid w:val="002438BD"/>
    <w:rsid w:val="00244B8D"/>
    <w:rsid w:val="0024742F"/>
    <w:rsid w:val="00251259"/>
    <w:rsid w:val="00252028"/>
    <w:rsid w:val="002541EA"/>
    <w:rsid w:val="00255B4D"/>
    <w:rsid w:val="00256655"/>
    <w:rsid w:val="0026668A"/>
    <w:rsid w:val="0026681D"/>
    <w:rsid w:val="00270624"/>
    <w:rsid w:val="00271986"/>
    <w:rsid w:val="002742EC"/>
    <w:rsid w:val="00275316"/>
    <w:rsid w:val="002803C6"/>
    <w:rsid w:val="00285C05"/>
    <w:rsid w:val="00291038"/>
    <w:rsid w:val="00293825"/>
    <w:rsid w:val="00293B99"/>
    <w:rsid w:val="002940BE"/>
    <w:rsid w:val="00296A5E"/>
    <w:rsid w:val="00297D90"/>
    <w:rsid w:val="002A1595"/>
    <w:rsid w:val="002A1C2A"/>
    <w:rsid w:val="002A39B3"/>
    <w:rsid w:val="002A43D1"/>
    <w:rsid w:val="002A61BD"/>
    <w:rsid w:val="002A6C4F"/>
    <w:rsid w:val="002B0549"/>
    <w:rsid w:val="002B1123"/>
    <w:rsid w:val="002B1EF9"/>
    <w:rsid w:val="002B29E0"/>
    <w:rsid w:val="002B5F30"/>
    <w:rsid w:val="002B5FCF"/>
    <w:rsid w:val="002B6B31"/>
    <w:rsid w:val="002B7DA1"/>
    <w:rsid w:val="002C06A8"/>
    <w:rsid w:val="002C07E4"/>
    <w:rsid w:val="002C18FE"/>
    <w:rsid w:val="002C4FEF"/>
    <w:rsid w:val="002C54D1"/>
    <w:rsid w:val="002C5B49"/>
    <w:rsid w:val="002C5D9E"/>
    <w:rsid w:val="002D3981"/>
    <w:rsid w:val="002D729D"/>
    <w:rsid w:val="002D7B08"/>
    <w:rsid w:val="002D7F69"/>
    <w:rsid w:val="002E0C4F"/>
    <w:rsid w:val="002E1768"/>
    <w:rsid w:val="002E1F28"/>
    <w:rsid w:val="002E2038"/>
    <w:rsid w:val="002E53E9"/>
    <w:rsid w:val="002E5F06"/>
    <w:rsid w:val="002E7424"/>
    <w:rsid w:val="002F6E22"/>
    <w:rsid w:val="00300DCB"/>
    <w:rsid w:val="00300FDB"/>
    <w:rsid w:val="00304081"/>
    <w:rsid w:val="00304B6B"/>
    <w:rsid w:val="0030501E"/>
    <w:rsid w:val="00305AAA"/>
    <w:rsid w:val="00305F82"/>
    <w:rsid w:val="003062A3"/>
    <w:rsid w:val="00306796"/>
    <w:rsid w:val="00306D41"/>
    <w:rsid w:val="00306F38"/>
    <w:rsid w:val="003075DE"/>
    <w:rsid w:val="0030777C"/>
    <w:rsid w:val="00310F48"/>
    <w:rsid w:val="00310FDB"/>
    <w:rsid w:val="003129B0"/>
    <w:rsid w:val="00312E85"/>
    <w:rsid w:val="003131B0"/>
    <w:rsid w:val="00313ADA"/>
    <w:rsid w:val="003154A0"/>
    <w:rsid w:val="003175C8"/>
    <w:rsid w:val="00321B54"/>
    <w:rsid w:val="003226E9"/>
    <w:rsid w:val="00324207"/>
    <w:rsid w:val="00324C8B"/>
    <w:rsid w:val="00325E9C"/>
    <w:rsid w:val="00326163"/>
    <w:rsid w:val="003263FE"/>
    <w:rsid w:val="00330095"/>
    <w:rsid w:val="00331E1F"/>
    <w:rsid w:val="003324B7"/>
    <w:rsid w:val="00334C8B"/>
    <w:rsid w:val="003417D2"/>
    <w:rsid w:val="00345C32"/>
    <w:rsid w:val="00346F86"/>
    <w:rsid w:val="00351CCB"/>
    <w:rsid w:val="00352050"/>
    <w:rsid w:val="0035366F"/>
    <w:rsid w:val="003539D7"/>
    <w:rsid w:val="00353C44"/>
    <w:rsid w:val="00354D17"/>
    <w:rsid w:val="00354E44"/>
    <w:rsid w:val="00357E16"/>
    <w:rsid w:val="00360197"/>
    <w:rsid w:val="0036125B"/>
    <w:rsid w:val="003618A2"/>
    <w:rsid w:val="00362217"/>
    <w:rsid w:val="00362301"/>
    <w:rsid w:val="003626F9"/>
    <w:rsid w:val="00362D50"/>
    <w:rsid w:val="0036436F"/>
    <w:rsid w:val="00364446"/>
    <w:rsid w:val="003655CD"/>
    <w:rsid w:val="00370D2C"/>
    <w:rsid w:val="003717E4"/>
    <w:rsid w:val="00374A03"/>
    <w:rsid w:val="003756E7"/>
    <w:rsid w:val="003769D3"/>
    <w:rsid w:val="0038068F"/>
    <w:rsid w:val="003808AE"/>
    <w:rsid w:val="00385C4C"/>
    <w:rsid w:val="003861DF"/>
    <w:rsid w:val="00387544"/>
    <w:rsid w:val="003901E3"/>
    <w:rsid w:val="003932B6"/>
    <w:rsid w:val="003940E8"/>
    <w:rsid w:val="003A0BE8"/>
    <w:rsid w:val="003A46A5"/>
    <w:rsid w:val="003A5CBD"/>
    <w:rsid w:val="003A6020"/>
    <w:rsid w:val="003A765B"/>
    <w:rsid w:val="003B1510"/>
    <w:rsid w:val="003B2179"/>
    <w:rsid w:val="003B683E"/>
    <w:rsid w:val="003B6D34"/>
    <w:rsid w:val="003B6FAF"/>
    <w:rsid w:val="003C065D"/>
    <w:rsid w:val="003C0EF9"/>
    <w:rsid w:val="003C5EC5"/>
    <w:rsid w:val="003D0241"/>
    <w:rsid w:val="003D09F6"/>
    <w:rsid w:val="003D23DA"/>
    <w:rsid w:val="003D270B"/>
    <w:rsid w:val="003D3B68"/>
    <w:rsid w:val="003D3F7E"/>
    <w:rsid w:val="003D43F9"/>
    <w:rsid w:val="003E092F"/>
    <w:rsid w:val="003E0CF4"/>
    <w:rsid w:val="003E0D43"/>
    <w:rsid w:val="003E2556"/>
    <w:rsid w:val="003E349E"/>
    <w:rsid w:val="003E3FB5"/>
    <w:rsid w:val="003E4283"/>
    <w:rsid w:val="003E638B"/>
    <w:rsid w:val="003E738F"/>
    <w:rsid w:val="003F129C"/>
    <w:rsid w:val="003F22D6"/>
    <w:rsid w:val="003F237E"/>
    <w:rsid w:val="003F5234"/>
    <w:rsid w:val="003F5A5E"/>
    <w:rsid w:val="003F5BF2"/>
    <w:rsid w:val="003F6055"/>
    <w:rsid w:val="003F62FE"/>
    <w:rsid w:val="003F6D91"/>
    <w:rsid w:val="00400007"/>
    <w:rsid w:val="00401DBA"/>
    <w:rsid w:val="004033E7"/>
    <w:rsid w:val="004042BA"/>
    <w:rsid w:val="0040684B"/>
    <w:rsid w:val="00406A44"/>
    <w:rsid w:val="00406B0C"/>
    <w:rsid w:val="00406B13"/>
    <w:rsid w:val="004102A0"/>
    <w:rsid w:val="00411FA0"/>
    <w:rsid w:val="0041240D"/>
    <w:rsid w:val="004129FB"/>
    <w:rsid w:val="004132BB"/>
    <w:rsid w:val="00414588"/>
    <w:rsid w:val="00417A37"/>
    <w:rsid w:val="004208E4"/>
    <w:rsid w:val="00420B1F"/>
    <w:rsid w:val="00420DD1"/>
    <w:rsid w:val="00424C77"/>
    <w:rsid w:val="00425323"/>
    <w:rsid w:val="00425CC2"/>
    <w:rsid w:val="00426110"/>
    <w:rsid w:val="00426C9B"/>
    <w:rsid w:val="00430BA7"/>
    <w:rsid w:val="0043274F"/>
    <w:rsid w:val="00433C73"/>
    <w:rsid w:val="00434061"/>
    <w:rsid w:val="0043713F"/>
    <w:rsid w:val="00437CB9"/>
    <w:rsid w:val="004404AD"/>
    <w:rsid w:val="00442AF2"/>
    <w:rsid w:val="0044531B"/>
    <w:rsid w:val="00446DCF"/>
    <w:rsid w:val="00452EA6"/>
    <w:rsid w:val="00454190"/>
    <w:rsid w:val="00454F5C"/>
    <w:rsid w:val="00460130"/>
    <w:rsid w:val="00462C41"/>
    <w:rsid w:val="00463038"/>
    <w:rsid w:val="0046312F"/>
    <w:rsid w:val="00467D95"/>
    <w:rsid w:val="00472F48"/>
    <w:rsid w:val="0047329E"/>
    <w:rsid w:val="004761F9"/>
    <w:rsid w:val="00477AE6"/>
    <w:rsid w:val="00481E7D"/>
    <w:rsid w:val="004831D3"/>
    <w:rsid w:val="00491905"/>
    <w:rsid w:val="00491A49"/>
    <w:rsid w:val="0049215E"/>
    <w:rsid w:val="00492D3D"/>
    <w:rsid w:val="00493AEF"/>
    <w:rsid w:val="00495A85"/>
    <w:rsid w:val="004963DA"/>
    <w:rsid w:val="00497DB0"/>
    <w:rsid w:val="004A1B86"/>
    <w:rsid w:val="004A2ACA"/>
    <w:rsid w:val="004A36C7"/>
    <w:rsid w:val="004A778A"/>
    <w:rsid w:val="004A7EB3"/>
    <w:rsid w:val="004A7FE3"/>
    <w:rsid w:val="004B0B1D"/>
    <w:rsid w:val="004B40A4"/>
    <w:rsid w:val="004B4D00"/>
    <w:rsid w:val="004B5767"/>
    <w:rsid w:val="004B6EFD"/>
    <w:rsid w:val="004B75B0"/>
    <w:rsid w:val="004C0229"/>
    <w:rsid w:val="004C0513"/>
    <w:rsid w:val="004C57B1"/>
    <w:rsid w:val="004C7E30"/>
    <w:rsid w:val="004D3048"/>
    <w:rsid w:val="004D4A88"/>
    <w:rsid w:val="004D4EC8"/>
    <w:rsid w:val="004E0962"/>
    <w:rsid w:val="004E1479"/>
    <w:rsid w:val="004E41CB"/>
    <w:rsid w:val="004E54E9"/>
    <w:rsid w:val="004E567E"/>
    <w:rsid w:val="004E59D0"/>
    <w:rsid w:val="004E5A94"/>
    <w:rsid w:val="004E7DAA"/>
    <w:rsid w:val="004F09F1"/>
    <w:rsid w:val="004F23DD"/>
    <w:rsid w:val="004F2795"/>
    <w:rsid w:val="004F2C4B"/>
    <w:rsid w:val="004F6A21"/>
    <w:rsid w:val="005003B4"/>
    <w:rsid w:val="005021E3"/>
    <w:rsid w:val="005052C6"/>
    <w:rsid w:val="00512BEA"/>
    <w:rsid w:val="005150BD"/>
    <w:rsid w:val="0051557F"/>
    <w:rsid w:val="00515BE7"/>
    <w:rsid w:val="0051692C"/>
    <w:rsid w:val="00516EC4"/>
    <w:rsid w:val="005176FA"/>
    <w:rsid w:val="00520792"/>
    <w:rsid w:val="00520A2D"/>
    <w:rsid w:val="0052205E"/>
    <w:rsid w:val="00522AA9"/>
    <w:rsid w:val="00523694"/>
    <w:rsid w:val="00524634"/>
    <w:rsid w:val="005247F4"/>
    <w:rsid w:val="00525E02"/>
    <w:rsid w:val="00533F30"/>
    <w:rsid w:val="0054275A"/>
    <w:rsid w:val="00542D5E"/>
    <w:rsid w:val="005459A3"/>
    <w:rsid w:val="00546C4B"/>
    <w:rsid w:val="00546FA2"/>
    <w:rsid w:val="0054727E"/>
    <w:rsid w:val="0055008B"/>
    <w:rsid w:val="00550653"/>
    <w:rsid w:val="005507EA"/>
    <w:rsid w:val="005526CF"/>
    <w:rsid w:val="00552B62"/>
    <w:rsid w:val="00563881"/>
    <w:rsid w:val="005667F7"/>
    <w:rsid w:val="00567217"/>
    <w:rsid w:val="005706C3"/>
    <w:rsid w:val="005706F6"/>
    <w:rsid w:val="00570E48"/>
    <w:rsid w:val="005716DA"/>
    <w:rsid w:val="005717C4"/>
    <w:rsid w:val="00571B27"/>
    <w:rsid w:val="00572A4D"/>
    <w:rsid w:val="00576350"/>
    <w:rsid w:val="0057672D"/>
    <w:rsid w:val="00581E52"/>
    <w:rsid w:val="00590C42"/>
    <w:rsid w:val="00591380"/>
    <w:rsid w:val="00591812"/>
    <w:rsid w:val="0059282F"/>
    <w:rsid w:val="00593140"/>
    <w:rsid w:val="00595A5E"/>
    <w:rsid w:val="00595F98"/>
    <w:rsid w:val="005A209C"/>
    <w:rsid w:val="005A2267"/>
    <w:rsid w:val="005A2377"/>
    <w:rsid w:val="005A3FE6"/>
    <w:rsid w:val="005A64FD"/>
    <w:rsid w:val="005B0341"/>
    <w:rsid w:val="005B04C3"/>
    <w:rsid w:val="005B10F1"/>
    <w:rsid w:val="005B295A"/>
    <w:rsid w:val="005B3081"/>
    <w:rsid w:val="005B4BE6"/>
    <w:rsid w:val="005B5E7C"/>
    <w:rsid w:val="005C10F2"/>
    <w:rsid w:val="005C2676"/>
    <w:rsid w:val="005C48DA"/>
    <w:rsid w:val="005C5E8C"/>
    <w:rsid w:val="005C60B4"/>
    <w:rsid w:val="005D0377"/>
    <w:rsid w:val="005D1B97"/>
    <w:rsid w:val="005D2181"/>
    <w:rsid w:val="005D356B"/>
    <w:rsid w:val="005D431B"/>
    <w:rsid w:val="005D4E31"/>
    <w:rsid w:val="005D5BD9"/>
    <w:rsid w:val="005E046B"/>
    <w:rsid w:val="005E10AC"/>
    <w:rsid w:val="005E324D"/>
    <w:rsid w:val="005E6382"/>
    <w:rsid w:val="005E6446"/>
    <w:rsid w:val="005E66C8"/>
    <w:rsid w:val="005E7651"/>
    <w:rsid w:val="005F0F36"/>
    <w:rsid w:val="005F23DC"/>
    <w:rsid w:val="005F2B7B"/>
    <w:rsid w:val="005F503E"/>
    <w:rsid w:val="005F5345"/>
    <w:rsid w:val="005F5C3C"/>
    <w:rsid w:val="005F62CE"/>
    <w:rsid w:val="00600EA2"/>
    <w:rsid w:val="00601DC4"/>
    <w:rsid w:val="00604675"/>
    <w:rsid w:val="0060471B"/>
    <w:rsid w:val="00605D03"/>
    <w:rsid w:val="00606C76"/>
    <w:rsid w:val="0060733D"/>
    <w:rsid w:val="00611D68"/>
    <w:rsid w:val="00612EFE"/>
    <w:rsid w:val="00612FD0"/>
    <w:rsid w:val="00613530"/>
    <w:rsid w:val="0061568E"/>
    <w:rsid w:val="006168E6"/>
    <w:rsid w:val="0062456F"/>
    <w:rsid w:val="00625941"/>
    <w:rsid w:val="0062645E"/>
    <w:rsid w:val="00626834"/>
    <w:rsid w:val="0063183C"/>
    <w:rsid w:val="0063493E"/>
    <w:rsid w:val="00637237"/>
    <w:rsid w:val="0064017E"/>
    <w:rsid w:val="0064292C"/>
    <w:rsid w:val="00646937"/>
    <w:rsid w:val="00646C0B"/>
    <w:rsid w:val="006474B8"/>
    <w:rsid w:val="006478D7"/>
    <w:rsid w:val="0064793E"/>
    <w:rsid w:val="006521B6"/>
    <w:rsid w:val="00654AF3"/>
    <w:rsid w:val="0065760A"/>
    <w:rsid w:val="006576AB"/>
    <w:rsid w:val="00661DC3"/>
    <w:rsid w:val="00661EE3"/>
    <w:rsid w:val="00662EF7"/>
    <w:rsid w:val="006643AA"/>
    <w:rsid w:val="006673F7"/>
    <w:rsid w:val="00667935"/>
    <w:rsid w:val="006702DB"/>
    <w:rsid w:val="006703C1"/>
    <w:rsid w:val="00670C8C"/>
    <w:rsid w:val="00671D76"/>
    <w:rsid w:val="006753B4"/>
    <w:rsid w:val="00677D12"/>
    <w:rsid w:val="0068037C"/>
    <w:rsid w:val="006824C1"/>
    <w:rsid w:val="00682DE9"/>
    <w:rsid w:val="00683E76"/>
    <w:rsid w:val="006849DF"/>
    <w:rsid w:val="00684F1C"/>
    <w:rsid w:val="006855C4"/>
    <w:rsid w:val="00695C4E"/>
    <w:rsid w:val="006A037D"/>
    <w:rsid w:val="006A2404"/>
    <w:rsid w:val="006A4DC1"/>
    <w:rsid w:val="006A5A26"/>
    <w:rsid w:val="006A7DDC"/>
    <w:rsid w:val="006B063F"/>
    <w:rsid w:val="006B17C0"/>
    <w:rsid w:val="006B2F4F"/>
    <w:rsid w:val="006B4283"/>
    <w:rsid w:val="006B4EFD"/>
    <w:rsid w:val="006B510D"/>
    <w:rsid w:val="006B56B6"/>
    <w:rsid w:val="006B56ED"/>
    <w:rsid w:val="006B5765"/>
    <w:rsid w:val="006B6381"/>
    <w:rsid w:val="006B6CB0"/>
    <w:rsid w:val="006B7646"/>
    <w:rsid w:val="006C24B5"/>
    <w:rsid w:val="006C492B"/>
    <w:rsid w:val="006C571E"/>
    <w:rsid w:val="006C7C36"/>
    <w:rsid w:val="006D135A"/>
    <w:rsid w:val="006D2399"/>
    <w:rsid w:val="006E0A0E"/>
    <w:rsid w:val="006E188C"/>
    <w:rsid w:val="006E23D9"/>
    <w:rsid w:val="006E331D"/>
    <w:rsid w:val="006E366E"/>
    <w:rsid w:val="006E4329"/>
    <w:rsid w:val="006F080C"/>
    <w:rsid w:val="006F3CDB"/>
    <w:rsid w:val="006F51D9"/>
    <w:rsid w:val="006F6005"/>
    <w:rsid w:val="006F6E05"/>
    <w:rsid w:val="006F6ECF"/>
    <w:rsid w:val="006F7004"/>
    <w:rsid w:val="0070144A"/>
    <w:rsid w:val="00701CE1"/>
    <w:rsid w:val="00702429"/>
    <w:rsid w:val="0071375C"/>
    <w:rsid w:val="00723918"/>
    <w:rsid w:val="00723C52"/>
    <w:rsid w:val="00724FBA"/>
    <w:rsid w:val="00730160"/>
    <w:rsid w:val="00731803"/>
    <w:rsid w:val="00732085"/>
    <w:rsid w:val="00732540"/>
    <w:rsid w:val="00735645"/>
    <w:rsid w:val="00736566"/>
    <w:rsid w:val="00737E0F"/>
    <w:rsid w:val="00740D8D"/>
    <w:rsid w:val="00741177"/>
    <w:rsid w:val="00741E00"/>
    <w:rsid w:val="007433DB"/>
    <w:rsid w:val="00745F02"/>
    <w:rsid w:val="00747660"/>
    <w:rsid w:val="007510EF"/>
    <w:rsid w:val="007516D7"/>
    <w:rsid w:val="00752024"/>
    <w:rsid w:val="007543B8"/>
    <w:rsid w:val="00755684"/>
    <w:rsid w:val="00755D2D"/>
    <w:rsid w:val="00755F7C"/>
    <w:rsid w:val="00760AC7"/>
    <w:rsid w:val="00773182"/>
    <w:rsid w:val="00773377"/>
    <w:rsid w:val="0077624A"/>
    <w:rsid w:val="00776F02"/>
    <w:rsid w:val="00777EC8"/>
    <w:rsid w:val="00782C17"/>
    <w:rsid w:val="00783A5C"/>
    <w:rsid w:val="00784911"/>
    <w:rsid w:val="007871DA"/>
    <w:rsid w:val="00787794"/>
    <w:rsid w:val="00790CCB"/>
    <w:rsid w:val="00790F05"/>
    <w:rsid w:val="00792395"/>
    <w:rsid w:val="007952E6"/>
    <w:rsid w:val="007953C7"/>
    <w:rsid w:val="007A05A6"/>
    <w:rsid w:val="007A0E34"/>
    <w:rsid w:val="007A1F19"/>
    <w:rsid w:val="007A249B"/>
    <w:rsid w:val="007A4146"/>
    <w:rsid w:val="007A4288"/>
    <w:rsid w:val="007A5AE0"/>
    <w:rsid w:val="007A5EE9"/>
    <w:rsid w:val="007A60C5"/>
    <w:rsid w:val="007A6D44"/>
    <w:rsid w:val="007A73BE"/>
    <w:rsid w:val="007B079F"/>
    <w:rsid w:val="007B197D"/>
    <w:rsid w:val="007B47FD"/>
    <w:rsid w:val="007B55B2"/>
    <w:rsid w:val="007B6CDC"/>
    <w:rsid w:val="007C00C7"/>
    <w:rsid w:val="007C077E"/>
    <w:rsid w:val="007C12CB"/>
    <w:rsid w:val="007C1949"/>
    <w:rsid w:val="007C240A"/>
    <w:rsid w:val="007C4785"/>
    <w:rsid w:val="007C4D94"/>
    <w:rsid w:val="007C75A4"/>
    <w:rsid w:val="007D1EC9"/>
    <w:rsid w:val="007D5CE7"/>
    <w:rsid w:val="007D720B"/>
    <w:rsid w:val="007E10E8"/>
    <w:rsid w:val="007E1E26"/>
    <w:rsid w:val="007E2411"/>
    <w:rsid w:val="007E30B6"/>
    <w:rsid w:val="007E7464"/>
    <w:rsid w:val="007F16FE"/>
    <w:rsid w:val="007F25AA"/>
    <w:rsid w:val="007F631C"/>
    <w:rsid w:val="007F759B"/>
    <w:rsid w:val="008044BA"/>
    <w:rsid w:val="008048E3"/>
    <w:rsid w:val="00804F9D"/>
    <w:rsid w:val="0080718F"/>
    <w:rsid w:val="00810B52"/>
    <w:rsid w:val="00810D3D"/>
    <w:rsid w:val="008122DF"/>
    <w:rsid w:val="00812D85"/>
    <w:rsid w:val="00813CD4"/>
    <w:rsid w:val="00815586"/>
    <w:rsid w:val="00815EB3"/>
    <w:rsid w:val="00816211"/>
    <w:rsid w:val="00816B10"/>
    <w:rsid w:val="008178DA"/>
    <w:rsid w:val="00821684"/>
    <w:rsid w:val="00822956"/>
    <w:rsid w:val="00822C32"/>
    <w:rsid w:val="00823E56"/>
    <w:rsid w:val="0082408E"/>
    <w:rsid w:val="00826325"/>
    <w:rsid w:val="008278D7"/>
    <w:rsid w:val="008306F7"/>
    <w:rsid w:val="0083135D"/>
    <w:rsid w:val="00831E53"/>
    <w:rsid w:val="00833679"/>
    <w:rsid w:val="00835740"/>
    <w:rsid w:val="008374A4"/>
    <w:rsid w:val="00842799"/>
    <w:rsid w:val="00843144"/>
    <w:rsid w:val="0084512D"/>
    <w:rsid w:val="00846931"/>
    <w:rsid w:val="00852189"/>
    <w:rsid w:val="00854E7C"/>
    <w:rsid w:val="00855C19"/>
    <w:rsid w:val="00856C93"/>
    <w:rsid w:val="0085775F"/>
    <w:rsid w:val="0086002F"/>
    <w:rsid w:val="008617D1"/>
    <w:rsid w:val="0086239A"/>
    <w:rsid w:val="0086457A"/>
    <w:rsid w:val="008651D8"/>
    <w:rsid w:val="00872D99"/>
    <w:rsid w:val="008736C5"/>
    <w:rsid w:val="008753F3"/>
    <w:rsid w:val="00880C3E"/>
    <w:rsid w:val="00881C93"/>
    <w:rsid w:val="00881F51"/>
    <w:rsid w:val="008820F1"/>
    <w:rsid w:val="00883449"/>
    <w:rsid w:val="00887137"/>
    <w:rsid w:val="008902F7"/>
    <w:rsid w:val="00890342"/>
    <w:rsid w:val="00890466"/>
    <w:rsid w:val="00890A2C"/>
    <w:rsid w:val="008936CC"/>
    <w:rsid w:val="008943A5"/>
    <w:rsid w:val="0089601E"/>
    <w:rsid w:val="008A1BAD"/>
    <w:rsid w:val="008A7809"/>
    <w:rsid w:val="008B19B4"/>
    <w:rsid w:val="008B1C60"/>
    <w:rsid w:val="008B39CB"/>
    <w:rsid w:val="008B4142"/>
    <w:rsid w:val="008B67FD"/>
    <w:rsid w:val="008C012B"/>
    <w:rsid w:val="008C2333"/>
    <w:rsid w:val="008C7E20"/>
    <w:rsid w:val="008D101A"/>
    <w:rsid w:val="008D1733"/>
    <w:rsid w:val="008D1835"/>
    <w:rsid w:val="008D30FE"/>
    <w:rsid w:val="008D5664"/>
    <w:rsid w:val="008D768A"/>
    <w:rsid w:val="008E62A2"/>
    <w:rsid w:val="008E6D58"/>
    <w:rsid w:val="008E725D"/>
    <w:rsid w:val="008F2121"/>
    <w:rsid w:val="008F5546"/>
    <w:rsid w:val="00902396"/>
    <w:rsid w:val="00902F50"/>
    <w:rsid w:val="00903708"/>
    <w:rsid w:val="00903E89"/>
    <w:rsid w:val="009047E4"/>
    <w:rsid w:val="00906A73"/>
    <w:rsid w:val="00906B44"/>
    <w:rsid w:val="00907014"/>
    <w:rsid w:val="00911C99"/>
    <w:rsid w:val="00914C17"/>
    <w:rsid w:val="00914F87"/>
    <w:rsid w:val="00915CA7"/>
    <w:rsid w:val="0091658C"/>
    <w:rsid w:val="009236F3"/>
    <w:rsid w:val="00924D6B"/>
    <w:rsid w:val="00926E5F"/>
    <w:rsid w:val="009319CB"/>
    <w:rsid w:val="00934765"/>
    <w:rsid w:val="00936578"/>
    <w:rsid w:val="009379E9"/>
    <w:rsid w:val="00940AC7"/>
    <w:rsid w:val="00941018"/>
    <w:rsid w:val="00941196"/>
    <w:rsid w:val="0094134F"/>
    <w:rsid w:val="00944595"/>
    <w:rsid w:val="0095545A"/>
    <w:rsid w:val="00956E41"/>
    <w:rsid w:val="0095703D"/>
    <w:rsid w:val="00957F93"/>
    <w:rsid w:val="009604D2"/>
    <w:rsid w:val="00962056"/>
    <w:rsid w:val="0096347C"/>
    <w:rsid w:val="009635A0"/>
    <w:rsid w:val="009670D1"/>
    <w:rsid w:val="009715EC"/>
    <w:rsid w:val="00972883"/>
    <w:rsid w:val="00974BB2"/>
    <w:rsid w:val="009819F3"/>
    <w:rsid w:val="009833B0"/>
    <w:rsid w:val="00984400"/>
    <w:rsid w:val="00987A75"/>
    <w:rsid w:val="00991C71"/>
    <w:rsid w:val="00996D2A"/>
    <w:rsid w:val="009A630D"/>
    <w:rsid w:val="009A7DC3"/>
    <w:rsid w:val="009B14B8"/>
    <w:rsid w:val="009B3AC5"/>
    <w:rsid w:val="009B40FF"/>
    <w:rsid w:val="009C024D"/>
    <w:rsid w:val="009C0FD8"/>
    <w:rsid w:val="009C1FC3"/>
    <w:rsid w:val="009C2EAB"/>
    <w:rsid w:val="009C7E05"/>
    <w:rsid w:val="009D0ABC"/>
    <w:rsid w:val="009D0C5C"/>
    <w:rsid w:val="009D3EFB"/>
    <w:rsid w:val="009D5F89"/>
    <w:rsid w:val="009D7101"/>
    <w:rsid w:val="009E22AA"/>
    <w:rsid w:val="009E444F"/>
    <w:rsid w:val="009E5050"/>
    <w:rsid w:val="009E5A73"/>
    <w:rsid w:val="009E7066"/>
    <w:rsid w:val="009E77E8"/>
    <w:rsid w:val="009F04B0"/>
    <w:rsid w:val="009F1813"/>
    <w:rsid w:val="009F29EE"/>
    <w:rsid w:val="009F3C9B"/>
    <w:rsid w:val="009F4B4D"/>
    <w:rsid w:val="009F7C4B"/>
    <w:rsid w:val="00A0109C"/>
    <w:rsid w:val="00A054A2"/>
    <w:rsid w:val="00A10340"/>
    <w:rsid w:val="00A13611"/>
    <w:rsid w:val="00A140AA"/>
    <w:rsid w:val="00A14E07"/>
    <w:rsid w:val="00A16B1C"/>
    <w:rsid w:val="00A26DCD"/>
    <w:rsid w:val="00A30368"/>
    <w:rsid w:val="00A30B87"/>
    <w:rsid w:val="00A335C9"/>
    <w:rsid w:val="00A33CDC"/>
    <w:rsid w:val="00A36C21"/>
    <w:rsid w:val="00A37D71"/>
    <w:rsid w:val="00A42FBB"/>
    <w:rsid w:val="00A44002"/>
    <w:rsid w:val="00A44151"/>
    <w:rsid w:val="00A4782E"/>
    <w:rsid w:val="00A50E8F"/>
    <w:rsid w:val="00A5339C"/>
    <w:rsid w:val="00A54A32"/>
    <w:rsid w:val="00A54BC5"/>
    <w:rsid w:val="00A555FF"/>
    <w:rsid w:val="00A56BCE"/>
    <w:rsid w:val="00A56D87"/>
    <w:rsid w:val="00A56E81"/>
    <w:rsid w:val="00A56FE1"/>
    <w:rsid w:val="00A57DBD"/>
    <w:rsid w:val="00A622DD"/>
    <w:rsid w:val="00A625B0"/>
    <w:rsid w:val="00A63DF9"/>
    <w:rsid w:val="00A650CD"/>
    <w:rsid w:val="00A65477"/>
    <w:rsid w:val="00A66A74"/>
    <w:rsid w:val="00A66B7C"/>
    <w:rsid w:val="00A67F84"/>
    <w:rsid w:val="00A7082A"/>
    <w:rsid w:val="00A72D44"/>
    <w:rsid w:val="00A750D0"/>
    <w:rsid w:val="00A760C9"/>
    <w:rsid w:val="00A761ED"/>
    <w:rsid w:val="00A7644E"/>
    <w:rsid w:val="00A8081A"/>
    <w:rsid w:val="00A81FE2"/>
    <w:rsid w:val="00A823BE"/>
    <w:rsid w:val="00A82405"/>
    <w:rsid w:val="00A87307"/>
    <w:rsid w:val="00A873B8"/>
    <w:rsid w:val="00A92F78"/>
    <w:rsid w:val="00A94C3E"/>
    <w:rsid w:val="00A961D4"/>
    <w:rsid w:val="00A96EFD"/>
    <w:rsid w:val="00AA08B4"/>
    <w:rsid w:val="00AA15BB"/>
    <w:rsid w:val="00AA1A4D"/>
    <w:rsid w:val="00AA6345"/>
    <w:rsid w:val="00AA7A61"/>
    <w:rsid w:val="00AB07F9"/>
    <w:rsid w:val="00AB0FF4"/>
    <w:rsid w:val="00AB1EDD"/>
    <w:rsid w:val="00AB2CF8"/>
    <w:rsid w:val="00AB3326"/>
    <w:rsid w:val="00AB3CEB"/>
    <w:rsid w:val="00AB5F48"/>
    <w:rsid w:val="00AC0712"/>
    <w:rsid w:val="00AC171D"/>
    <w:rsid w:val="00AC2858"/>
    <w:rsid w:val="00AC2EE5"/>
    <w:rsid w:val="00AC4057"/>
    <w:rsid w:val="00AC62AC"/>
    <w:rsid w:val="00AC6F11"/>
    <w:rsid w:val="00AC767D"/>
    <w:rsid w:val="00AD0657"/>
    <w:rsid w:val="00AD0DCA"/>
    <w:rsid w:val="00AD2DA8"/>
    <w:rsid w:val="00AD40A5"/>
    <w:rsid w:val="00AD4D5A"/>
    <w:rsid w:val="00AD6B17"/>
    <w:rsid w:val="00AD7235"/>
    <w:rsid w:val="00AE62B1"/>
    <w:rsid w:val="00AE7B5F"/>
    <w:rsid w:val="00AF2F2B"/>
    <w:rsid w:val="00AF5BFD"/>
    <w:rsid w:val="00AF6A90"/>
    <w:rsid w:val="00AF6CE4"/>
    <w:rsid w:val="00AF6D47"/>
    <w:rsid w:val="00AF7F69"/>
    <w:rsid w:val="00B01AE6"/>
    <w:rsid w:val="00B02C35"/>
    <w:rsid w:val="00B0370C"/>
    <w:rsid w:val="00B03830"/>
    <w:rsid w:val="00B065DA"/>
    <w:rsid w:val="00B0691C"/>
    <w:rsid w:val="00B10B32"/>
    <w:rsid w:val="00B11407"/>
    <w:rsid w:val="00B11518"/>
    <w:rsid w:val="00B12E71"/>
    <w:rsid w:val="00B13271"/>
    <w:rsid w:val="00B13A02"/>
    <w:rsid w:val="00B14B2A"/>
    <w:rsid w:val="00B15F2C"/>
    <w:rsid w:val="00B16520"/>
    <w:rsid w:val="00B20DB2"/>
    <w:rsid w:val="00B21B9D"/>
    <w:rsid w:val="00B25B67"/>
    <w:rsid w:val="00B25E16"/>
    <w:rsid w:val="00B25F99"/>
    <w:rsid w:val="00B278D3"/>
    <w:rsid w:val="00B30919"/>
    <w:rsid w:val="00B3279A"/>
    <w:rsid w:val="00B34C33"/>
    <w:rsid w:val="00B35464"/>
    <w:rsid w:val="00B401BD"/>
    <w:rsid w:val="00B4116B"/>
    <w:rsid w:val="00B41587"/>
    <w:rsid w:val="00B41A1F"/>
    <w:rsid w:val="00B44F33"/>
    <w:rsid w:val="00B45A61"/>
    <w:rsid w:val="00B4698E"/>
    <w:rsid w:val="00B512B8"/>
    <w:rsid w:val="00B537CB"/>
    <w:rsid w:val="00B54307"/>
    <w:rsid w:val="00B55D39"/>
    <w:rsid w:val="00B56BE3"/>
    <w:rsid w:val="00B56CC1"/>
    <w:rsid w:val="00B6042A"/>
    <w:rsid w:val="00B604E0"/>
    <w:rsid w:val="00B61359"/>
    <w:rsid w:val="00B63573"/>
    <w:rsid w:val="00B65212"/>
    <w:rsid w:val="00B663FF"/>
    <w:rsid w:val="00B66689"/>
    <w:rsid w:val="00B6729D"/>
    <w:rsid w:val="00B706A6"/>
    <w:rsid w:val="00B70782"/>
    <w:rsid w:val="00B72ECD"/>
    <w:rsid w:val="00B7453C"/>
    <w:rsid w:val="00B75461"/>
    <w:rsid w:val="00B757D3"/>
    <w:rsid w:val="00B75D11"/>
    <w:rsid w:val="00B7669D"/>
    <w:rsid w:val="00B771BF"/>
    <w:rsid w:val="00B80F55"/>
    <w:rsid w:val="00B81082"/>
    <w:rsid w:val="00B87294"/>
    <w:rsid w:val="00B90C68"/>
    <w:rsid w:val="00B932F3"/>
    <w:rsid w:val="00B9333C"/>
    <w:rsid w:val="00B95FF4"/>
    <w:rsid w:val="00BA2AE5"/>
    <w:rsid w:val="00BA496A"/>
    <w:rsid w:val="00BA4AA5"/>
    <w:rsid w:val="00BA5929"/>
    <w:rsid w:val="00BA59AE"/>
    <w:rsid w:val="00BA6834"/>
    <w:rsid w:val="00BA7100"/>
    <w:rsid w:val="00BA77AF"/>
    <w:rsid w:val="00BA7DFC"/>
    <w:rsid w:val="00BB3627"/>
    <w:rsid w:val="00BB51FA"/>
    <w:rsid w:val="00BB52E4"/>
    <w:rsid w:val="00BB58ED"/>
    <w:rsid w:val="00BB5A2F"/>
    <w:rsid w:val="00BB5B1F"/>
    <w:rsid w:val="00BB6AA2"/>
    <w:rsid w:val="00BB7525"/>
    <w:rsid w:val="00BB7E92"/>
    <w:rsid w:val="00BC01CC"/>
    <w:rsid w:val="00BC0EFD"/>
    <w:rsid w:val="00BC19FF"/>
    <w:rsid w:val="00BC47CB"/>
    <w:rsid w:val="00BC4BA9"/>
    <w:rsid w:val="00BD0696"/>
    <w:rsid w:val="00BD2F30"/>
    <w:rsid w:val="00BD3345"/>
    <w:rsid w:val="00BD4A0A"/>
    <w:rsid w:val="00BD532D"/>
    <w:rsid w:val="00BD6612"/>
    <w:rsid w:val="00BE1620"/>
    <w:rsid w:val="00BE4833"/>
    <w:rsid w:val="00BE4B71"/>
    <w:rsid w:val="00BE4D04"/>
    <w:rsid w:val="00BE57CC"/>
    <w:rsid w:val="00BE6DCD"/>
    <w:rsid w:val="00BF0CF2"/>
    <w:rsid w:val="00BF1F02"/>
    <w:rsid w:val="00BF2C70"/>
    <w:rsid w:val="00BF45AA"/>
    <w:rsid w:val="00BF475E"/>
    <w:rsid w:val="00BF543D"/>
    <w:rsid w:val="00BF583B"/>
    <w:rsid w:val="00BF5F29"/>
    <w:rsid w:val="00C002B9"/>
    <w:rsid w:val="00C062A4"/>
    <w:rsid w:val="00C10EDC"/>
    <w:rsid w:val="00C12BB3"/>
    <w:rsid w:val="00C1491B"/>
    <w:rsid w:val="00C16185"/>
    <w:rsid w:val="00C17DDB"/>
    <w:rsid w:val="00C20B73"/>
    <w:rsid w:val="00C23FA9"/>
    <w:rsid w:val="00C24D43"/>
    <w:rsid w:val="00C259D7"/>
    <w:rsid w:val="00C25E8A"/>
    <w:rsid w:val="00C26D95"/>
    <w:rsid w:val="00C26F1D"/>
    <w:rsid w:val="00C2710D"/>
    <w:rsid w:val="00C2793D"/>
    <w:rsid w:val="00C311C6"/>
    <w:rsid w:val="00C33967"/>
    <w:rsid w:val="00C36CA6"/>
    <w:rsid w:val="00C41C44"/>
    <w:rsid w:val="00C4302C"/>
    <w:rsid w:val="00C43B39"/>
    <w:rsid w:val="00C4487B"/>
    <w:rsid w:val="00C44A0A"/>
    <w:rsid w:val="00C45710"/>
    <w:rsid w:val="00C47810"/>
    <w:rsid w:val="00C50B28"/>
    <w:rsid w:val="00C51162"/>
    <w:rsid w:val="00C51349"/>
    <w:rsid w:val="00C56E30"/>
    <w:rsid w:val="00C5701D"/>
    <w:rsid w:val="00C57B48"/>
    <w:rsid w:val="00C60071"/>
    <w:rsid w:val="00C624FA"/>
    <w:rsid w:val="00C63D10"/>
    <w:rsid w:val="00C6697D"/>
    <w:rsid w:val="00C709E3"/>
    <w:rsid w:val="00C71A1A"/>
    <w:rsid w:val="00C75E82"/>
    <w:rsid w:val="00C76816"/>
    <w:rsid w:val="00C769B6"/>
    <w:rsid w:val="00C81462"/>
    <w:rsid w:val="00C816B3"/>
    <w:rsid w:val="00C81B13"/>
    <w:rsid w:val="00C8365B"/>
    <w:rsid w:val="00C83CBA"/>
    <w:rsid w:val="00C84F16"/>
    <w:rsid w:val="00C85535"/>
    <w:rsid w:val="00C9352E"/>
    <w:rsid w:val="00C94BE2"/>
    <w:rsid w:val="00C95316"/>
    <w:rsid w:val="00C97CC2"/>
    <w:rsid w:val="00CA1B73"/>
    <w:rsid w:val="00CA2C9E"/>
    <w:rsid w:val="00CA40CE"/>
    <w:rsid w:val="00CA600D"/>
    <w:rsid w:val="00CA6C1A"/>
    <w:rsid w:val="00CA71A5"/>
    <w:rsid w:val="00CB099F"/>
    <w:rsid w:val="00CB4D6B"/>
    <w:rsid w:val="00CB6A5A"/>
    <w:rsid w:val="00CB76B6"/>
    <w:rsid w:val="00CB7819"/>
    <w:rsid w:val="00CC06C2"/>
    <w:rsid w:val="00CC0C6B"/>
    <w:rsid w:val="00CC1501"/>
    <w:rsid w:val="00CC1EB6"/>
    <w:rsid w:val="00CC276C"/>
    <w:rsid w:val="00CC28B3"/>
    <w:rsid w:val="00CD279A"/>
    <w:rsid w:val="00CD449A"/>
    <w:rsid w:val="00CD48EF"/>
    <w:rsid w:val="00CD509C"/>
    <w:rsid w:val="00CD7390"/>
    <w:rsid w:val="00CE04E5"/>
    <w:rsid w:val="00CE2A63"/>
    <w:rsid w:val="00CE2B98"/>
    <w:rsid w:val="00CE69B8"/>
    <w:rsid w:val="00CF15B5"/>
    <w:rsid w:val="00CF3534"/>
    <w:rsid w:val="00CF37F9"/>
    <w:rsid w:val="00CF401D"/>
    <w:rsid w:val="00CF4457"/>
    <w:rsid w:val="00CF6036"/>
    <w:rsid w:val="00CF6264"/>
    <w:rsid w:val="00CF69C2"/>
    <w:rsid w:val="00D0161B"/>
    <w:rsid w:val="00D021D7"/>
    <w:rsid w:val="00D053EF"/>
    <w:rsid w:val="00D06A5D"/>
    <w:rsid w:val="00D109D1"/>
    <w:rsid w:val="00D1238F"/>
    <w:rsid w:val="00D138D9"/>
    <w:rsid w:val="00D14B67"/>
    <w:rsid w:val="00D164F5"/>
    <w:rsid w:val="00D16FE5"/>
    <w:rsid w:val="00D17DDD"/>
    <w:rsid w:val="00D2115F"/>
    <w:rsid w:val="00D21F65"/>
    <w:rsid w:val="00D2229E"/>
    <w:rsid w:val="00D245F1"/>
    <w:rsid w:val="00D26ECA"/>
    <w:rsid w:val="00D31E09"/>
    <w:rsid w:val="00D3295E"/>
    <w:rsid w:val="00D337CC"/>
    <w:rsid w:val="00D3676B"/>
    <w:rsid w:val="00D378F0"/>
    <w:rsid w:val="00D37FDA"/>
    <w:rsid w:val="00D44047"/>
    <w:rsid w:val="00D45E4F"/>
    <w:rsid w:val="00D55040"/>
    <w:rsid w:val="00D56525"/>
    <w:rsid w:val="00D57290"/>
    <w:rsid w:val="00D60CE0"/>
    <w:rsid w:val="00D61FC5"/>
    <w:rsid w:val="00D63DCC"/>
    <w:rsid w:val="00D640B0"/>
    <w:rsid w:val="00D648D7"/>
    <w:rsid w:val="00D65530"/>
    <w:rsid w:val="00D6688A"/>
    <w:rsid w:val="00D66BB9"/>
    <w:rsid w:val="00D66FA8"/>
    <w:rsid w:val="00D70D97"/>
    <w:rsid w:val="00D70E59"/>
    <w:rsid w:val="00D70F21"/>
    <w:rsid w:val="00D70F99"/>
    <w:rsid w:val="00D71675"/>
    <w:rsid w:val="00D71F35"/>
    <w:rsid w:val="00D71FFA"/>
    <w:rsid w:val="00D731DB"/>
    <w:rsid w:val="00D74840"/>
    <w:rsid w:val="00D75304"/>
    <w:rsid w:val="00D7659A"/>
    <w:rsid w:val="00D854F8"/>
    <w:rsid w:val="00D8590D"/>
    <w:rsid w:val="00D85A36"/>
    <w:rsid w:val="00D8666D"/>
    <w:rsid w:val="00D90B6F"/>
    <w:rsid w:val="00D932AF"/>
    <w:rsid w:val="00D9430B"/>
    <w:rsid w:val="00D94585"/>
    <w:rsid w:val="00DA1357"/>
    <w:rsid w:val="00DA3BCB"/>
    <w:rsid w:val="00DA653F"/>
    <w:rsid w:val="00DA65DC"/>
    <w:rsid w:val="00DA6D63"/>
    <w:rsid w:val="00DA7411"/>
    <w:rsid w:val="00DB1952"/>
    <w:rsid w:val="00DB21F9"/>
    <w:rsid w:val="00DB22A2"/>
    <w:rsid w:val="00DB3115"/>
    <w:rsid w:val="00DB3CA3"/>
    <w:rsid w:val="00DB440D"/>
    <w:rsid w:val="00DB6EF8"/>
    <w:rsid w:val="00DB77B2"/>
    <w:rsid w:val="00DC1507"/>
    <w:rsid w:val="00DC1548"/>
    <w:rsid w:val="00DC2D43"/>
    <w:rsid w:val="00DC38E6"/>
    <w:rsid w:val="00DC3E72"/>
    <w:rsid w:val="00DD2AEE"/>
    <w:rsid w:val="00DD545F"/>
    <w:rsid w:val="00DD5572"/>
    <w:rsid w:val="00DD5809"/>
    <w:rsid w:val="00DD5EB5"/>
    <w:rsid w:val="00DE4036"/>
    <w:rsid w:val="00DE4838"/>
    <w:rsid w:val="00DE5834"/>
    <w:rsid w:val="00DE6539"/>
    <w:rsid w:val="00DE7BCF"/>
    <w:rsid w:val="00DE7CC2"/>
    <w:rsid w:val="00DF0F77"/>
    <w:rsid w:val="00DF1A7E"/>
    <w:rsid w:val="00DF2D8C"/>
    <w:rsid w:val="00DF5EE9"/>
    <w:rsid w:val="00DF6028"/>
    <w:rsid w:val="00DF6D9D"/>
    <w:rsid w:val="00DF779E"/>
    <w:rsid w:val="00E00044"/>
    <w:rsid w:val="00E04489"/>
    <w:rsid w:val="00E07930"/>
    <w:rsid w:val="00E11395"/>
    <w:rsid w:val="00E131F1"/>
    <w:rsid w:val="00E139FB"/>
    <w:rsid w:val="00E157F7"/>
    <w:rsid w:val="00E17171"/>
    <w:rsid w:val="00E20238"/>
    <w:rsid w:val="00E22428"/>
    <w:rsid w:val="00E23EF0"/>
    <w:rsid w:val="00E25088"/>
    <w:rsid w:val="00E25B09"/>
    <w:rsid w:val="00E2659D"/>
    <w:rsid w:val="00E27D5F"/>
    <w:rsid w:val="00E3113A"/>
    <w:rsid w:val="00E31DB7"/>
    <w:rsid w:val="00E32833"/>
    <w:rsid w:val="00E359E2"/>
    <w:rsid w:val="00E368AF"/>
    <w:rsid w:val="00E37203"/>
    <w:rsid w:val="00E37570"/>
    <w:rsid w:val="00E4568D"/>
    <w:rsid w:val="00E45DE0"/>
    <w:rsid w:val="00E47ACC"/>
    <w:rsid w:val="00E5004A"/>
    <w:rsid w:val="00E50ADA"/>
    <w:rsid w:val="00E527F0"/>
    <w:rsid w:val="00E53E79"/>
    <w:rsid w:val="00E54110"/>
    <w:rsid w:val="00E54828"/>
    <w:rsid w:val="00E56BBA"/>
    <w:rsid w:val="00E60A0B"/>
    <w:rsid w:val="00E60B6D"/>
    <w:rsid w:val="00E62CB7"/>
    <w:rsid w:val="00E6463A"/>
    <w:rsid w:val="00E65F12"/>
    <w:rsid w:val="00E66CC7"/>
    <w:rsid w:val="00E675B9"/>
    <w:rsid w:val="00E7026C"/>
    <w:rsid w:val="00E702E3"/>
    <w:rsid w:val="00E7219D"/>
    <w:rsid w:val="00E74688"/>
    <w:rsid w:val="00E77D52"/>
    <w:rsid w:val="00E80E35"/>
    <w:rsid w:val="00E91E52"/>
    <w:rsid w:val="00E9322C"/>
    <w:rsid w:val="00E93C09"/>
    <w:rsid w:val="00E94846"/>
    <w:rsid w:val="00E94E60"/>
    <w:rsid w:val="00E94E7A"/>
    <w:rsid w:val="00E962AF"/>
    <w:rsid w:val="00EA1047"/>
    <w:rsid w:val="00EA1F48"/>
    <w:rsid w:val="00EA373D"/>
    <w:rsid w:val="00EA4DA5"/>
    <w:rsid w:val="00EA6709"/>
    <w:rsid w:val="00EB49C3"/>
    <w:rsid w:val="00EC0C95"/>
    <w:rsid w:val="00EC3D98"/>
    <w:rsid w:val="00EC697A"/>
    <w:rsid w:val="00EC7963"/>
    <w:rsid w:val="00ED03CA"/>
    <w:rsid w:val="00ED2546"/>
    <w:rsid w:val="00ED2B91"/>
    <w:rsid w:val="00ED42CD"/>
    <w:rsid w:val="00ED5CCE"/>
    <w:rsid w:val="00ED5FCF"/>
    <w:rsid w:val="00ED6609"/>
    <w:rsid w:val="00ED7D14"/>
    <w:rsid w:val="00EE4820"/>
    <w:rsid w:val="00EE55E9"/>
    <w:rsid w:val="00EE5702"/>
    <w:rsid w:val="00EF1F6E"/>
    <w:rsid w:val="00EF69F7"/>
    <w:rsid w:val="00F008C8"/>
    <w:rsid w:val="00F01454"/>
    <w:rsid w:val="00F03655"/>
    <w:rsid w:val="00F03C17"/>
    <w:rsid w:val="00F04AE1"/>
    <w:rsid w:val="00F051A6"/>
    <w:rsid w:val="00F107E2"/>
    <w:rsid w:val="00F1083C"/>
    <w:rsid w:val="00F129A5"/>
    <w:rsid w:val="00F1569B"/>
    <w:rsid w:val="00F1774B"/>
    <w:rsid w:val="00F22FE9"/>
    <w:rsid w:val="00F24E87"/>
    <w:rsid w:val="00F31223"/>
    <w:rsid w:val="00F32AD4"/>
    <w:rsid w:val="00F33F44"/>
    <w:rsid w:val="00F366AA"/>
    <w:rsid w:val="00F36B6E"/>
    <w:rsid w:val="00F370F1"/>
    <w:rsid w:val="00F43B71"/>
    <w:rsid w:val="00F5387D"/>
    <w:rsid w:val="00F53ADC"/>
    <w:rsid w:val="00F5409F"/>
    <w:rsid w:val="00F55C6F"/>
    <w:rsid w:val="00F6091A"/>
    <w:rsid w:val="00F6177C"/>
    <w:rsid w:val="00F64E24"/>
    <w:rsid w:val="00F65F08"/>
    <w:rsid w:val="00F673F2"/>
    <w:rsid w:val="00F67944"/>
    <w:rsid w:val="00F71D6B"/>
    <w:rsid w:val="00F72D69"/>
    <w:rsid w:val="00F73439"/>
    <w:rsid w:val="00F736A4"/>
    <w:rsid w:val="00F75534"/>
    <w:rsid w:val="00F76743"/>
    <w:rsid w:val="00F76FED"/>
    <w:rsid w:val="00F81F60"/>
    <w:rsid w:val="00F84BF4"/>
    <w:rsid w:val="00F85D66"/>
    <w:rsid w:val="00F863B3"/>
    <w:rsid w:val="00F87213"/>
    <w:rsid w:val="00F93E30"/>
    <w:rsid w:val="00F94E77"/>
    <w:rsid w:val="00F96E20"/>
    <w:rsid w:val="00F979AA"/>
    <w:rsid w:val="00FA0F05"/>
    <w:rsid w:val="00FA3B3B"/>
    <w:rsid w:val="00FB0BD4"/>
    <w:rsid w:val="00FB51F4"/>
    <w:rsid w:val="00FB5208"/>
    <w:rsid w:val="00FB5286"/>
    <w:rsid w:val="00FB6B41"/>
    <w:rsid w:val="00FB7E21"/>
    <w:rsid w:val="00FC26F1"/>
    <w:rsid w:val="00FC2A6D"/>
    <w:rsid w:val="00FC4AF3"/>
    <w:rsid w:val="00FC5425"/>
    <w:rsid w:val="00FC65B8"/>
    <w:rsid w:val="00FC7A9B"/>
    <w:rsid w:val="00FD05E1"/>
    <w:rsid w:val="00FD2AFE"/>
    <w:rsid w:val="00FD58CC"/>
    <w:rsid w:val="00FD6C15"/>
    <w:rsid w:val="00FD74F5"/>
    <w:rsid w:val="00FD7EEE"/>
    <w:rsid w:val="00FE0299"/>
    <w:rsid w:val="00FE0C3D"/>
    <w:rsid w:val="00FE1BC5"/>
    <w:rsid w:val="00FE4D63"/>
    <w:rsid w:val="00FE57DF"/>
    <w:rsid w:val="00FE7136"/>
    <w:rsid w:val="00FE791C"/>
    <w:rsid w:val="00FF31A3"/>
    <w:rsid w:val="00FF320A"/>
    <w:rsid w:val="00FF4E03"/>
    <w:rsid w:val="00FF6D26"/>
    <w:rsid w:val="00FF7A7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2DD"/>
    <w:pPr>
      <w:spacing w:after="0" w:line="240" w:lineRule="auto"/>
    </w:pPr>
  </w:style>
  <w:style w:type="paragraph" w:styleId="Naslov1">
    <w:name w:val="heading 1"/>
    <w:basedOn w:val="Normal"/>
    <w:next w:val="Normal"/>
    <w:link w:val="Naslov1Char"/>
    <w:uiPriority w:val="9"/>
    <w:qFormat/>
    <w:rsid w:val="00DE6539"/>
    <w:pPr>
      <w:keepNext/>
      <w:keepLines/>
      <w:numPr>
        <w:numId w:val="9"/>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9"/>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9"/>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9"/>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9"/>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9"/>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9"/>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uiPriority w:val="34"/>
    <w:qFormat/>
    <w:rsid w:val="00DE6539"/>
    <w:pPr>
      <w:ind w:left="720"/>
      <w:contextualSpacing/>
    </w:pPr>
  </w:style>
  <w:style w:type="character" w:customStyle="1" w:styleId="OdlomakpopisaChar">
    <w:name w:val="Odlomak popisa Char"/>
    <w:link w:val="Odlomakpopisa"/>
    <w:uiPriority w:val="34"/>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2DD"/>
    <w:pPr>
      <w:spacing w:after="0" w:line="240" w:lineRule="auto"/>
    </w:pPr>
  </w:style>
  <w:style w:type="paragraph" w:styleId="Heading1">
    <w:name w:val="heading 1"/>
    <w:basedOn w:val="Normal"/>
    <w:next w:val="Normal"/>
    <w:link w:val="Heading1Char"/>
    <w:uiPriority w:val="9"/>
    <w:qFormat/>
    <w:rsid w:val="00DE6539"/>
    <w:pPr>
      <w:keepNext/>
      <w:keepLines/>
      <w:numPr>
        <w:numId w:val="9"/>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E6539"/>
    <w:pPr>
      <w:keepNext/>
      <w:keepLines/>
      <w:numPr>
        <w:ilvl w:val="1"/>
        <w:numId w:val="9"/>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E6539"/>
    <w:pPr>
      <w:keepNext/>
      <w:keepLines/>
      <w:numPr>
        <w:ilvl w:val="2"/>
        <w:numId w:val="9"/>
      </w:numPr>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E6539"/>
    <w:pPr>
      <w:keepNext/>
      <w:keepLines/>
      <w:numPr>
        <w:ilvl w:val="3"/>
        <w:numId w:val="9"/>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DE6539"/>
    <w:pPr>
      <w:keepNext/>
      <w:keepLines/>
      <w:numPr>
        <w:ilvl w:val="4"/>
        <w:numId w:val="9"/>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DE6539"/>
    <w:pPr>
      <w:keepNext/>
      <w:keepLines/>
      <w:numPr>
        <w:ilvl w:val="5"/>
        <w:numId w:val="9"/>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DE6539"/>
    <w:pPr>
      <w:keepNext/>
      <w:keepLines/>
      <w:numPr>
        <w:ilvl w:val="6"/>
        <w:numId w:val="9"/>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DE6539"/>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DE6539"/>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53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E653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E6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E6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DE6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DE6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DE6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DE6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DE653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539"/>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DE653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DE6539"/>
    <w:rPr>
      <w:rFonts w:eastAsiaTheme="minorEastAsia"/>
      <w:color w:val="5A5A5A" w:themeColor="text1" w:themeTint="A5"/>
      <w:spacing w:val="15"/>
      <w:lang w:val="en-US"/>
    </w:rPr>
  </w:style>
  <w:style w:type="character" w:styleId="SubtleEmphasis">
    <w:name w:val="Subtle Emphasis"/>
    <w:basedOn w:val="DefaultParagraphFont"/>
    <w:uiPriority w:val="19"/>
    <w:qFormat/>
    <w:rsid w:val="00DE6539"/>
    <w:rPr>
      <w:i/>
      <w:iCs/>
      <w:color w:val="404040" w:themeColor="text1" w:themeTint="BF"/>
    </w:rPr>
  </w:style>
  <w:style w:type="character" w:styleId="Emphasis">
    <w:name w:val="Emphasis"/>
    <w:basedOn w:val="DefaultParagraphFont"/>
    <w:uiPriority w:val="20"/>
    <w:qFormat/>
    <w:rsid w:val="00DE6539"/>
    <w:rPr>
      <w:i/>
      <w:iCs/>
    </w:rPr>
  </w:style>
  <w:style w:type="character" w:styleId="IntenseEmphasis">
    <w:name w:val="Intense Emphasis"/>
    <w:basedOn w:val="DefaultParagraphFont"/>
    <w:uiPriority w:val="21"/>
    <w:qFormat/>
    <w:rsid w:val="00DE6539"/>
    <w:rPr>
      <w:i/>
      <w:iCs/>
      <w:color w:val="5B9BD5" w:themeColor="accent1"/>
    </w:rPr>
  </w:style>
  <w:style w:type="character" w:styleId="Strong">
    <w:name w:val="Strong"/>
    <w:basedOn w:val="DefaultParagraphFont"/>
    <w:uiPriority w:val="22"/>
    <w:qFormat/>
    <w:rsid w:val="00DE6539"/>
    <w:rPr>
      <w:b/>
      <w:bCs/>
    </w:rPr>
  </w:style>
  <w:style w:type="paragraph" w:styleId="Quote">
    <w:name w:val="Quote"/>
    <w:basedOn w:val="Normal"/>
    <w:next w:val="Normal"/>
    <w:link w:val="QuoteChar"/>
    <w:uiPriority w:val="29"/>
    <w:qFormat/>
    <w:rsid w:val="00DE653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DE6539"/>
    <w:rPr>
      <w:i/>
      <w:iCs/>
      <w:color w:val="404040" w:themeColor="text1" w:themeTint="BF"/>
      <w:lang w:val="en-US"/>
    </w:rPr>
  </w:style>
  <w:style w:type="paragraph" w:styleId="IntenseQuote">
    <w:name w:val="Intense Quote"/>
    <w:basedOn w:val="Normal"/>
    <w:next w:val="Normal"/>
    <w:link w:val="IntenseQuote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E6539"/>
    <w:rPr>
      <w:i/>
      <w:iCs/>
      <w:color w:val="5B9BD5" w:themeColor="accent1"/>
      <w:lang w:val="en-US"/>
    </w:rPr>
  </w:style>
  <w:style w:type="character" w:styleId="SubtleReference">
    <w:name w:val="Subtle Reference"/>
    <w:basedOn w:val="DefaultParagraphFont"/>
    <w:uiPriority w:val="31"/>
    <w:qFormat/>
    <w:rsid w:val="00DE6539"/>
    <w:rPr>
      <w:smallCaps/>
      <w:color w:val="5A5A5A" w:themeColor="text1" w:themeTint="A5"/>
    </w:rPr>
  </w:style>
  <w:style w:type="character" w:styleId="IntenseReference">
    <w:name w:val="Intense Reference"/>
    <w:basedOn w:val="DefaultParagraphFont"/>
    <w:uiPriority w:val="32"/>
    <w:qFormat/>
    <w:rsid w:val="00DE6539"/>
    <w:rPr>
      <w:b/>
      <w:bCs/>
      <w:smallCaps/>
      <w:color w:val="5B9BD5" w:themeColor="accent1"/>
      <w:spacing w:val="5"/>
    </w:rPr>
  </w:style>
  <w:style w:type="character" w:styleId="BookTitle">
    <w:name w:val="Book Title"/>
    <w:basedOn w:val="DefaultParagraphFont"/>
    <w:uiPriority w:val="33"/>
    <w:qFormat/>
    <w:rsid w:val="00DE6539"/>
    <w:rPr>
      <w:b/>
      <w:bCs/>
      <w:i/>
      <w:iCs/>
      <w:spacing w:val="5"/>
    </w:rPr>
  </w:style>
  <w:style w:type="paragraph" w:styleId="ListParagraph">
    <w:name w:val="List Paragraph"/>
    <w:basedOn w:val="Normal"/>
    <w:link w:val="ListParagraphChar"/>
    <w:uiPriority w:val="34"/>
    <w:qFormat/>
    <w:rsid w:val="00DE6539"/>
    <w:pPr>
      <w:ind w:left="720"/>
      <w:contextualSpacing/>
    </w:pPr>
  </w:style>
  <w:style w:type="character" w:customStyle="1" w:styleId="ListParagraphChar">
    <w:name w:val="List Paragraph Char"/>
    <w:link w:val="ListParagraph"/>
    <w:uiPriority w:val="34"/>
    <w:locked/>
    <w:rsid w:val="00DE6539"/>
    <w:rPr>
      <w:lang w:val="en-US"/>
    </w:rPr>
  </w:style>
  <w:style w:type="character" w:styleId="Hyperlink">
    <w:name w:val="Hyperlink"/>
    <w:basedOn w:val="DefaultParagraphFont"/>
    <w:uiPriority w:val="99"/>
    <w:unhideWhenUsed/>
    <w:rsid w:val="00DE6539"/>
    <w:rPr>
      <w:color w:val="0563C1" w:themeColor="hyperlink"/>
      <w:u w:val="single"/>
    </w:rPr>
  </w:style>
  <w:style w:type="character" w:styleId="FollowedHyperlink">
    <w:name w:val="FollowedHyperlink"/>
    <w:basedOn w:val="DefaultParagraphFont"/>
    <w:uiPriority w:val="99"/>
    <w:unhideWhenUsed/>
    <w:rsid w:val="00DE6539"/>
    <w:rPr>
      <w:color w:val="954F72" w:themeColor="followedHyperlink"/>
      <w:u w:val="single"/>
    </w:rPr>
  </w:style>
  <w:style w:type="paragraph" w:styleId="Caption">
    <w:name w:val="caption"/>
    <w:basedOn w:val="Normal"/>
    <w:next w:val="Normal"/>
    <w:uiPriority w:val="35"/>
    <w:unhideWhenUsed/>
    <w:qFormat/>
    <w:rsid w:val="00DE6539"/>
    <w:pPr>
      <w:spacing w:after="200"/>
    </w:pPr>
    <w:rPr>
      <w:i/>
      <w:iCs/>
      <w:color w:val="44546A" w:themeColor="text2"/>
      <w:sz w:val="18"/>
      <w:szCs w:val="18"/>
    </w:rPr>
  </w:style>
  <w:style w:type="paragraph" w:styleId="Header">
    <w:name w:val="header"/>
    <w:basedOn w:val="Normal"/>
    <w:link w:val="HeaderChar"/>
    <w:unhideWhenUsed/>
    <w:rsid w:val="00DE6539"/>
    <w:pPr>
      <w:tabs>
        <w:tab w:val="center" w:pos="4536"/>
        <w:tab w:val="right" w:pos="9072"/>
      </w:tabs>
    </w:pPr>
  </w:style>
  <w:style w:type="character" w:customStyle="1" w:styleId="HeaderChar">
    <w:name w:val="Header Char"/>
    <w:basedOn w:val="DefaultParagraphFont"/>
    <w:link w:val="Header"/>
    <w:rsid w:val="00DE6539"/>
    <w:rPr>
      <w:lang w:val="en-US"/>
    </w:rPr>
  </w:style>
  <w:style w:type="paragraph" w:styleId="Footer">
    <w:name w:val="footer"/>
    <w:basedOn w:val="Normal"/>
    <w:link w:val="FooterChar"/>
    <w:uiPriority w:val="99"/>
    <w:unhideWhenUsed/>
    <w:rsid w:val="00DE6539"/>
    <w:pPr>
      <w:tabs>
        <w:tab w:val="center" w:pos="4536"/>
        <w:tab w:val="right" w:pos="9072"/>
      </w:tabs>
    </w:pPr>
  </w:style>
  <w:style w:type="character" w:customStyle="1" w:styleId="FooterChar">
    <w:name w:val="Footer Char"/>
    <w:basedOn w:val="DefaultParagraphFont"/>
    <w:link w:val="Footer"/>
    <w:uiPriority w:val="99"/>
    <w:rsid w:val="00DE6539"/>
    <w:rPr>
      <w:lang w:val="en-US"/>
    </w:rPr>
  </w:style>
  <w:style w:type="character" w:styleId="CommentReference">
    <w:name w:val="annotation reference"/>
    <w:basedOn w:val="DefaultParagraphFont"/>
    <w:uiPriority w:val="99"/>
    <w:unhideWhenUsed/>
    <w:rsid w:val="00DE6539"/>
    <w:rPr>
      <w:sz w:val="16"/>
      <w:szCs w:val="16"/>
    </w:rPr>
  </w:style>
  <w:style w:type="paragraph" w:styleId="TOC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TOC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CommentText">
    <w:name w:val="annotation text"/>
    <w:basedOn w:val="Normal"/>
    <w:link w:val="CommentTextChar"/>
    <w:uiPriority w:val="99"/>
    <w:unhideWhenUsed/>
    <w:rsid w:val="00DE6539"/>
    <w:rPr>
      <w:sz w:val="20"/>
      <w:szCs w:val="20"/>
    </w:rPr>
  </w:style>
  <w:style w:type="character" w:customStyle="1" w:styleId="CommentTextChar">
    <w:name w:val="Comment Text Char"/>
    <w:basedOn w:val="DefaultParagraphFont"/>
    <w:link w:val="CommentText"/>
    <w:uiPriority w:val="99"/>
    <w:rsid w:val="00DE6539"/>
    <w:rPr>
      <w:sz w:val="20"/>
      <w:szCs w:val="20"/>
      <w:lang w:val="en-US"/>
    </w:rPr>
  </w:style>
  <w:style w:type="character" w:customStyle="1" w:styleId="CommentSubjectChar">
    <w:name w:val="Comment Subject Char"/>
    <w:basedOn w:val="CommentTextChar"/>
    <w:link w:val="CommentSubject"/>
    <w:uiPriority w:val="99"/>
    <w:semiHidden/>
    <w:rsid w:val="00DE6539"/>
    <w:rPr>
      <w:b/>
      <w:bCs/>
      <w:sz w:val="20"/>
      <w:szCs w:val="20"/>
      <w:lang w:val="en-US"/>
    </w:rPr>
  </w:style>
  <w:style w:type="paragraph" w:styleId="CommentSubject">
    <w:name w:val="annotation subject"/>
    <w:basedOn w:val="CommentText"/>
    <w:next w:val="CommentText"/>
    <w:link w:val="CommentSubjectChar"/>
    <w:uiPriority w:val="99"/>
    <w:semiHidden/>
    <w:unhideWhenUsed/>
    <w:rsid w:val="00DE6539"/>
    <w:rPr>
      <w:b/>
      <w:bCs/>
    </w:rPr>
  </w:style>
  <w:style w:type="character" w:customStyle="1" w:styleId="CommentSubjectChar1">
    <w:name w:val="Comment Subject Char1"/>
    <w:basedOn w:val="CommentTextChar"/>
    <w:uiPriority w:val="99"/>
    <w:semiHidden/>
    <w:rsid w:val="00DE6539"/>
    <w:rPr>
      <w:b/>
      <w:bCs/>
      <w:sz w:val="20"/>
      <w:szCs w:val="20"/>
      <w:lang w:val="en-US"/>
    </w:rPr>
  </w:style>
  <w:style w:type="paragraph" w:styleId="BalloonText">
    <w:name w:val="Balloon Text"/>
    <w:basedOn w:val="Normal"/>
    <w:link w:val="BalloonTextChar"/>
    <w:uiPriority w:val="99"/>
    <w:semiHidden/>
    <w:unhideWhenUsed/>
    <w:rsid w:val="00DE65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DefaultParagraphFont"/>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DefaultParagraphFont"/>
    <w:uiPriority w:val="99"/>
    <w:rsid w:val="00DE6539"/>
  </w:style>
  <w:style w:type="table" w:styleId="TableGrid">
    <w:name w:val="Table Grid"/>
    <w:basedOn w:val="TableNormal"/>
    <w:uiPriority w:val="39"/>
    <w:rsid w:val="00DE653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DefaultParagraphFont"/>
    <w:rsid w:val="00DE6539"/>
  </w:style>
  <w:style w:type="paragraph" w:styleId="FootnoteText">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FootnoteTextChar"/>
    <w:uiPriority w:val="99"/>
    <w:unhideWhenUsed/>
    <w:qFormat/>
    <w:rsid w:val="00DE6539"/>
    <w:rPr>
      <w:sz w:val="20"/>
      <w:szCs w:val="20"/>
    </w:rPr>
  </w:style>
  <w:style w:type="character" w:customStyle="1" w:styleId="FootnoteTextChar">
    <w:name w:val="Footnote Text Char"/>
    <w:aliases w:val="Fußnote Char,Podrozdział Char,Fußnotentextf Char,Footnote Text Char Char Char,single space Char,footnote text Char,FOOTNOTES Char,fn Char,stile 1 Char,Footnote Char,Footnote1 Char,Footnote2 Char,Footnote3 Char,Footnote4 Char,f Char"/>
    <w:basedOn w:val="DefaultParagraphFont"/>
    <w:link w:val="FootnoteText"/>
    <w:uiPriority w:val="99"/>
    <w:rsid w:val="00DE6539"/>
    <w:rPr>
      <w:sz w:val="20"/>
      <w:szCs w:val="20"/>
    </w:rPr>
  </w:style>
  <w:style w:type="character" w:styleId="FootnoteReference">
    <w:name w:val="footnote reference"/>
    <w:aliases w:val="BVI fnr,ftref,BVI fnr Car Car,BVI fnr Car,BVI fnr Car Car Car Car,BVI fnr Car Car Car Car Char,stylish,BVI fnr Car Char1 Char,BVI fnr Car Car Car Char1 Char,BVI fnr Car Car Char1 Char,BVI fnr Car Car Car Car Car Char1 Char, BVI fnr"/>
    <w:basedOn w:val="DefaultParagraphFont"/>
    <w:link w:val="Char2"/>
    <w:uiPriority w:val="99"/>
    <w:qFormat/>
    <w:rsid w:val="00DE6539"/>
    <w:rPr>
      <w:rFonts w:cs="Times New Roman"/>
      <w:vertAlign w:val="superscript"/>
    </w:rPr>
  </w:style>
  <w:style w:type="paragraph" w:customStyle="1" w:styleId="Char2">
    <w:name w:val="Char2"/>
    <w:basedOn w:val="Normal"/>
    <w:link w:val="FootnoteReference"/>
    <w:uiPriority w:val="99"/>
    <w:rsid w:val="00DE6539"/>
    <w:pPr>
      <w:spacing w:after="160" w:line="240" w:lineRule="exact"/>
    </w:pPr>
    <w:rPr>
      <w:rFonts w:cs="Times New Roman"/>
      <w:vertAlign w:val="superscript"/>
    </w:rPr>
  </w:style>
  <w:style w:type="paragraph" w:styleId="Normal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DefaultParagraphFont"/>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Header"/>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LineNumber">
    <w:name w:val="line number"/>
    <w:basedOn w:val="DefaultParagraphFont"/>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Heading">
    <w:name w:val="TOC Heading"/>
    <w:basedOn w:val="Heading1"/>
    <w:next w:val="Normal"/>
    <w:uiPriority w:val="39"/>
    <w:unhideWhenUsed/>
    <w:qFormat/>
    <w:rsid w:val="00E23EF0"/>
    <w:pPr>
      <w:spacing w:line="259" w:lineRule="auto"/>
      <w:outlineLvl w:val="9"/>
    </w:pPr>
    <w:rPr>
      <w:lang w:val="en-US"/>
    </w:rPr>
  </w:style>
  <w:style w:type="paragraph" w:styleId="TOC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Heading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Heading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TableNormal"/>
    <w:next w:val="TableGrid"/>
    <w:uiPriority w:val="59"/>
    <w:rsid w:val="00E11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DefaultParagraphFont"/>
    <w:rsid w:val="009379E9"/>
    <w:rPr>
      <w:i/>
      <w:iCs/>
    </w:rPr>
  </w:style>
  <w:style w:type="character" w:customStyle="1" w:styleId="zadanifontodlomka">
    <w:name w:val="zadanifontodlomka"/>
    <w:basedOn w:val="DefaultParagraphFont"/>
    <w:rsid w:val="0064793E"/>
    <w:rPr>
      <w:rFonts w:ascii="Times New Roman" w:hAnsi="Times New Roman" w:cs="Times New Roman" w:hint="default"/>
      <w:b w:val="0"/>
      <w:bCs w:val="0"/>
      <w:sz w:val="24"/>
      <w:szCs w:val="24"/>
    </w:rPr>
  </w:style>
  <w:style w:type="paragraph" w:styleId="EndnoteText">
    <w:name w:val="endnote text"/>
    <w:basedOn w:val="Normal"/>
    <w:link w:val="EndnoteTextChar"/>
    <w:uiPriority w:val="99"/>
    <w:semiHidden/>
    <w:unhideWhenUsed/>
    <w:rsid w:val="00400007"/>
    <w:rPr>
      <w:sz w:val="20"/>
      <w:szCs w:val="20"/>
    </w:rPr>
  </w:style>
  <w:style w:type="character" w:customStyle="1" w:styleId="EndnoteTextChar">
    <w:name w:val="Endnote Text Char"/>
    <w:basedOn w:val="DefaultParagraphFont"/>
    <w:link w:val="EndnoteText"/>
    <w:uiPriority w:val="99"/>
    <w:semiHidden/>
    <w:rsid w:val="00400007"/>
    <w:rPr>
      <w:sz w:val="20"/>
      <w:szCs w:val="20"/>
    </w:rPr>
  </w:style>
  <w:style w:type="character" w:styleId="EndnoteReference">
    <w:name w:val="endnote reference"/>
    <w:basedOn w:val="DefaultParagraphFont"/>
    <w:uiPriority w:val="99"/>
    <w:semiHidden/>
    <w:unhideWhenUsed/>
    <w:rsid w:val="00400007"/>
    <w:rPr>
      <w:vertAlign w:val="superscript"/>
    </w:rPr>
  </w:style>
  <w:style w:type="paragraph" w:styleId="Revision">
    <w:name w:val="Revision"/>
    <w:hidden/>
    <w:uiPriority w:val="99"/>
    <w:semiHidden/>
    <w:rsid w:val="002329A9"/>
    <w:pPr>
      <w:spacing w:after="0" w:line="240" w:lineRule="auto"/>
    </w:pPr>
  </w:style>
  <w:style w:type="paragraph" w:styleId="NoSpacing">
    <w:name w:val="No Spacing"/>
    <w:link w:val="NoSpacingChar"/>
    <w:uiPriority w:val="1"/>
    <w:qFormat/>
    <w:rsid w:val="009F04B0"/>
    <w:pPr>
      <w:spacing w:after="0" w:line="240" w:lineRule="auto"/>
    </w:pPr>
    <w:rPr>
      <w:rFonts w:eastAsiaTheme="minorEastAsia"/>
      <w:lang w:eastAsia="hr-HR"/>
    </w:rPr>
  </w:style>
  <w:style w:type="character" w:customStyle="1" w:styleId="NoSpacingChar">
    <w:name w:val="No Spacing Char"/>
    <w:basedOn w:val="DefaultParagraphFont"/>
    <w:link w:val="NoSpacing"/>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Cite">
    <w:name w:val="HTML Cite"/>
    <w:basedOn w:val="DefaultParagraphFont"/>
    <w:uiPriority w:val="99"/>
    <w:semiHidden/>
    <w:unhideWhenUsed/>
    <w:rsid w:val="004E0962"/>
    <w:rPr>
      <w:i/>
      <w:iCs/>
    </w:rPr>
  </w:style>
  <w:style w:type="character" w:customStyle="1" w:styleId="kurziv">
    <w:name w:val="kurziv"/>
    <w:basedOn w:val="DefaultParagraphFont"/>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ag-marinianis.hr"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tanja@lag-marinianis.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pprrr.hr/ipard-31.aspx" TargetMode="External"/><Relationship Id="rId4" Type="http://schemas.openxmlformats.org/officeDocument/2006/relationships/settings" Target="settings.xml"/><Relationship Id="rId9" Type="http://schemas.openxmlformats.org/officeDocument/2006/relationships/hyperlink" Target="http://www.lag-marinianis.h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737EC-D069-487B-872A-27A2FFBBF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22</Pages>
  <Words>5934</Words>
  <Characters>33826</Characters>
  <Application>Microsoft Office Word</Application>
  <DocSecurity>0</DocSecurity>
  <Lines>281</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LAG Marinianis 2</cp:lastModifiedBy>
  <cp:revision>8</cp:revision>
  <cp:lastPrinted>2018-03-21T07:56:00Z</cp:lastPrinted>
  <dcterms:created xsi:type="dcterms:W3CDTF">2018-03-21T02:52:00Z</dcterms:created>
  <dcterms:modified xsi:type="dcterms:W3CDTF">2018-10-22T10:10:00Z</dcterms:modified>
</cp:coreProperties>
</file>